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380" w:rsidRPr="009C2BBC" w:rsidRDefault="00333380" w:rsidP="009C2BBC">
      <w:pPr>
        <w:ind w:left="-426"/>
        <w:jc w:val="center"/>
        <w:rPr>
          <w:rFonts w:ascii="Times New Roman" w:hAnsi="Times New Roman"/>
          <w:sz w:val="28"/>
          <w:szCs w:val="28"/>
        </w:rPr>
      </w:pPr>
      <w:r w:rsidRPr="009C2BBC">
        <w:rPr>
          <w:rFonts w:ascii="Times New Roman" w:hAnsi="Times New Roman"/>
          <w:sz w:val="28"/>
          <w:szCs w:val="28"/>
        </w:rPr>
        <w:t>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w:t>
      </w:r>
    </w:p>
    <w:p w:rsidR="00333380" w:rsidRDefault="00333380" w:rsidP="009C2BBC">
      <w:pPr>
        <w:ind w:left="-426"/>
        <w:jc w:val="center"/>
        <w:rPr>
          <w:rFonts w:ascii="Times New Roman" w:hAnsi="Times New Roman"/>
          <w:sz w:val="28"/>
          <w:szCs w:val="28"/>
          <w:lang w:val="uk-UA"/>
        </w:rPr>
      </w:pPr>
      <w:r w:rsidRPr="009C2BBC">
        <w:rPr>
          <w:rFonts w:ascii="Times New Roman" w:hAnsi="Times New Roman"/>
          <w:sz w:val="28"/>
          <w:szCs w:val="28"/>
          <w:lang w:val="uk-UA"/>
        </w:rPr>
        <w:t>(згідно розпорядження Науково-дослідної частини №03-21 від 05.05.2017 р.</w:t>
      </w:r>
      <w:r>
        <w:rPr>
          <w:rFonts w:ascii="Times New Roman" w:hAnsi="Times New Roman"/>
          <w:sz w:val="28"/>
          <w:szCs w:val="28"/>
          <w:lang w:val="uk-UA"/>
        </w:rPr>
        <w:t>)</w:t>
      </w:r>
    </w:p>
    <w:p w:rsidR="00333380" w:rsidRDefault="00333380" w:rsidP="009C2BBC">
      <w:pPr>
        <w:ind w:left="-426"/>
        <w:jc w:val="center"/>
        <w:rPr>
          <w:rFonts w:ascii="Times New Roman" w:hAnsi="Times New Roman"/>
          <w:sz w:val="28"/>
          <w:szCs w:val="28"/>
          <w:lang w:val="uk-UA"/>
        </w:rPr>
      </w:pPr>
      <w:r>
        <w:rPr>
          <w:rFonts w:ascii="Times New Roman" w:hAnsi="Times New Roman"/>
          <w:sz w:val="28"/>
          <w:szCs w:val="28"/>
          <w:lang w:val="uk-UA"/>
        </w:rPr>
        <w:t>Дисципліна – Організація і економіка лісового господапрства</w:t>
      </w:r>
    </w:p>
    <w:p w:rsidR="00333380" w:rsidRDefault="00333380" w:rsidP="009C2BBC">
      <w:pPr>
        <w:ind w:left="-426"/>
        <w:jc w:val="center"/>
        <w:rPr>
          <w:rFonts w:ascii="Times New Roman" w:hAnsi="Times New Roman"/>
          <w:sz w:val="28"/>
          <w:szCs w:val="28"/>
          <w:lang w:val="uk-UA"/>
        </w:rPr>
      </w:pPr>
      <w:r>
        <w:rPr>
          <w:rFonts w:ascii="Times New Roman" w:hAnsi="Times New Roman"/>
          <w:sz w:val="28"/>
          <w:szCs w:val="28"/>
          <w:lang w:val="uk-UA"/>
        </w:rPr>
        <w:t>Кафедра/факультет – лісознавства/природничих наук</w:t>
      </w:r>
    </w:p>
    <w:p w:rsidR="00333380" w:rsidRDefault="00333380" w:rsidP="009C2BBC">
      <w:pPr>
        <w:ind w:left="-426"/>
        <w:jc w:val="center"/>
        <w:rPr>
          <w:rFonts w:ascii="Times New Roman" w:hAnsi="Times New Roman"/>
          <w:sz w:val="28"/>
          <w:szCs w:val="28"/>
          <w:lang w:val="uk-UA"/>
        </w:rPr>
      </w:pPr>
      <w:r>
        <w:rPr>
          <w:rFonts w:ascii="Times New Roman" w:hAnsi="Times New Roman"/>
          <w:sz w:val="28"/>
          <w:szCs w:val="28"/>
          <w:lang w:val="uk-UA"/>
        </w:rPr>
        <w:t>Викладач  - доцент кафедри лісознавства Бродович Роман Іларіонович</w:t>
      </w:r>
    </w:p>
    <w:p w:rsidR="00333380" w:rsidRDefault="00333380" w:rsidP="009C2BBC">
      <w:pPr>
        <w:ind w:left="-426"/>
        <w:jc w:val="center"/>
        <w:rPr>
          <w:rFonts w:ascii="Times New Roman" w:hAnsi="Times New Roman"/>
          <w:sz w:val="28"/>
          <w:szCs w:val="28"/>
          <w:lang w:val="uk-UA"/>
        </w:rPr>
      </w:pPr>
      <w:r>
        <w:rPr>
          <w:rFonts w:ascii="Times New Roman" w:hAnsi="Times New Roman"/>
          <w:sz w:val="28"/>
          <w:szCs w:val="28"/>
          <w:lang w:val="uk-UA"/>
        </w:rPr>
        <w:t>Список наукових текстів</w:t>
      </w:r>
    </w:p>
    <w:p w:rsidR="00333380" w:rsidRDefault="00333380" w:rsidP="009C2BBC">
      <w:pPr>
        <w:pStyle w:val="ListParagraph"/>
        <w:numPr>
          <w:ilvl w:val="0"/>
          <w:numId w:val="1"/>
        </w:numPr>
        <w:ind w:left="-426" w:firstLine="710"/>
        <w:jc w:val="both"/>
        <w:rPr>
          <w:rFonts w:ascii="Times New Roman" w:hAnsi="Times New Roman"/>
          <w:sz w:val="28"/>
          <w:szCs w:val="28"/>
          <w:lang w:val="uk-UA"/>
        </w:rPr>
      </w:pPr>
      <w:r>
        <w:rPr>
          <w:rFonts w:ascii="Times New Roman" w:hAnsi="Times New Roman"/>
          <w:sz w:val="28"/>
          <w:szCs w:val="28"/>
          <w:lang w:val="uk-UA"/>
        </w:rPr>
        <w:t>Дубовіч І.А. Особливості транскордонного економіко-правового співробітництва України з Європейським Союзом у сфері екологічного туризму / І.А.Дубовіч, О.М.Швайка, Х.Р.Василишин, Т.Є. Фомічева// Наукові праці Лісівничої Академії наук України: зб. наук. праць. – Львів: Манускрипт, 2018. – Вип. 16. – С.115 – 122.</w:t>
      </w:r>
    </w:p>
    <w:p w:rsidR="00333380" w:rsidRDefault="00333380" w:rsidP="009C2BBC">
      <w:pPr>
        <w:pStyle w:val="ListParagraph"/>
        <w:numPr>
          <w:ilvl w:val="0"/>
          <w:numId w:val="1"/>
        </w:numPr>
        <w:ind w:left="-426" w:firstLine="710"/>
        <w:jc w:val="both"/>
        <w:rPr>
          <w:rFonts w:ascii="Times New Roman" w:hAnsi="Times New Roman"/>
          <w:sz w:val="28"/>
          <w:szCs w:val="28"/>
          <w:lang w:val="uk-UA"/>
        </w:rPr>
      </w:pPr>
      <w:r>
        <w:rPr>
          <w:rFonts w:ascii="Times New Roman" w:hAnsi="Times New Roman"/>
          <w:sz w:val="28"/>
          <w:szCs w:val="28"/>
          <w:lang w:val="uk-UA"/>
        </w:rPr>
        <w:t>Карпук А.І. Аналіз фінансування видатків підприємств Держліагентства з державного бюджету України / А.І.Карпук, І.М.Лицур // Наукові праці Лісівничої Академії наук України: зб. наук. праць. – Львів: Манускрипт, 2018. – Вип. 16. – С.123 – 130.</w:t>
      </w:r>
    </w:p>
    <w:p w:rsidR="00333380" w:rsidRDefault="00333380">
      <w:pPr>
        <w:rPr>
          <w:rFonts w:ascii="Times New Roman" w:hAnsi="Times New Roman"/>
          <w:sz w:val="28"/>
          <w:szCs w:val="28"/>
          <w:lang w:val="uk-UA"/>
        </w:rPr>
      </w:pPr>
      <w:r>
        <w:rPr>
          <w:rFonts w:ascii="Times New Roman" w:hAnsi="Times New Roman"/>
          <w:sz w:val="28"/>
          <w:szCs w:val="28"/>
          <w:lang w:val="uk-UA"/>
        </w:rPr>
        <w:br w:type="page"/>
      </w:r>
    </w:p>
    <w:p w:rsidR="00333380" w:rsidRDefault="00333380" w:rsidP="009C2BBC">
      <w:pPr>
        <w:jc w:val="center"/>
        <w:rPr>
          <w:rFonts w:ascii="Times New Roman" w:hAnsi="Times New Roman"/>
          <w:sz w:val="28"/>
          <w:szCs w:val="28"/>
          <w:lang w:val="uk-UA"/>
        </w:rPr>
      </w:pPr>
      <w:r>
        <w:rPr>
          <w:rFonts w:ascii="Times New Roman" w:hAnsi="Times New Roman"/>
          <w:sz w:val="28"/>
          <w:szCs w:val="28"/>
          <w:lang w:val="uk-UA"/>
        </w:rPr>
        <w:t>Зміст</w:t>
      </w:r>
    </w:p>
    <w:tbl>
      <w:tblPr>
        <w:tblW w:w="0" w:type="auto"/>
        <w:tblLook w:val="00A0"/>
      </w:tblPr>
      <w:tblGrid>
        <w:gridCol w:w="8500"/>
        <w:gridCol w:w="1179"/>
      </w:tblGrid>
      <w:tr w:rsidR="00333380" w:rsidRPr="00B7523F" w:rsidTr="00B7523F">
        <w:tc>
          <w:tcPr>
            <w:tcW w:w="8500" w:type="dxa"/>
          </w:tcPr>
          <w:p w:rsidR="00333380" w:rsidRPr="00B7523F" w:rsidRDefault="00333380" w:rsidP="00B7523F">
            <w:pPr>
              <w:pStyle w:val="ListParagraph"/>
              <w:spacing w:after="0" w:line="240" w:lineRule="auto"/>
              <w:ind w:left="22" w:hanging="22"/>
              <w:rPr>
                <w:rFonts w:ascii="Times New Roman" w:hAnsi="Times New Roman"/>
                <w:sz w:val="28"/>
                <w:szCs w:val="28"/>
                <w:lang w:val="uk-UA"/>
              </w:rPr>
            </w:pPr>
            <w:r w:rsidRPr="00B7523F">
              <w:rPr>
                <w:rFonts w:ascii="Times New Roman" w:hAnsi="Times New Roman"/>
                <w:sz w:val="28"/>
                <w:szCs w:val="28"/>
                <w:lang w:val="uk-UA"/>
              </w:rPr>
              <w:t xml:space="preserve">І.А.Дубовіч, О.М.Швайка, Х.Р.Василишин, Т.Є. Фомічева Особливості транскордонного економіко-правового співробітництва України з Європейським Союзом у сфері екологічного туризму </w:t>
            </w:r>
          </w:p>
        </w:tc>
        <w:tc>
          <w:tcPr>
            <w:tcW w:w="1179" w:type="dxa"/>
            <w:vAlign w:val="bottom"/>
          </w:tcPr>
          <w:p w:rsidR="00333380" w:rsidRPr="00B7523F" w:rsidRDefault="00333380" w:rsidP="00B7523F">
            <w:pPr>
              <w:spacing w:after="0" w:line="240" w:lineRule="auto"/>
              <w:jc w:val="center"/>
              <w:rPr>
                <w:rFonts w:ascii="Times New Roman" w:hAnsi="Times New Roman"/>
                <w:sz w:val="28"/>
                <w:szCs w:val="28"/>
                <w:lang w:val="uk-UA"/>
              </w:rPr>
            </w:pPr>
            <w:r w:rsidRPr="00B7523F">
              <w:rPr>
                <w:rFonts w:ascii="Times New Roman" w:hAnsi="Times New Roman"/>
                <w:sz w:val="28"/>
                <w:szCs w:val="28"/>
                <w:lang w:val="uk-UA"/>
              </w:rPr>
              <w:t>115</w:t>
            </w:r>
          </w:p>
        </w:tc>
      </w:tr>
      <w:tr w:rsidR="00333380" w:rsidRPr="00B7523F" w:rsidTr="00B7523F">
        <w:tc>
          <w:tcPr>
            <w:tcW w:w="8500" w:type="dxa"/>
          </w:tcPr>
          <w:p w:rsidR="00333380" w:rsidRPr="00B7523F" w:rsidRDefault="00333380" w:rsidP="00B7523F">
            <w:pPr>
              <w:spacing w:after="0" w:line="240" w:lineRule="auto"/>
              <w:jc w:val="both"/>
              <w:rPr>
                <w:rFonts w:ascii="Times New Roman" w:hAnsi="Times New Roman"/>
                <w:sz w:val="28"/>
                <w:szCs w:val="28"/>
                <w:lang w:val="uk-UA"/>
              </w:rPr>
            </w:pPr>
            <w:r w:rsidRPr="00B7523F">
              <w:rPr>
                <w:rFonts w:ascii="Times New Roman" w:hAnsi="Times New Roman"/>
                <w:sz w:val="28"/>
                <w:szCs w:val="28"/>
                <w:lang w:val="uk-UA"/>
              </w:rPr>
              <w:t>А.І.Карпук, І.М.Лицур Аналіз фінансування видатків підприємств Держліагентства з державного бюджету України ………………………………………………….………………………</w:t>
            </w:r>
          </w:p>
        </w:tc>
        <w:tc>
          <w:tcPr>
            <w:tcW w:w="1179" w:type="dxa"/>
            <w:vAlign w:val="bottom"/>
          </w:tcPr>
          <w:p w:rsidR="00333380" w:rsidRPr="00B7523F" w:rsidRDefault="00333380" w:rsidP="00B7523F">
            <w:pPr>
              <w:spacing w:after="0" w:line="240" w:lineRule="auto"/>
              <w:jc w:val="center"/>
              <w:rPr>
                <w:rFonts w:ascii="Times New Roman" w:hAnsi="Times New Roman"/>
                <w:sz w:val="28"/>
                <w:szCs w:val="28"/>
                <w:lang w:val="uk-UA"/>
              </w:rPr>
            </w:pPr>
            <w:r w:rsidRPr="00B7523F">
              <w:rPr>
                <w:rFonts w:ascii="Times New Roman" w:hAnsi="Times New Roman"/>
                <w:sz w:val="28"/>
                <w:szCs w:val="28"/>
                <w:lang w:val="uk-UA"/>
              </w:rPr>
              <w:t>123</w:t>
            </w:r>
          </w:p>
        </w:tc>
      </w:tr>
    </w:tbl>
    <w:p w:rsidR="00333380" w:rsidRDefault="00333380" w:rsidP="009C2BBC">
      <w:pPr>
        <w:jc w:val="center"/>
        <w:rPr>
          <w:rFonts w:ascii="Times New Roman" w:hAnsi="Times New Roman"/>
          <w:sz w:val="28"/>
          <w:szCs w:val="28"/>
          <w:lang w:val="uk-UA"/>
        </w:rPr>
      </w:pPr>
    </w:p>
    <w:p w:rsidR="00333380" w:rsidRDefault="00333380" w:rsidP="00EF21C0">
      <w:pPr>
        <w:pStyle w:val="Heading2"/>
        <w:spacing w:line="249" w:lineRule="auto"/>
        <w:ind w:left="1004"/>
      </w:pPr>
      <w:r>
        <w:rPr>
          <w:sz w:val="28"/>
          <w:szCs w:val="28"/>
        </w:rPr>
        <w:br w:type="page"/>
      </w:r>
      <w:r>
        <w:rPr>
          <w:noProof/>
          <w:lang w:val="ru-RU" w:eastAsia="ru-RU"/>
        </w:rPr>
        <w:pict>
          <v:line id="_x0000_s1026" style="position:absolute;left:0;text-align:left;z-index:-251671040;mso-wrap-distance-left:0;mso-wrap-distance-right:0;mso-position-horizontal-relative:page" from="51pt,46.3pt" to="549pt,46.3pt" strokeweight=".6pt">
            <w10:wrap type="topAndBottom" anchorx="page"/>
          </v:line>
        </w:pict>
      </w:r>
      <w:r>
        <w:t>Національний лісотехнічний університет України Лісівнича академія наук України</w:t>
      </w:r>
    </w:p>
    <w:p w:rsidR="00333380" w:rsidRDefault="00333380" w:rsidP="00EF21C0">
      <w:pPr>
        <w:pStyle w:val="BodyText"/>
        <w:jc w:val="left"/>
        <w:rPr>
          <w:b/>
          <w:sz w:val="34"/>
        </w:rPr>
      </w:pPr>
    </w:p>
    <w:p w:rsidR="00333380" w:rsidRDefault="00333380" w:rsidP="00EF21C0">
      <w:pPr>
        <w:pStyle w:val="BodyText"/>
        <w:jc w:val="left"/>
        <w:rPr>
          <w:b/>
          <w:sz w:val="34"/>
        </w:rPr>
      </w:pPr>
    </w:p>
    <w:p w:rsidR="00333380" w:rsidRDefault="00333380" w:rsidP="00EF21C0">
      <w:pPr>
        <w:pStyle w:val="BodyText"/>
        <w:jc w:val="left"/>
        <w:rPr>
          <w:b/>
          <w:sz w:val="34"/>
        </w:rPr>
      </w:pPr>
    </w:p>
    <w:p w:rsidR="00333380" w:rsidRDefault="00333380" w:rsidP="00EF21C0">
      <w:pPr>
        <w:pStyle w:val="BodyText"/>
        <w:jc w:val="left"/>
        <w:rPr>
          <w:b/>
          <w:sz w:val="34"/>
        </w:rPr>
      </w:pPr>
    </w:p>
    <w:p w:rsidR="00333380" w:rsidRDefault="00333380" w:rsidP="00EF21C0">
      <w:pPr>
        <w:pStyle w:val="BodyText"/>
        <w:jc w:val="left"/>
        <w:rPr>
          <w:b/>
          <w:sz w:val="34"/>
        </w:rPr>
      </w:pPr>
    </w:p>
    <w:p w:rsidR="00333380" w:rsidRDefault="00333380" w:rsidP="00EF21C0">
      <w:pPr>
        <w:pStyle w:val="BodyText"/>
        <w:jc w:val="left"/>
        <w:rPr>
          <w:b/>
          <w:sz w:val="34"/>
        </w:rPr>
      </w:pPr>
    </w:p>
    <w:p w:rsidR="00333380" w:rsidRDefault="00333380" w:rsidP="00EF21C0">
      <w:pPr>
        <w:pStyle w:val="BodyText"/>
        <w:spacing w:before="6"/>
        <w:jc w:val="left"/>
        <w:rPr>
          <w:b/>
          <w:sz w:val="30"/>
        </w:rPr>
      </w:pPr>
    </w:p>
    <w:p w:rsidR="00333380" w:rsidRPr="00EF21C0" w:rsidRDefault="00333380" w:rsidP="00EF21C0">
      <w:pPr>
        <w:tabs>
          <w:tab w:val="left" w:pos="4541"/>
        </w:tabs>
        <w:spacing w:before="1"/>
        <w:ind w:right="664"/>
        <w:jc w:val="center"/>
        <w:rPr>
          <w:b/>
          <w:sz w:val="92"/>
          <w:lang w:val="uk-UA"/>
        </w:rPr>
      </w:pPr>
      <w:r w:rsidRPr="00EF21C0">
        <w:rPr>
          <w:b/>
          <w:spacing w:val="56"/>
          <w:w w:val="110"/>
          <w:sz w:val="92"/>
          <w:lang w:val="uk-UA"/>
        </w:rPr>
        <w:t>НАУКОВІ</w:t>
      </w:r>
      <w:r w:rsidRPr="00EF21C0">
        <w:rPr>
          <w:b/>
          <w:spacing w:val="56"/>
          <w:w w:val="110"/>
          <w:sz w:val="92"/>
          <w:lang w:val="uk-UA"/>
        </w:rPr>
        <w:tab/>
      </w:r>
      <w:r w:rsidRPr="00EF21C0">
        <w:rPr>
          <w:b/>
          <w:spacing w:val="47"/>
          <w:w w:val="110"/>
          <w:sz w:val="92"/>
          <w:lang w:val="uk-UA"/>
        </w:rPr>
        <w:t>ПРАЦІ</w:t>
      </w:r>
    </w:p>
    <w:p w:rsidR="00333380" w:rsidRPr="00EF21C0" w:rsidRDefault="00333380" w:rsidP="00EF21C0">
      <w:pPr>
        <w:spacing w:before="140"/>
        <w:ind w:left="1004" w:right="1668"/>
        <w:jc w:val="center"/>
        <w:rPr>
          <w:b/>
          <w:sz w:val="42"/>
          <w:lang w:val="uk-UA"/>
        </w:rPr>
      </w:pPr>
      <w:r w:rsidRPr="00EF21C0">
        <w:rPr>
          <w:b/>
          <w:w w:val="105"/>
          <w:sz w:val="42"/>
          <w:lang w:val="uk-UA"/>
        </w:rPr>
        <w:t>ЛІСІВНИЧОЇ АКАДЕМІЇ НАУК УКРАЇНИ</w:t>
      </w:r>
    </w:p>
    <w:p w:rsidR="00333380" w:rsidRDefault="00333380" w:rsidP="00EF21C0">
      <w:pPr>
        <w:pStyle w:val="BodyText"/>
        <w:jc w:val="left"/>
        <w:rPr>
          <w:rFonts w:ascii="Calibri"/>
          <w:b/>
          <w:sz w:val="52"/>
        </w:rPr>
      </w:pPr>
    </w:p>
    <w:p w:rsidR="00333380" w:rsidRDefault="00333380" w:rsidP="00EF21C0">
      <w:pPr>
        <w:pStyle w:val="BodyText"/>
        <w:jc w:val="left"/>
        <w:rPr>
          <w:rFonts w:ascii="Calibri"/>
          <w:b/>
          <w:sz w:val="52"/>
        </w:rPr>
      </w:pPr>
    </w:p>
    <w:p w:rsidR="00333380" w:rsidRPr="00EF21C0" w:rsidRDefault="00333380" w:rsidP="00EF21C0">
      <w:pPr>
        <w:spacing w:before="443"/>
        <w:ind w:left="1004" w:right="1668"/>
        <w:jc w:val="center"/>
        <w:rPr>
          <w:b/>
          <w:sz w:val="48"/>
          <w:lang w:val="ru-RU"/>
        </w:rPr>
      </w:pPr>
      <w:r w:rsidRPr="00EF21C0">
        <w:rPr>
          <w:b/>
          <w:sz w:val="48"/>
          <w:lang w:val="ru-RU"/>
        </w:rPr>
        <w:t>Випуск 16</w:t>
      </w:r>
    </w:p>
    <w:p w:rsidR="00333380" w:rsidRDefault="00333380" w:rsidP="00EF21C0">
      <w:pPr>
        <w:pStyle w:val="BodyText"/>
        <w:jc w:val="left"/>
        <w:rPr>
          <w:b/>
          <w:sz w:val="52"/>
        </w:rPr>
      </w:pPr>
    </w:p>
    <w:p w:rsidR="00333380" w:rsidRDefault="00333380" w:rsidP="00EF21C0">
      <w:pPr>
        <w:pStyle w:val="BodyText"/>
        <w:jc w:val="left"/>
        <w:rPr>
          <w:b/>
          <w:sz w:val="52"/>
        </w:rPr>
      </w:pPr>
    </w:p>
    <w:p w:rsidR="00333380" w:rsidRPr="00EF21C0" w:rsidRDefault="00333380" w:rsidP="00EF21C0">
      <w:pPr>
        <w:spacing w:before="427"/>
        <w:ind w:left="1004" w:right="1668"/>
        <w:jc w:val="center"/>
        <w:rPr>
          <w:sz w:val="34"/>
          <w:lang w:val="ru-RU"/>
        </w:rPr>
      </w:pPr>
      <w:r w:rsidRPr="00EF21C0">
        <w:rPr>
          <w:sz w:val="34"/>
          <w:lang w:val="ru-RU"/>
        </w:rPr>
        <w:t>Започатковано у 2001 р.</w:t>
      </w:r>
    </w:p>
    <w:p w:rsidR="00333380" w:rsidRDefault="00333380" w:rsidP="00EF21C0">
      <w:pPr>
        <w:pStyle w:val="BodyText"/>
        <w:jc w:val="left"/>
        <w:rPr>
          <w:sz w:val="38"/>
        </w:rPr>
      </w:pPr>
    </w:p>
    <w:p w:rsidR="00333380" w:rsidRPr="00EF21C0" w:rsidRDefault="00333380" w:rsidP="00EF21C0">
      <w:pPr>
        <w:ind w:left="1004" w:right="1668"/>
        <w:jc w:val="center"/>
        <w:rPr>
          <w:sz w:val="30"/>
          <w:lang w:val="ru-RU"/>
        </w:rPr>
      </w:pPr>
      <w:r w:rsidRPr="00EF21C0">
        <w:rPr>
          <w:sz w:val="30"/>
          <w:lang w:val="ru-RU"/>
        </w:rPr>
        <w:t>Львів</w:t>
      </w:r>
    </w:p>
    <w:p w:rsidR="00333380" w:rsidRDefault="00333380" w:rsidP="00EF21C0">
      <w:pPr>
        <w:pStyle w:val="BodyText"/>
        <w:jc w:val="center"/>
        <w:rPr>
          <w:sz w:val="30"/>
          <w:lang w:val="ru-RU"/>
        </w:rPr>
      </w:pPr>
      <w:r w:rsidRPr="00EF21C0">
        <w:rPr>
          <w:sz w:val="30"/>
          <w:lang w:val="ru-RU"/>
        </w:rPr>
        <w:t xml:space="preserve">Видавництво «Компанія </w:t>
      </w:r>
    </w:p>
    <w:p w:rsidR="00333380" w:rsidRDefault="00333380" w:rsidP="00EF21C0">
      <w:pPr>
        <w:pStyle w:val="BodyText"/>
        <w:jc w:val="center"/>
        <w:rPr>
          <w:sz w:val="30"/>
          <w:lang w:val="ru-RU"/>
        </w:rPr>
      </w:pPr>
      <w:r w:rsidRPr="00EF21C0">
        <w:rPr>
          <w:sz w:val="30"/>
          <w:lang w:val="ru-RU"/>
        </w:rPr>
        <w:t>Манускрипт</w:t>
      </w:r>
      <w:r>
        <w:rPr>
          <w:sz w:val="30"/>
          <w:lang w:val="ru-RU"/>
        </w:rPr>
        <w:t>»</w:t>
      </w:r>
    </w:p>
    <w:p w:rsidR="00333380" w:rsidRDefault="00333380" w:rsidP="00EF21C0">
      <w:pPr>
        <w:pStyle w:val="BodyText"/>
        <w:jc w:val="center"/>
        <w:rPr>
          <w:sz w:val="38"/>
        </w:rPr>
      </w:pPr>
    </w:p>
    <w:p w:rsidR="00333380" w:rsidRDefault="00333380" w:rsidP="00EF21C0">
      <w:pPr>
        <w:pStyle w:val="BodyText"/>
        <w:jc w:val="left"/>
        <w:rPr>
          <w:sz w:val="38"/>
        </w:rPr>
      </w:pPr>
    </w:p>
    <w:p w:rsidR="00333380" w:rsidRDefault="00333380" w:rsidP="00EF21C0">
      <w:pPr>
        <w:pStyle w:val="BodyText"/>
        <w:jc w:val="left"/>
        <w:rPr>
          <w:sz w:val="38"/>
        </w:rPr>
      </w:pPr>
    </w:p>
    <w:p w:rsidR="00333380" w:rsidRDefault="00333380" w:rsidP="00EF21C0">
      <w:pPr>
        <w:pStyle w:val="BodyText"/>
        <w:jc w:val="left"/>
        <w:rPr>
          <w:sz w:val="38"/>
        </w:rPr>
      </w:pPr>
    </w:p>
    <w:p w:rsidR="00333380" w:rsidRDefault="00333380" w:rsidP="00EF21C0">
      <w:pPr>
        <w:pStyle w:val="Heading6"/>
        <w:spacing w:before="60"/>
        <w:ind w:left="0" w:right="0"/>
        <w:jc w:val="left"/>
      </w:pPr>
      <w:r>
        <w:t>УДК 630*</w:t>
      </w:r>
    </w:p>
    <w:p w:rsidR="00333380" w:rsidRPr="00EF21C0" w:rsidRDefault="00333380" w:rsidP="00EF21C0">
      <w:pPr>
        <w:spacing w:before="7"/>
        <w:ind w:left="807"/>
        <w:rPr>
          <w:lang w:val="ru-RU"/>
        </w:rPr>
      </w:pPr>
      <w:r w:rsidRPr="00EF21C0">
        <w:rPr>
          <w:b/>
          <w:lang w:val="ru-RU"/>
        </w:rPr>
        <w:t>Наукові праці Лісівничої академії наук України</w:t>
      </w:r>
      <w:r w:rsidRPr="00EF21C0">
        <w:rPr>
          <w:lang w:val="ru-RU"/>
        </w:rPr>
        <w:t>: збірник наукових праць. – Львів: Видавництво</w:t>
      </w:r>
    </w:p>
    <w:p w:rsidR="00333380" w:rsidRDefault="00333380" w:rsidP="00EF21C0">
      <w:pPr>
        <w:pStyle w:val="BodyText"/>
        <w:spacing w:before="11"/>
        <w:ind w:left="467"/>
        <w:jc w:val="left"/>
      </w:pPr>
      <w:r>
        <w:t>«Компанія “Манускрипт”», 2018. – Вип. 16. – 144 с.</w:t>
      </w:r>
    </w:p>
    <w:p w:rsidR="00333380" w:rsidRDefault="00333380" w:rsidP="00EF21C0">
      <w:pPr>
        <w:pStyle w:val="BodyText"/>
        <w:spacing w:before="54" w:line="228" w:lineRule="auto"/>
        <w:ind w:left="467" w:right="1357" w:firstLine="340"/>
      </w:pPr>
      <w:r>
        <w:t xml:space="preserve">У збірнику </w:t>
      </w:r>
      <w:r>
        <w:rPr>
          <w:spacing w:val="-4"/>
        </w:rPr>
        <w:t xml:space="preserve">наукових </w:t>
      </w:r>
      <w:r>
        <w:t xml:space="preserve">праць опубліковано </w:t>
      </w:r>
      <w:r>
        <w:rPr>
          <w:spacing w:val="-3"/>
        </w:rPr>
        <w:t xml:space="preserve">результати </w:t>
      </w:r>
      <w:r>
        <w:rPr>
          <w:spacing w:val="-4"/>
        </w:rPr>
        <w:t xml:space="preserve">наукових </w:t>
      </w:r>
      <w:r>
        <w:t xml:space="preserve">досліджень, в яких висвітлено </w:t>
      </w:r>
      <w:r>
        <w:rPr>
          <w:spacing w:val="-4"/>
        </w:rPr>
        <w:t>наукові</w:t>
      </w:r>
      <w:r>
        <w:rPr>
          <w:spacing w:val="-9"/>
        </w:rPr>
        <w:t xml:space="preserve"> </w:t>
      </w:r>
      <w:r>
        <w:t>досягнення</w:t>
      </w:r>
      <w:r>
        <w:rPr>
          <w:spacing w:val="-8"/>
        </w:rPr>
        <w:t xml:space="preserve"> </w:t>
      </w:r>
      <w:r>
        <w:t>в</w:t>
      </w:r>
      <w:r>
        <w:rPr>
          <w:spacing w:val="-8"/>
        </w:rPr>
        <w:t xml:space="preserve"> </w:t>
      </w:r>
      <w:r>
        <w:t>царині</w:t>
      </w:r>
      <w:r>
        <w:rPr>
          <w:spacing w:val="-8"/>
        </w:rPr>
        <w:t xml:space="preserve"> </w:t>
      </w:r>
      <w:r>
        <w:t>лісівництва</w:t>
      </w:r>
      <w:r>
        <w:rPr>
          <w:spacing w:val="-8"/>
        </w:rPr>
        <w:t xml:space="preserve"> </w:t>
      </w:r>
      <w:r>
        <w:t>та</w:t>
      </w:r>
      <w:r>
        <w:rPr>
          <w:spacing w:val="-8"/>
        </w:rPr>
        <w:t xml:space="preserve"> </w:t>
      </w:r>
      <w:r>
        <w:t>лісознавства,</w:t>
      </w:r>
      <w:r>
        <w:rPr>
          <w:spacing w:val="-8"/>
        </w:rPr>
        <w:t xml:space="preserve"> </w:t>
      </w:r>
      <w:r>
        <w:t>лісової</w:t>
      </w:r>
      <w:r>
        <w:rPr>
          <w:spacing w:val="-8"/>
        </w:rPr>
        <w:t xml:space="preserve"> </w:t>
      </w:r>
      <w:r>
        <w:t>таксації</w:t>
      </w:r>
      <w:r>
        <w:rPr>
          <w:spacing w:val="-8"/>
        </w:rPr>
        <w:t xml:space="preserve"> </w:t>
      </w:r>
      <w:r>
        <w:t>та</w:t>
      </w:r>
      <w:r>
        <w:rPr>
          <w:spacing w:val="-8"/>
        </w:rPr>
        <w:t xml:space="preserve"> </w:t>
      </w:r>
      <w:r>
        <w:t>лісовпорядкування,</w:t>
      </w:r>
      <w:r>
        <w:rPr>
          <w:spacing w:val="-8"/>
        </w:rPr>
        <w:t xml:space="preserve"> </w:t>
      </w:r>
      <w:r>
        <w:t>їхні актуальні</w:t>
      </w:r>
      <w:r>
        <w:rPr>
          <w:spacing w:val="-7"/>
        </w:rPr>
        <w:t xml:space="preserve"> </w:t>
      </w:r>
      <w:r>
        <w:t>проблеми</w:t>
      </w:r>
      <w:r>
        <w:rPr>
          <w:spacing w:val="-6"/>
        </w:rPr>
        <w:t xml:space="preserve"> </w:t>
      </w:r>
      <w:r>
        <w:t>сьогодення,</w:t>
      </w:r>
      <w:r>
        <w:rPr>
          <w:spacing w:val="-7"/>
        </w:rPr>
        <w:t xml:space="preserve"> </w:t>
      </w:r>
      <w:r>
        <w:t>наведено</w:t>
      </w:r>
      <w:r>
        <w:rPr>
          <w:spacing w:val="-6"/>
        </w:rPr>
        <w:t xml:space="preserve"> </w:t>
      </w:r>
      <w:r>
        <w:rPr>
          <w:spacing w:val="-3"/>
        </w:rPr>
        <w:t>результати</w:t>
      </w:r>
      <w:r>
        <w:rPr>
          <w:spacing w:val="-7"/>
        </w:rPr>
        <w:t xml:space="preserve"> </w:t>
      </w:r>
      <w:r>
        <w:t>досліджень</w:t>
      </w:r>
      <w:r>
        <w:rPr>
          <w:spacing w:val="-6"/>
        </w:rPr>
        <w:t xml:space="preserve"> </w:t>
      </w:r>
      <w:r>
        <w:t>у</w:t>
      </w:r>
      <w:r>
        <w:rPr>
          <w:spacing w:val="-7"/>
        </w:rPr>
        <w:t xml:space="preserve"> </w:t>
      </w:r>
      <w:r>
        <w:t>сфері</w:t>
      </w:r>
      <w:r>
        <w:rPr>
          <w:spacing w:val="-6"/>
        </w:rPr>
        <w:t xml:space="preserve"> </w:t>
      </w:r>
      <w:r>
        <w:t>відтворення</w:t>
      </w:r>
      <w:r>
        <w:rPr>
          <w:spacing w:val="-7"/>
        </w:rPr>
        <w:t xml:space="preserve"> </w:t>
      </w:r>
      <w:r>
        <w:t>та</w:t>
      </w:r>
      <w:r>
        <w:rPr>
          <w:spacing w:val="-6"/>
        </w:rPr>
        <w:t xml:space="preserve"> </w:t>
      </w:r>
      <w:r>
        <w:t>покращен- ня стану лісових ресурсів, захисту лісів, біології рослинних угруповань, проблеми раціонального природокористування, висвітлено нові аспекти ресурсоощадних та екологобезпечних технологій деревообробки.</w:t>
      </w:r>
    </w:p>
    <w:p w:rsidR="00333380" w:rsidRDefault="00333380" w:rsidP="00EF21C0">
      <w:pPr>
        <w:pStyle w:val="BodyText"/>
        <w:spacing w:line="228" w:lineRule="auto"/>
        <w:ind w:left="467" w:right="1358" w:firstLine="340"/>
      </w:pPr>
      <w:r>
        <w:t xml:space="preserve">Призначений для </w:t>
      </w:r>
      <w:r>
        <w:rPr>
          <w:spacing w:val="-4"/>
        </w:rPr>
        <w:t xml:space="preserve">наукових </w:t>
      </w:r>
      <w:r>
        <w:t xml:space="preserve">працівників, викладачів закладів освіти, </w:t>
      </w:r>
      <w:r>
        <w:rPr>
          <w:spacing w:val="-3"/>
        </w:rPr>
        <w:t xml:space="preserve">широкого </w:t>
      </w:r>
      <w:r>
        <w:rPr>
          <w:spacing w:val="-4"/>
        </w:rPr>
        <w:t xml:space="preserve">кола </w:t>
      </w:r>
      <w:r>
        <w:t xml:space="preserve">фахівців лі- сівництва та лісопромислового </w:t>
      </w:r>
      <w:r>
        <w:rPr>
          <w:spacing w:val="-5"/>
        </w:rPr>
        <w:t>комплексу.</w:t>
      </w:r>
    </w:p>
    <w:p w:rsidR="00333380" w:rsidRDefault="00333380" w:rsidP="00EF21C0">
      <w:pPr>
        <w:pStyle w:val="BodyText"/>
        <w:spacing w:before="101" w:line="246" w:lineRule="exact"/>
        <w:ind w:left="807"/>
      </w:pPr>
      <w:r>
        <w:t>Рекомендовано до друку Вченою радою НЛТУ України та Президією ЛАН України (протокол</w:t>
      </w:r>
    </w:p>
    <w:p w:rsidR="00333380" w:rsidRDefault="00333380" w:rsidP="00EF21C0">
      <w:pPr>
        <w:pStyle w:val="BodyText"/>
        <w:spacing w:line="246" w:lineRule="exact"/>
        <w:ind w:left="467"/>
      </w:pPr>
      <w:r>
        <w:t>№ 4 від 31.05.2018 р.).</w:t>
      </w:r>
    </w:p>
    <w:p w:rsidR="00333380" w:rsidRDefault="00333380" w:rsidP="00EF21C0">
      <w:pPr>
        <w:pStyle w:val="BodyText"/>
        <w:spacing w:before="11"/>
        <w:jc w:val="left"/>
        <w:rPr>
          <w:sz w:val="11"/>
        </w:rPr>
      </w:pPr>
      <w:r>
        <w:rPr>
          <w:noProof/>
          <w:lang w:val="ru-RU" w:eastAsia="ru-RU"/>
        </w:rPr>
        <w:pict>
          <v:line id="_x0000_s1027" style="position:absolute;z-index:-251670016;mso-wrap-distance-left:0;mso-wrap-distance-right:0;mso-position-horizontal-relative:page" from="45pt,9.15pt" to="544.25pt,9.15pt" strokeweight=".6pt">
            <w10:wrap type="topAndBottom" anchorx="page"/>
          </v:line>
        </w:pict>
      </w:r>
    </w:p>
    <w:p w:rsidR="00333380" w:rsidRDefault="00333380" w:rsidP="00EF21C0">
      <w:pPr>
        <w:pStyle w:val="Heading8"/>
        <w:spacing w:before="101"/>
        <w:ind w:left="127"/>
      </w:pPr>
      <w:r>
        <w:t>Редакційна колегія:</w:t>
      </w:r>
    </w:p>
    <w:p w:rsidR="00333380" w:rsidRPr="00EF21C0" w:rsidRDefault="00333380" w:rsidP="00EF21C0">
      <w:pPr>
        <w:tabs>
          <w:tab w:val="left" w:pos="3146"/>
        </w:tabs>
        <w:spacing w:before="53"/>
        <w:ind w:left="127" w:right="3081"/>
        <w:rPr>
          <w:sz w:val="20"/>
          <w:lang w:val="ru-RU"/>
        </w:rPr>
      </w:pPr>
      <w:r w:rsidRPr="00EF21C0">
        <w:rPr>
          <w:i/>
          <w:sz w:val="20"/>
          <w:lang w:val="ru-RU"/>
        </w:rPr>
        <w:t>професор</w:t>
      </w:r>
      <w:r w:rsidRPr="00EF21C0">
        <w:rPr>
          <w:i/>
          <w:spacing w:val="30"/>
          <w:sz w:val="20"/>
          <w:lang w:val="ru-RU"/>
        </w:rPr>
        <w:t xml:space="preserve"> </w:t>
      </w:r>
      <w:r w:rsidRPr="00EF21C0">
        <w:rPr>
          <w:sz w:val="20"/>
          <w:lang w:val="ru-RU"/>
        </w:rPr>
        <w:t>Юрій</w:t>
      </w:r>
      <w:r w:rsidRPr="00EF21C0">
        <w:rPr>
          <w:spacing w:val="-4"/>
          <w:sz w:val="20"/>
          <w:lang w:val="ru-RU"/>
        </w:rPr>
        <w:t xml:space="preserve"> </w:t>
      </w:r>
      <w:r w:rsidRPr="00EF21C0">
        <w:rPr>
          <w:sz w:val="20"/>
          <w:lang w:val="ru-RU"/>
        </w:rPr>
        <w:t>Туниця,</w:t>
      </w:r>
      <w:r w:rsidRPr="00EF21C0">
        <w:rPr>
          <w:sz w:val="20"/>
          <w:lang w:val="ru-RU"/>
        </w:rPr>
        <w:tab/>
      </w:r>
      <w:r w:rsidRPr="00EF21C0">
        <w:rPr>
          <w:i/>
          <w:sz w:val="20"/>
          <w:lang w:val="ru-RU"/>
        </w:rPr>
        <w:t>д-р</w:t>
      </w:r>
      <w:r w:rsidRPr="00EF21C0">
        <w:rPr>
          <w:i/>
          <w:spacing w:val="-5"/>
          <w:sz w:val="20"/>
          <w:lang w:val="ru-RU"/>
        </w:rPr>
        <w:t xml:space="preserve"> </w:t>
      </w:r>
      <w:r w:rsidRPr="00EF21C0">
        <w:rPr>
          <w:i/>
          <w:sz w:val="20"/>
          <w:lang w:val="ru-RU"/>
        </w:rPr>
        <w:t>ек.</w:t>
      </w:r>
      <w:r w:rsidRPr="00EF21C0">
        <w:rPr>
          <w:i/>
          <w:spacing w:val="-4"/>
          <w:sz w:val="20"/>
          <w:lang w:val="ru-RU"/>
        </w:rPr>
        <w:t xml:space="preserve"> </w:t>
      </w:r>
      <w:r w:rsidRPr="00EF21C0">
        <w:rPr>
          <w:i/>
          <w:sz w:val="20"/>
          <w:lang w:val="ru-RU"/>
        </w:rPr>
        <w:t>наук</w:t>
      </w:r>
      <w:r w:rsidRPr="00EF21C0">
        <w:rPr>
          <w:sz w:val="20"/>
          <w:lang w:val="ru-RU"/>
        </w:rPr>
        <w:t>,</w:t>
      </w:r>
      <w:r w:rsidRPr="00EF21C0">
        <w:rPr>
          <w:spacing w:val="-5"/>
          <w:sz w:val="20"/>
          <w:lang w:val="ru-RU"/>
        </w:rPr>
        <w:t xml:space="preserve"> </w:t>
      </w:r>
      <w:r w:rsidRPr="00EF21C0">
        <w:rPr>
          <w:i/>
          <w:sz w:val="20"/>
          <w:lang w:val="ru-RU"/>
        </w:rPr>
        <w:t>академік</w:t>
      </w:r>
      <w:r w:rsidRPr="00EF21C0">
        <w:rPr>
          <w:i/>
          <w:spacing w:val="-5"/>
          <w:sz w:val="20"/>
          <w:lang w:val="ru-RU"/>
        </w:rPr>
        <w:t xml:space="preserve"> </w:t>
      </w:r>
      <w:r w:rsidRPr="00EF21C0">
        <w:rPr>
          <w:i/>
          <w:sz w:val="20"/>
          <w:lang w:val="ru-RU"/>
        </w:rPr>
        <w:t>НАН</w:t>
      </w:r>
      <w:r w:rsidRPr="00EF21C0">
        <w:rPr>
          <w:i/>
          <w:spacing w:val="-5"/>
          <w:sz w:val="20"/>
          <w:lang w:val="ru-RU"/>
        </w:rPr>
        <w:t xml:space="preserve"> </w:t>
      </w:r>
      <w:r w:rsidRPr="00EF21C0">
        <w:rPr>
          <w:i/>
          <w:sz w:val="20"/>
          <w:lang w:val="ru-RU"/>
        </w:rPr>
        <w:t>України</w:t>
      </w:r>
      <w:r w:rsidRPr="00EF21C0">
        <w:rPr>
          <w:i/>
          <w:spacing w:val="-5"/>
          <w:sz w:val="20"/>
          <w:lang w:val="ru-RU"/>
        </w:rPr>
        <w:t xml:space="preserve"> </w:t>
      </w:r>
      <w:r w:rsidRPr="00EF21C0">
        <w:rPr>
          <w:i/>
          <w:sz w:val="20"/>
          <w:lang w:val="ru-RU"/>
        </w:rPr>
        <w:t>–</w:t>
      </w:r>
      <w:r w:rsidRPr="00EF21C0">
        <w:rPr>
          <w:i/>
          <w:spacing w:val="-4"/>
          <w:sz w:val="20"/>
          <w:lang w:val="ru-RU"/>
        </w:rPr>
        <w:t xml:space="preserve"> </w:t>
      </w:r>
      <w:r w:rsidRPr="00EF21C0">
        <w:rPr>
          <w:i/>
          <w:sz w:val="20"/>
          <w:lang w:val="ru-RU"/>
        </w:rPr>
        <w:t>головний</w:t>
      </w:r>
      <w:r w:rsidRPr="00EF21C0">
        <w:rPr>
          <w:i/>
          <w:spacing w:val="-5"/>
          <w:sz w:val="20"/>
          <w:lang w:val="ru-RU"/>
        </w:rPr>
        <w:t xml:space="preserve"> </w:t>
      </w:r>
      <w:r w:rsidRPr="00EF21C0">
        <w:rPr>
          <w:i/>
          <w:sz w:val="20"/>
          <w:lang w:val="ru-RU"/>
        </w:rPr>
        <w:t>редактор</w:t>
      </w:r>
      <w:r w:rsidRPr="00EF21C0">
        <w:rPr>
          <w:sz w:val="20"/>
          <w:lang w:val="ru-RU"/>
        </w:rPr>
        <w:t xml:space="preserve">; </w:t>
      </w:r>
      <w:r w:rsidRPr="00EF21C0">
        <w:rPr>
          <w:i/>
          <w:sz w:val="20"/>
          <w:lang w:val="ru-RU"/>
        </w:rPr>
        <w:t>професор</w:t>
      </w:r>
      <w:r w:rsidRPr="00EF21C0">
        <w:rPr>
          <w:i/>
          <w:spacing w:val="35"/>
          <w:sz w:val="20"/>
          <w:lang w:val="ru-RU"/>
        </w:rPr>
        <w:t xml:space="preserve"> </w:t>
      </w:r>
      <w:r w:rsidRPr="00EF21C0">
        <w:rPr>
          <w:sz w:val="20"/>
          <w:lang w:val="ru-RU"/>
        </w:rPr>
        <w:t>Юрій</w:t>
      </w:r>
      <w:r w:rsidRPr="00EF21C0">
        <w:rPr>
          <w:spacing w:val="-1"/>
          <w:sz w:val="20"/>
          <w:lang w:val="ru-RU"/>
        </w:rPr>
        <w:t xml:space="preserve"> </w:t>
      </w:r>
      <w:r w:rsidRPr="00EF21C0">
        <w:rPr>
          <w:sz w:val="20"/>
          <w:lang w:val="ru-RU"/>
        </w:rPr>
        <w:t>Дебринюк,</w:t>
      </w:r>
      <w:r w:rsidRPr="00EF21C0">
        <w:rPr>
          <w:sz w:val="20"/>
          <w:lang w:val="ru-RU"/>
        </w:rPr>
        <w:tab/>
      </w:r>
      <w:r w:rsidRPr="00EF21C0">
        <w:rPr>
          <w:i/>
          <w:sz w:val="20"/>
          <w:lang w:val="ru-RU"/>
        </w:rPr>
        <w:t xml:space="preserve">д-р с.-г. наук </w:t>
      </w:r>
      <w:r w:rsidRPr="00EF21C0">
        <w:rPr>
          <w:sz w:val="20"/>
          <w:lang w:val="ru-RU"/>
        </w:rPr>
        <w:t xml:space="preserve">– </w:t>
      </w:r>
      <w:r w:rsidRPr="00EF21C0">
        <w:rPr>
          <w:i/>
          <w:sz w:val="20"/>
          <w:lang w:val="ru-RU"/>
        </w:rPr>
        <w:t>заступник головного</w:t>
      </w:r>
      <w:r w:rsidRPr="00EF21C0">
        <w:rPr>
          <w:i/>
          <w:spacing w:val="-8"/>
          <w:sz w:val="20"/>
          <w:lang w:val="ru-RU"/>
        </w:rPr>
        <w:t xml:space="preserve"> </w:t>
      </w:r>
      <w:r w:rsidRPr="00EF21C0">
        <w:rPr>
          <w:i/>
          <w:sz w:val="20"/>
          <w:lang w:val="ru-RU"/>
        </w:rPr>
        <w:t>редактора</w:t>
      </w:r>
      <w:r w:rsidRPr="00EF21C0">
        <w:rPr>
          <w:sz w:val="20"/>
          <w:lang w:val="ru-RU"/>
        </w:rPr>
        <w:t>;</w:t>
      </w:r>
    </w:p>
    <w:p w:rsidR="00333380" w:rsidRPr="00EF21C0" w:rsidRDefault="00333380" w:rsidP="00EF21C0">
      <w:pPr>
        <w:tabs>
          <w:tab w:val="left" w:pos="3146"/>
        </w:tabs>
        <w:ind w:left="127" w:right="2013"/>
        <w:rPr>
          <w:i/>
          <w:sz w:val="20"/>
          <w:lang w:val="ru-RU"/>
        </w:rPr>
      </w:pPr>
      <w:r w:rsidRPr="00EF21C0">
        <w:rPr>
          <w:i/>
          <w:sz w:val="20"/>
          <w:lang w:val="ru-RU"/>
        </w:rPr>
        <w:t>професор</w:t>
      </w:r>
      <w:r w:rsidRPr="00EF21C0">
        <w:rPr>
          <w:i/>
          <w:spacing w:val="30"/>
          <w:sz w:val="20"/>
          <w:lang w:val="ru-RU"/>
        </w:rPr>
        <w:t xml:space="preserve"> </w:t>
      </w:r>
      <w:r w:rsidRPr="00EF21C0">
        <w:rPr>
          <w:sz w:val="20"/>
          <w:lang w:val="ru-RU"/>
        </w:rPr>
        <w:t>Володимир</w:t>
      </w:r>
      <w:r w:rsidRPr="00EF21C0">
        <w:rPr>
          <w:spacing w:val="-4"/>
          <w:sz w:val="20"/>
          <w:lang w:val="ru-RU"/>
        </w:rPr>
        <w:t xml:space="preserve"> </w:t>
      </w:r>
      <w:r w:rsidRPr="00EF21C0">
        <w:rPr>
          <w:sz w:val="20"/>
          <w:lang w:val="ru-RU"/>
        </w:rPr>
        <w:t>Заїка,</w:t>
      </w:r>
      <w:r w:rsidRPr="00EF21C0">
        <w:rPr>
          <w:sz w:val="20"/>
          <w:lang w:val="ru-RU"/>
        </w:rPr>
        <w:tab/>
      </w:r>
      <w:r w:rsidRPr="00EF21C0">
        <w:rPr>
          <w:i/>
          <w:sz w:val="20"/>
          <w:lang w:val="ru-RU"/>
        </w:rPr>
        <w:t>д-р біол. наук</w:t>
      </w:r>
      <w:r w:rsidRPr="00EF21C0">
        <w:rPr>
          <w:sz w:val="20"/>
          <w:lang w:val="ru-RU"/>
        </w:rPr>
        <w:t xml:space="preserve">, </w:t>
      </w:r>
      <w:r w:rsidRPr="00EF21C0">
        <w:rPr>
          <w:i/>
          <w:sz w:val="20"/>
          <w:lang w:val="ru-RU"/>
        </w:rPr>
        <w:t>Національний лісотехнічний ун-т України, Львів; професор</w:t>
      </w:r>
      <w:r w:rsidRPr="00EF21C0">
        <w:rPr>
          <w:i/>
          <w:spacing w:val="37"/>
          <w:sz w:val="20"/>
          <w:lang w:val="ru-RU"/>
        </w:rPr>
        <w:t xml:space="preserve"> </w:t>
      </w:r>
      <w:r w:rsidRPr="00EF21C0">
        <w:rPr>
          <w:spacing w:val="-3"/>
          <w:sz w:val="20"/>
          <w:lang w:val="ru-RU"/>
        </w:rPr>
        <w:t>Григорій</w:t>
      </w:r>
      <w:r w:rsidRPr="00EF21C0">
        <w:rPr>
          <w:spacing w:val="-1"/>
          <w:sz w:val="20"/>
          <w:lang w:val="ru-RU"/>
        </w:rPr>
        <w:t xml:space="preserve"> </w:t>
      </w:r>
      <w:r w:rsidRPr="00EF21C0">
        <w:rPr>
          <w:sz w:val="20"/>
          <w:lang w:val="ru-RU"/>
        </w:rPr>
        <w:t>Криницький,</w:t>
      </w:r>
      <w:r w:rsidRPr="00EF21C0">
        <w:rPr>
          <w:sz w:val="20"/>
          <w:lang w:val="ru-RU"/>
        </w:rPr>
        <w:tab/>
      </w:r>
      <w:r w:rsidRPr="00EF21C0">
        <w:rPr>
          <w:i/>
          <w:sz w:val="20"/>
          <w:lang w:val="ru-RU"/>
        </w:rPr>
        <w:t>д-р біол. наук</w:t>
      </w:r>
      <w:r w:rsidRPr="00EF21C0">
        <w:rPr>
          <w:sz w:val="20"/>
          <w:lang w:val="ru-RU"/>
        </w:rPr>
        <w:t xml:space="preserve">, </w:t>
      </w:r>
      <w:r w:rsidRPr="00EF21C0">
        <w:rPr>
          <w:i/>
          <w:sz w:val="20"/>
          <w:lang w:val="ru-RU"/>
        </w:rPr>
        <w:t>Національний лісотехнічний ун-т України, Львів; професор</w:t>
      </w:r>
      <w:r w:rsidRPr="00EF21C0">
        <w:rPr>
          <w:i/>
          <w:spacing w:val="33"/>
          <w:sz w:val="20"/>
          <w:lang w:val="ru-RU"/>
        </w:rPr>
        <w:t xml:space="preserve"> </w:t>
      </w:r>
      <w:r w:rsidRPr="00EF21C0">
        <w:rPr>
          <w:sz w:val="20"/>
          <w:lang w:val="ru-RU"/>
        </w:rPr>
        <w:t>Мирослава</w:t>
      </w:r>
      <w:r w:rsidRPr="00EF21C0">
        <w:rPr>
          <w:spacing w:val="-3"/>
          <w:sz w:val="20"/>
          <w:lang w:val="ru-RU"/>
        </w:rPr>
        <w:t xml:space="preserve"> </w:t>
      </w:r>
      <w:r w:rsidRPr="00EF21C0">
        <w:rPr>
          <w:sz w:val="20"/>
          <w:lang w:val="ru-RU"/>
        </w:rPr>
        <w:t>Сорока,</w:t>
      </w:r>
      <w:r w:rsidRPr="00EF21C0">
        <w:rPr>
          <w:sz w:val="20"/>
          <w:lang w:val="ru-RU"/>
        </w:rPr>
        <w:tab/>
      </w:r>
      <w:r w:rsidRPr="00EF21C0">
        <w:rPr>
          <w:i/>
          <w:sz w:val="20"/>
          <w:lang w:val="ru-RU"/>
        </w:rPr>
        <w:t>д-р біол. наук</w:t>
      </w:r>
      <w:r w:rsidRPr="00EF21C0">
        <w:rPr>
          <w:sz w:val="20"/>
          <w:lang w:val="ru-RU"/>
        </w:rPr>
        <w:t xml:space="preserve">, </w:t>
      </w:r>
      <w:r w:rsidRPr="00EF21C0">
        <w:rPr>
          <w:i/>
          <w:sz w:val="20"/>
          <w:lang w:val="ru-RU"/>
        </w:rPr>
        <w:t>Національний лісотехнічний ун-т України, Львів; професор</w:t>
      </w:r>
      <w:r w:rsidRPr="00EF21C0">
        <w:rPr>
          <w:i/>
          <w:spacing w:val="35"/>
          <w:sz w:val="20"/>
          <w:lang w:val="ru-RU"/>
        </w:rPr>
        <w:t xml:space="preserve"> </w:t>
      </w:r>
      <w:r w:rsidRPr="00EF21C0">
        <w:rPr>
          <w:sz w:val="20"/>
          <w:lang w:val="ru-RU"/>
        </w:rPr>
        <w:t>Степан</w:t>
      </w:r>
      <w:r w:rsidRPr="00EF21C0">
        <w:rPr>
          <w:spacing w:val="-1"/>
          <w:sz w:val="20"/>
          <w:lang w:val="ru-RU"/>
        </w:rPr>
        <w:t xml:space="preserve"> </w:t>
      </w:r>
      <w:r w:rsidRPr="00EF21C0">
        <w:rPr>
          <w:spacing w:val="-3"/>
          <w:sz w:val="20"/>
          <w:lang w:val="ru-RU"/>
        </w:rPr>
        <w:t>Стойко,</w:t>
      </w:r>
      <w:r w:rsidRPr="00EF21C0">
        <w:rPr>
          <w:spacing w:val="-3"/>
          <w:sz w:val="20"/>
          <w:lang w:val="ru-RU"/>
        </w:rPr>
        <w:tab/>
      </w:r>
      <w:r w:rsidRPr="00EF21C0">
        <w:rPr>
          <w:i/>
          <w:sz w:val="20"/>
          <w:lang w:val="ru-RU"/>
        </w:rPr>
        <w:t xml:space="preserve">д-р біол. наук, </w:t>
      </w:r>
      <w:r>
        <w:rPr>
          <w:i/>
          <w:sz w:val="20"/>
        </w:rPr>
        <w:t>doctor</w:t>
      </w:r>
      <w:r w:rsidRPr="00EF21C0">
        <w:rPr>
          <w:i/>
          <w:sz w:val="20"/>
          <w:lang w:val="ru-RU"/>
        </w:rPr>
        <w:t xml:space="preserve"> </w:t>
      </w:r>
      <w:r>
        <w:rPr>
          <w:i/>
          <w:sz w:val="20"/>
        </w:rPr>
        <w:t>honoris</w:t>
      </w:r>
      <w:r w:rsidRPr="00EF21C0">
        <w:rPr>
          <w:i/>
          <w:sz w:val="20"/>
          <w:lang w:val="ru-RU"/>
        </w:rPr>
        <w:t xml:space="preserve"> </w:t>
      </w:r>
      <w:r>
        <w:rPr>
          <w:i/>
          <w:sz w:val="20"/>
        </w:rPr>
        <w:t>causa</w:t>
      </w:r>
      <w:r w:rsidRPr="00EF21C0">
        <w:rPr>
          <w:sz w:val="20"/>
          <w:lang w:val="ru-RU"/>
        </w:rPr>
        <w:t xml:space="preserve">, </w:t>
      </w:r>
      <w:r w:rsidRPr="00EF21C0">
        <w:rPr>
          <w:i/>
          <w:sz w:val="20"/>
          <w:lang w:val="ru-RU"/>
        </w:rPr>
        <w:t>Ін-т екології Карпат, Львів; професор</w:t>
      </w:r>
      <w:r w:rsidRPr="00EF21C0">
        <w:rPr>
          <w:i/>
          <w:spacing w:val="27"/>
          <w:sz w:val="20"/>
          <w:lang w:val="ru-RU"/>
        </w:rPr>
        <w:t xml:space="preserve"> </w:t>
      </w:r>
      <w:r w:rsidRPr="00EF21C0">
        <w:rPr>
          <w:sz w:val="20"/>
          <w:lang w:val="ru-RU"/>
        </w:rPr>
        <w:t>Платон</w:t>
      </w:r>
      <w:r w:rsidRPr="00EF21C0">
        <w:rPr>
          <w:spacing w:val="-6"/>
          <w:sz w:val="20"/>
          <w:lang w:val="ru-RU"/>
        </w:rPr>
        <w:t xml:space="preserve"> </w:t>
      </w:r>
      <w:r w:rsidRPr="00EF21C0">
        <w:rPr>
          <w:sz w:val="20"/>
          <w:lang w:val="ru-RU"/>
        </w:rPr>
        <w:t>Третяк,</w:t>
      </w:r>
      <w:r w:rsidRPr="00EF21C0">
        <w:rPr>
          <w:sz w:val="20"/>
          <w:lang w:val="ru-RU"/>
        </w:rPr>
        <w:tab/>
      </w:r>
      <w:r w:rsidRPr="00EF21C0">
        <w:rPr>
          <w:i/>
          <w:sz w:val="20"/>
          <w:lang w:val="ru-RU"/>
        </w:rPr>
        <w:t>д-р</w:t>
      </w:r>
      <w:r w:rsidRPr="00EF21C0">
        <w:rPr>
          <w:i/>
          <w:spacing w:val="-6"/>
          <w:sz w:val="20"/>
          <w:lang w:val="ru-RU"/>
        </w:rPr>
        <w:t xml:space="preserve"> </w:t>
      </w:r>
      <w:r w:rsidRPr="00EF21C0">
        <w:rPr>
          <w:i/>
          <w:sz w:val="20"/>
          <w:lang w:val="ru-RU"/>
        </w:rPr>
        <w:t>біол.</w:t>
      </w:r>
      <w:r w:rsidRPr="00EF21C0">
        <w:rPr>
          <w:i/>
          <w:spacing w:val="-7"/>
          <w:sz w:val="20"/>
          <w:lang w:val="ru-RU"/>
        </w:rPr>
        <w:t xml:space="preserve"> </w:t>
      </w:r>
      <w:r w:rsidRPr="00EF21C0">
        <w:rPr>
          <w:i/>
          <w:sz w:val="20"/>
          <w:lang w:val="ru-RU"/>
        </w:rPr>
        <w:t>наук</w:t>
      </w:r>
      <w:r w:rsidRPr="00EF21C0">
        <w:rPr>
          <w:sz w:val="20"/>
          <w:lang w:val="ru-RU"/>
        </w:rPr>
        <w:t>,</w:t>
      </w:r>
      <w:r w:rsidRPr="00EF21C0">
        <w:rPr>
          <w:spacing w:val="-6"/>
          <w:sz w:val="20"/>
          <w:lang w:val="ru-RU"/>
        </w:rPr>
        <w:t xml:space="preserve"> </w:t>
      </w:r>
      <w:r w:rsidRPr="00EF21C0">
        <w:rPr>
          <w:i/>
          <w:sz w:val="20"/>
          <w:lang w:val="ru-RU"/>
        </w:rPr>
        <w:t>Державний</w:t>
      </w:r>
      <w:r w:rsidRPr="00EF21C0">
        <w:rPr>
          <w:i/>
          <w:spacing w:val="-6"/>
          <w:sz w:val="20"/>
          <w:lang w:val="ru-RU"/>
        </w:rPr>
        <w:t xml:space="preserve"> </w:t>
      </w:r>
      <w:r w:rsidRPr="00EF21C0">
        <w:rPr>
          <w:i/>
          <w:sz w:val="20"/>
          <w:lang w:val="ru-RU"/>
        </w:rPr>
        <w:t>природознавчий</w:t>
      </w:r>
      <w:r w:rsidRPr="00EF21C0">
        <w:rPr>
          <w:i/>
          <w:spacing w:val="-7"/>
          <w:sz w:val="20"/>
          <w:lang w:val="ru-RU"/>
        </w:rPr>
        <w:t xml:space="preserve"> </w:t>
      </w:r>
      <w:r w:rsidRPr="00EF21C0">
        <w:rPr>
          <w:i/>
          <w:sz w:val="20"/>
          <w:lang w:val="ru-RU"/>
        </w:rPr>
        <w:t>музей</w:t>
      </w:r>
      <w:r w:rsidRPr="00EF21C0">
        <w:rPr>
          <w:i/>
          <w:spacing w:val="-7"/>
          <w:sz w:val="20"/>
          <w:lang w:val="ru-RU"/>
        </w:rPr>
        <w:t xml:space="preserve"> </w:t>
      </w:r>
      <w:r w:rsidRPr="00EF21C0">
        <w:rPr>
          <w:i/>
          <w:sz w:val="20"/>
          <w:lang w:val="ru-RU"/>
        </w:rPr>
        <w:t>НАН</w:t>
      </w:r>
      <w:r w:rsidRPr="00EF21C0">
        <w:rPr>
          <w:i/>
          <w:spacing w:val="-6"/>
          <w:sz w:val="20"/>
          <w:lang w:val="ru-RU"/>
        </w:rPr>
        <w:t xml:space="preserve"> </w:t>
      </w:r>
      <w:r w:rsidRPr="00EF21C0">
        <w:rPr>
          <w:i/>
          <w:sz w:val="20"/>
          <w:lang w:val="ru-RU"/>
        </w:rPr>
        <w:t>України,</w:t>
      </w:r>
      <w:r w:rsidRPr="00EF21C0">
        <w:rPr>
          <w:i/>
          <w:spacing w:val="-6"/>
          <w:sz w:val="20"/>
          <w:lang w:val="ru-RU"/>
        </w:rPr>
        <w:t xml:space="preserve"> </w:t>
      </w:r>
      <w:r w:rsidRPr="00EF21C0">
        <w:rPr>
          <w:i/>
          <w:sz w:val="20"/>
          <w:lang w:val="ru-RU"/>
        </w:rPr>
        <w:t>Львів; професор</w:t>
      </w:r>
      <w:r w:rsidRPr="00EF21C0">
        <w:rPr>
          <w:i/>
          <w:spacing w:val="33"/>
          <w:sz w:val="20"/>
          <w:lang w:val="ru-RU"/>
        </w:rPr>
        <w:t xml:space="preserve"> </w:t>
      </w:r>
      <w:r w:rsidRPr="00EF21C0">
        <w:rPr>
          <w:sz w:val="20"/>
          <w:lang w:val="ru-RU"/>
        </w:rPr>
        <w:t>Лідія</w:t>
      </w:r>
      <w:r w:rsidRPr="00EF21C0">
        <w:rPr>
          <w:spacing w:val="-3"/>
          <w:sz w:val="20"/>
          <w:lang w:val="ru-RU"/>
        </w:rPr>
        <w:t xml:space="preserve"> </w:t>
      </w:r>
      <w:r w:rsidRPr="00EF21C0">
        <w:rPr>
          <w:sz w:val="20"/>
          <w:lang w:val="ru-RU"/>
        </w:rPr>
        <w:t>Заднік-Штірн,</w:t>
      </w:r>
      <w:r w:rsidRPr="00EF21C0">
        <w:rPr>
          <w:sz w:val="20"/>
          <w:lang w:val="ru-RU"/>
        </w:rPr>
        <w:tab/>
      </w:r>
      <w:r w:rsidRPr="00EF21C0">
        <w:rPr>
          <w:i/>
          <w:sz w:val="20"/>
          <w:lang w:val="ru-RU"/>
        </w:rPr>
        <w:t>д-р ек. наук</w:t>
      </w:r>
      <w:r w:rsidRPr="00EF21C0">
        <w:rPr>
          <w:sz w:val="20"/>
          <w:lang w:val="ru-RU"/>
        </w:rPr>
        <w:t xml:space="preserve">, </w:t>
      </w:r>
      <w:r w:rsidRPr="00EF21C0">
        <w:rPr>
          <w:i/>
          <w:sz w:val="20"/>
          <w:lang w:val="ru-RU"/>
        </w:rPr>
        <w:t>університет м. Любляна,</w:t>
      </w:r>
      <w:r w:rsidRPr="00EF21C0">
        <w:rPr>
          <w:i/>
          <w:spacing w:val="-6"/>
          <w:sz w:val="20"/>
          <w:lang w:val="ru-RU"/>
        </w:rPr>
        <w:t xml:space="preserve"> </w:t>
      </w:r>
      <w:r w:rsidRPr="00EF21C0">
        <w:rPr>
          <w:i/>
          <w:sz w:val="20"/>
          <w:lang w:val="ru-RU"/>
        </w:rPr>
        <w:t>Словенія;</w:t>
      </w:r>
    </w:p>
    <w:p w:rsidR="00333380" w:rsidRPr="00EF21C0" w:rsidRDefault="00333380" w:rsidP="00EF21C0">
      <w:pPr>
        <w:tabs>
          <w:tab w:val="left" w:pos="3146"/>
        </w:tabs>
        <w:ind w:left="127" w:right="2675"/>
        <w:rPr>
          <w:i/>
          <w:sz w:val="20"/>
          <w:lang w:val="ru-RU"/>
        </w:rPr>
      </w:pPr>
      <w:r w:rsidRPr="00EF21C0">
        <w:rPr>
          <w:i/>
          <w:sz w:val="20"/>
          <w:lang w:val="ru-RU"/>
        </w:rPr>
        <w:t>професор</w:t>
      </w:r>
      <w:r w:rsidRPr="00EF21C0">
        <w:rPr>
          <w:i/>
          <w:spacing w:val="39"/>
          <w:sz w:val="20"/>
          <w:lang w:val="ru-RU"/>
        </w:rPr>
        <w:t xml:space="preserve"> </w:t>
      </w:r>
      <w:r w:rsidRPr="00EF21C0">
        <w:rPr>
          <w:sz w:val="20"/>
          <w:lang w:val="ru-RU"/>
        </w:rPr>
        <w:t>Ярослав</w:t>
      </w:r>
      <w:r w:rsidRPr="00EF21C0">
        <w:rPr>
          <w:spacing w:val="1"/>
          <w:sz w:val="20"/>
          <w:lang w:val="ru-RU"/>
        </w:rPr>
        <w:t xml:space="preserve"> </w:t>
      </w:r>
      <w:r w:rsidRPr="00EF21C0">
        <w:rPr>
          <w:spacing w:val="-4"/>
          <w:sz w:val="20"/>
          <w:lang w:val="ru-RU"/>
        </w:rPr>
        <w:t>Кульчицький,</w:t>
      </w:r>
      <w:r w:rsidRPr="00EF21C0">
        <w:rPr>
          <w:spacing w:val="-4"/>
          <w:sz w:val="20"/>
          <w:lang w:val="ru-RU"/>
        </w:rPr>
        <w:tab/>
      </w:r>
      <w:r w:rsidRPr="00EF21C0">
        <w:rPr>
          <w:i/>
          <w:sz w:val="20"/>
          <w:lang w:val="ru-RU"/>
        </w:rPr>
        <w:t>д-р ек. наук</w:t>
      </w:r>
      <w:r w:rsidRPr="00EF21C0">
        <w:rPr>
          <w:sz w:val="20"/>
          <w:lang w:val="ru-RU"/>
        </w:rPr>
        <w:t xml:space="preserve">, </w:t>
      </w:r>
      <w:r w:rsidRPr="00EF21C0">
        <w:rPr>
          <w:i/>
          <w:sz w:val="20"/>
          <w:lang w:val="ru-RU"/>
        </w:rPr>
        <w:t>Національний лісотехнічний ун-т України,</w:t>
      </w:r>
      <w:r w:rsidRPr="00EF21C0">
        <w:rPr>
          <w:i/>
          <w:spacing w:val="-32"/>
          <w:sz w:val="20"/>
          <w:lang w:val="ru-RU"/>
        </w:rPr>
        <w:t xml:space="preserve"> </w:t>
      </w:r>
      <w:r w:rsidRPr="00EF21C0">
        <w:rPr>
          <w:i/>
          <w:sz w:val="20"/>
          <w:lang w:val="ru-RU"/>
        </w:rPr>
        <w:t>Львів; професор</w:t>
      </w:r>
      <w:r w:rsidRPr="00EF21C0">
        <w:rPr>
          <w:i/>
          <w:spacing w:val="31"/>
          <w:sz w:val="20"/>
          <w:lang w:val="ru-RU"/>
        </w:rPr>
        <w:t xml:space="preserve"> </w:t>
      </w:r>
      <w:r w:rsidRPr="00EF21C0">
        <w:rPr>
          <w:sz w:val="20"/>
          <w:lang w:val="ru-RU"/>
        </w:rPr>
        <w:t>Євген</w:t>
      </w:r>
      <w:r w:rsidRPr="00EF21C0">
        <w:rPr>
          <w:spacing w:val="-4"/>
          <w:sz w:val="20"/>
          <w:lang w:val="ru-RU"/>
        </w:rPr>
        <w:t xml:space="preserve"> </w:t>
      </w:r>
      <w:r w:rsidRPr="00EF21C0">
        <w:rPr>
          <w:sz w:val="20"/>
          <w:lang w:val="ru-RU"/>
        </w:rPr>
        <w:t>Мішенін,</w:t>
      </w:r>
      <w:r w:rsidRPr="00EF21C0">
        <w:rPr>
          <w:sz w:val="20"/>
          <w:lang w:val="ru-RU"/>
        </w:rPr>
        <w:tab/>
      </w:r>
      <w:r w:rsidRPr="00EF21C0">
        <w:rPr>
          <w:i/>
          <w:sz w:val="20"/>
          <w:lang w:val="ru-RU"/>
        </w:rPr>
        <w:t>д-р ек. наук</w:t>
      </w:r>
      <w:r w:rsidRPr="00EF21C0">
        <w:rPr>
          <w:sz w:val="20"/>
          <w:lang w:val="ru-RU"/>
        </w:rPr>
        <w:t xml:space="preserve">, </w:t>
      </w:r>
      <w:r w:rsidRPr="00EF21C0">
        <w:rPr>
          <w:i/>
          <w:sz w:val="20"/>
          <w:lang w:val="ru-RU"/>
        </w:rPr>
        <w:t>Сумський державний університет,</w:t>
      </w:r>
      <w:r w:rsidRPr="00EF21C0">
        <w:rPr>
          <w:i/>
          <w:spacing w:val="-10"/>
          <w:sz w:val="20"/>
          <w:lang w:val="ru-RU"/>
        </w:rPr>
        <w:t xml:space="preserve"> </w:t>
      </w:r>
      <w:r w:rsidRPr="00EF21C0">
        <w:rPr>
          <w:i/>
          <w:sz w:val="20"/>
          <w:lang w:val="ru-RU"/>
        </w:rPr>
        <w:t>Суми;</w:t>
      </w:r>
    </w:p>
    <w:p w:rsidR="00333380" w:rsidRPr="00EF21C0" w:rsidRDefault="00333380" w:rsidP="00EF21C0">
      <w:pPr>
        <w:tabs>
          <w:tab w:val="left" w:pos="3146"/>
        </w:tabs>
        <w:ind w:left="127" w:right="1023"/>
        <w:rPr>
          <w:i/>
          <w:sz w:val="20"/>
          <w:lang w:val="ru-RU"/>
        </w:rPr>
      </w:pPr>
      <w:r w:rsidRPr="00EF21C0">
        <w:rPr>
          <w:i/>
          <w:sz w:val="20"/>
          <w:lang w:val="ru-RU"/>
        </w:rPr>
        <w:t>професор</w:t>
      </w:r>
      <w:r w:rsidRPr="00EF21C0">
        <w:rPr>
          <w:i/>
          <w:spacing w:val="31"/>
          <w:sz w:val="20"/>
          <w:lang w:val="ru-RU"/>
        </w:rPr>
        <w:t xml:space="preserve"> </w:t>
      </w:r>
      <w:r w:rsidRPr="00EF21C0">
        <w:rPr>
          <w:sz w:val="20"/>
          <w:lang w:val="ru-RU"/>
        </w:rPr>
        <w:t>Марія</w:t>
      </w:r>
      <w:r w:rsidRPr="00EF21C0">
        <w:rPr>
          <w:spacing w:val="-4"/>
          <w:sz w:val="20"/>
          <w:lang w:val="ru-RU"/>
        </w:rPr>
        <w:t xml:space="preserve"> </w:t>
      </w:r>
      <w:r w:rsidRPr="00EF21C0">
        <w:rPr>
          <w:sz w:val="20"/>
          <w:lang w:val="ru-RU"/>
        </w:rPr>
        <w:t>Нижник</w:t>
      </w:r>
      <w:r w:rsidRPr="00EF21C0">
        <w:rPr>
          <w:i/>
          <w:sz w:val="20"/>
          <w:lang w:val="ru-RU"/>
        </w:rPr>
        <w:t>,</w:t>
      </w:r>
      <w:r w:rsidRPr="00EF21C0">
        <w:rPr>
          <w:i/>
          <w:sz w:val="20"/>
          <w:lang w:val="ru-RU"/>
        </w:rPr>
        <w:tab/>
        <w:t>д-р</w:t>
      </w:r>
      <w:r w:rsidRPr="00EF21C0">
        <w:rPr>
          <w:i/>
          <w:spacing w:val="-17"/>
          <w:sz w:val="20"/>
          <w:lang w:val="ru-RU"/>
        </w:rPr>
        <w:t xml:space="preserve"> </w:t>
      </w:r>
      <w:r w:rsidRPr="00EF21C0">
        <w:rPr>
          <w:i/>
          <w:sz w:val="20"/>
          <w:lang w:val="ru-RU"/>
        </w:rPr>
        <w:t>ек.</w:t>
      </w:r>
      <w:r w:rsidRPr="00EF21C0">
        <w:rPr>
          <w:i/>
          <w:spacing w:val="-18"/>
          <w:sz w:val="20"/>
          <w:lang w:val="ru-RU"/>
        </w:rPr>
        <w:t xml:space="preserve"> </w:t>
      </w:r>
      <w:r w:rsidRPr="00EF21C0">
        <w:rPr>
          <w:i/>
          <w:sz w:val="20"/>
          <w:lang w:val="ru-RU"/>
        </w:rPr>
        <w:t>і</w:t>
      </w:r>
      <w:r w:rsidRPr="00EF21C0">
        <w:rPr>
          <w:i/>
          <w:spacing w:val="-17"/>
          <w:sz w:val="20"/>
          <w:lang w:val="ru-RU"/>
        </w:rPr>
        <w:t xml:space="preserve"> </w:t>
      </w:r>
      <w:r w:rsidRPr="00EF21C0">
        <w:rPr>
          <w:i/>
          <w:sz w:val="20"/>
          <w:lang w:val="ru-RU"/>
        </w:rPr>
        <w:t>соц.</w:t>
      </w:r>
      <w:r w:rsidRPr="00EF21C0">
        <w:rPr>
          <w:i/>
          <w:spacing w:val="-17"/>
          <w:sz w:val="20"/>
          <w:lang w:val="ru-RU"/>
        </w:rPr>
        <w:t xml:space="preserve"> </w:t>
      </w:r>
      <w:r w:rsidRPr="00EF21C0">
        <w:rPr>
          <w:i/>
          <w:sz w:val="20"/>
          <w:lang w:val="ru-RU"/>
        </w:rPr>
        <w:t>наук,</w:t>
      </w:r>
      <w:r w:rsidRPr="00EF21C0">
        <w:rPr>
          <w:i/>
          <w:spacing w:val="-17"/>
          <w:sz w:val="20"/>
          <w:lang w:val="ru-RU"/>
        </w:rPr>
        <w:t xml:space="preserve"> </w:t>
      </w:r>
      <w:r w:rsidRPr="00EF21C0">
        <w:rPr>
          <w:i/>
          <w:sz w:val="20"/>
          <w:lang w:val="ru-RU"/>
        </w:rPr>
        <w:t>Джеймс</w:t>
      </w:r>
      <w:r w:rsidRPr="00EF21C0">
        <w:rPr>
          <w:i/>
          <w:spacing w:val="-17"/>
          <w:sz w:val="20"/>
          <w:lang w:val="ru-RU"/>
        </w:rPr>
        <w:t xml:space="preserve"> </w:t>
      </w:r>
      <w:r w:rsidRPr="00EF21C0">
        <w:rPr>
          <w:i/>
          <w:sz w:val="20"/>
          <w:lang w:val="ru-RU"/>
        </w:rPr>
        <w:t>Хаттон</w:t>
      </w:r>
      <w:r w:rsidRPr="00EF21C0">
        <w:rPr>
          <w:i/>
          <w:spacing w:val="-18"/>
          <w:sz w:val="20"/>
          <w:lang w:val="ru-RU"/>
        </w:rPr>
        <w:t xml:space="preserve"> </w:t>
      </w:r>
      <w:r w:rsidRPr="00EF21C0">
        <w:rPr>
          <w:i/>
          <w:sz w:val="20"/>
          <w:lang w:val="ru-RU"/>
        </w:rPr>
        <w:t>Інститут,</w:t>
      </w:r>
      <w:r w:rsidRPr="00EF21C0">
        <w:rPr>
          <w:i/>
          <w:spacing w:val="-17"/>
          <w:sz w:val="20"/>
          <w:lang w:val="ru-RU"/>
        </w:rPr>
        <w:t xml:space="preserve"> </w:t>
      </w:r>
      <w:r w:rsidRPr="00EF21C0">
        <w:rPr>
          <w:i/>
          <w:sz w:val="20"/>
          <w:lang w:val="ru-RU"/>
        </w:rPr>
        <w:t>м.</w:t>
      </w:r>
      <w:r w:rsidRPr="00EF21C0">
        <w:rPr>
          <w:i/>
          <w:spacing w:val="-18"/>
          <w:sz w:val="20"/>
          <w:lang w:val="ru-RU"/>
        </w:rPr>
        <w:t xml:space="preserve"> </w:t>
      </w:r>
      <w:r w:rsidRPr="00EF21C0">
        <w:rPr>
          <w:i/>
          <w:sz w:val="20"/>
          <w:lang w:val="ru-RU"/>
        </w:rPr>
        <w:t>Абердин-Данді,</w:t>
      </w:r>
      <w:r w:rsidRPr="00EF21C0">
        <w:rPr>
          <w:i/>
          <w:spacing w:val="-17"/>
          <w:sz w:val="20"/>
          <w:lang w:val="ru-RU"/>
        </w:rPr>
        <w:t xml:space="preserve"> </w:t>
      </w:r>
      <w:r w:rsidRPr="00EF21C0">
        <w:rPr>
          <w:i/>
          <w:sz w:val="20"/>
          <w:lang w:val="ru-RU"/>
        </w:rPr>
        <w:t>Великобританія; професор</w:t>
      </w:r>
      <w:r w:rsidRPr="00EF21C0">
        <w:rPr>
          <w:i/>
          <w:spacing w:val="32"/>
          <w:sz w:val="20"/>
          <w:lang w:val="ru-RU"/>
        </w:rPr>
        <w:t xml:space="preserve"> </w:t>
      </w:r>
      <w:r w:rsidRPr="00EF21C0">
        <w:rPr>
          <w:sz w:val="20"/>
          <w:lang w:val="ru-RU"/>
        </w:rPr>
        <w:t>Ігор</w:t>
      </w:r>
      <w:r w:rsidRPr="00EF21C0">
        <w:rPr>
          <w:spacing w:val="-3"/>
          <w:sz w:val="20"/>
          <w:lang w:val="ru-RU"/>
        </w:rPr>
        <w:t xml:space="preserve"> </w:t>
      </w:r>
      <w:r w:rsidRPr="00EF21C0">
        <w:rPr>
          <w:sz w:val="20"/>
          <w:lang w:val="ru-RU"/>
        </w:rPr>
        <w:t>Соловій,</w:t>
      </w:r>
      <w:r w:rsidRPr="00EF21C0">
        <w:rPr>
          <w:sz w:val="20"/>
          <w:lang w:val="ru-RU"/>
        </w:rPr>
        <w:tab/>
      </w:r>
      <w:r w:rsidRPr="00EF21C0">
        <w:rPr>
          <w:i/>
          <w:sz w:val="20"/>
          <w:lang w:val="ru-RU"/>
        </w:rPr>
        <w:t>д-р ек. наук</w:t>
      </w:r>
      <w:r w:rsidRPr="00EF21C0">
        <w:rPr>
          <w:sz w:val="20"/>
          <w:lang w:val="ru-RU"/>
        </w:rPr>
        <w:t xml:space="preserve">, </w:t>
      </w:r>
      <w:r w:rsidRPr="00EF21C0">
        <w:rPr>
          <w:i/>
          <w:sz w:val="20"/>
          <w:lang w:val="ru-RU"/>
        </w:rPr>
        <w:t>Національний лісотехнічний ун-т України,</w:t>
      </w:r>
      <w:r w:rsidRPr="00EF21C0">
        <w:rPr>
          <w:i/>
          <w:spacing w:val="-7"/>
          <w:sz w:val="20"/>
          <w:lang w:val="ru-RU"/>
        </w:rPr>
        <w:t xml:space="preserve"> </w:t>
      </w:r>
      <w:r w:rsidRPr="00EF21C0">
        <w:rPr>
          <w:i/>
          <w:sz w:val="20"/>
          <w:lang w:val="ru-RU"/>
        </w:rPr>
        <w:t>Львів;</w:t>
      </w:r>
    </w:p>
    <w:p w:rsidR="00333380" w:rsidRPr="00EF21C0" w:rsidRDefault="00333380" w:rsidP="00EF21C0">
      <w:pPr>
        <w:tabs>
          <w:tab w:val="left" w:pos="3146"/>
        </w:tabs>
        <w:ind w:left="127" w:right="2347"/>
        <w:rPr>
          <w:i/>
          <w:sz w:val="20"/>
          <w:lang w:val="ru-RU"/>
        </w:rPr>
      </w:pPr>
      <w:r w:rsidRPr="00EF21C0">
        <w:rPr>
          <w:i/>
          <w:sz w:val="20"/>
          <w:lang w:val="ru-RU"/>
        </w:rPr>
        <w:t>професор</w:t>
      </w:r>
      <w:r w:rsidRPr="00EF21C0">
        <w:rPr>
          <w:i/>
          <w:spacing w:val="30"/>
          <w:sz w:val="20"/>
          <w:lang w:val="ru-RU"/>
        </w:rPr>
        <w:t xml:space="preserve"> </w:t>
      </w:r>
      <w:r w:rsidRPr="00EF21C0">
        <w:rPr>
          <w:sz w:val="20"/>
          <w:lang w:val="ru-RU"/>
        </w:rPr>
        <w:t>Тарас</w:t>
      </w:r>
      <w:r w:rsidRPr="00EF21C0">
        <w:rPr>
          <w:spacing w:val="-5"/>
          <w:sz w:val="20"/>
          <w:lang w:val="ru-RU"/>
        </w:rPr>
        <w:t xml:space="preserve"> </w:t>
      </w:r>
      <w:r w:rsidRPr="00EF21C0">
        <w:rPr>
          <w:sz w:val="20"/>
          <w:lang w:val="ru-RU"/>
        </w:rPr>
        <w:t>Туниця,</w:t>
      </w:r>
      <w:r w:rsidRPr="00EF21C0">
        <w:rPr>
          <w:sz w:val="20"/>
          <w:lang w:val="ru-RU"/>
        </w:rPr>
        <w:tab/>
      </w:r>
      <w:r w:rsidRPr="00EF21C0">
        <w:rPr>
          <w:i/>
          <w:sz w:val="20"/>
          <w:lang w:val="ru-RU"/>
        </w:rPr>
        <w:t>д-р ек. наук</w:t>
      </w:r>
      <w:r w:rsidRPr="00EF21C0">
        <w:rPr>
          <w:sz w:val="20"/>
          <w:lang w:val="ru-RU"/>
        </w:rPr>
        <w:t xml:space="preserve">, </w:t>
      </w:r>
      <w:r w:rsidRPr="00EF21C0">
        <w:rPr>
          <w:i/>
          <w:sz w:val="20"/>
          <w:lang w:val="ru-RU"/>
        </w:rPr>
        <w:t>Національний лісотехнічний ун-т України, Львів; професор</w:t>
      </w:r>
      <w:r w:rsidRPr="00EF21C0">
        <w:rPr>
          <w:i/>
          <w:spacing w:val="31"/>
          <w:sz w:val="20"/>
          <w:lang w:val="ru-RU"/>
        </w:rPr>
        <w:t xml:space="preserve"> </w:t>
      </w:r>
      <w:r w:rsidRPr="00EF21C0">
        <w:rPr>
          <w:sz w:val="20"/>
          <w:lang w:val="ru-RU"/>
        </w:rPr>
        <w:t>Норберт</w:t>
      </w:r>
      <w:r w:rsidRPr="00EF21C0">
        <w:rPr>
          <w:spacing w:val="-4"/>
          <w:sz w:val="20"/>
          <w:lang w:val="ru-RU"/>
        </w:rPr>
        <w:t xml:space="preserve"> </w:t>
      </w:r>
      <w:r w:rsidRPr="00EF21C0">
        <w:rPr>
          <w:sz w:val="20"/>
          <w:lang w:val="ru-RU"/>
        </w:rPr>
        <w:t>Вебер,</w:t>
      </w:r>
      <w:r w:rsidRPr="00EF21C0">
        <w:rPr>
          <w:sz w:val="20"/>
          <w:lang w:val="ru-RU"/>
        </w:rPr>
        <w:tab/>
      </w:r>
      <w:r w:rsidRPr="00EF21C0">
        <w:rPr>
          <w:i/>
          <w:sz w:val="20"/>
          <w:lang w:val="ru-RU"/>
        </w:rPr>
        <w:t>д-р габілітований, Технічний університет Дрездена, Німеччина; професор</w:t>
      </w:r>
      <w:r w:rsidRPr="00EF21C0">
        <w:rPr>
          <w:i/>
          <w:spacing w:val="33"/>
          <w:sz w:val="20"/>
          <w:lang w:val="ru-RU"/>
        </w:rPr>
        <w:t xml:space="preserve"> </w:t>
      </w:r>
      <w:r w:rsidRPr="00EF21C0">
        <w:rPr>
          <w:sz w:val="20"/>
          <w:lang w:val="ru-RU"/>
        </w:rPr>
        <w:t>Анджей</w:t>
      </w:r>
      <w:r w:rsidRPr="00EF21C0">
        <w:rPr>
          <w:spacing w:val="-3"/>
          <w:sz w:val="20"/>
          <w:lang w:val="ru-RU"/>
        </w:rPr>
        <w:t xml:space="preserve"> </w:t>
      </w:r>
      <w:r w:rsidRPr="00EF21C0">
        <w:rPr>
          <w:sz w:val="20"/>
          <w:lang w:val="ru-RU"/>
        </w:rPr>
        <w:t>Возьняк,</w:t>
      </w:r>
      <w:r w:rsidRPr="00EF21C0">
        <w:rPr>
          <w:sz w:val="20"/>
          <w:lang w:val="ru-RU"/>
        </w:rPr>
        <w:tab/>
      </w:r>
      <w:r w:rsidRPr="00EF21C0">
        <w:rPr>
          <w:i/>
          <w:sz w:val="20"/>
          <w:lang w:val="ru-RU"/>
        </w:rPr>
        <w:t>д-р</w:t>
      </w:r>
      <w:r w:rsidRPr="00EF21C0">
        <w:rPr>
          <w:i/>
          <w:spacing w:val="-7"/>
          <w:sz w:val="20"/>
          <w:lang w:val="ru-RU"/>
        </w:rPr>
        <w:t xml:space="preserve"> </w:t>
      </w:r>
      <w:r w:rsidRPr="00EF21C0">
        <w:rPr>
          <w:i/>
          <w:sz w:val="20"/>
          <w:lang w:val="ru-RU"/>
        </w:rPr>
        <w:t>габілітований,</w:t>
      </w:r>
      <w:r w:rsidRPr="00EF21C0">
        <w:rPr>
          <w:i/>
          <w:spacing w:val="-7"/>
          <w:sz w:val="20"/>
          <w:lang w:val="ru-RU"/>
        </w:rPr>
        <w:t xml:space="preserve"> </w:t>
      </w:r>
      <w:r w:rsidRPr="00EF21C0">
        <w:rPr>
          <w:i/>
          <w:sz w:val="20"/>
          <w:lang w:val="ru-RU"/>
        </w:rPr>
        <w:t>Університет</w:t>
      </w:r>
      <w:r w:rsidRPr="00EF21C0">
        <w:rPr>
          <w:i/>
          <w:spacing w:val="-8"/>
          <w:sz w:val="20"/>
          <w:lang w:val="ru-RU"/>
        </w:rPr>
        <w:t xml:space="preserve"> </w:t>
      </w:r>
      <w:r w:rsidRPr="00EF21C0">
        <w:rPr>
          <w:i/>
          <w:sz w:val="20"/>
          <w:lang w:val="ru-RU"/>
        </w:rPr>
        <w:t>Природничий</w:t>
      </w:r>
      <w:r w:rsidRPr="00EF21C0">
        <w:rPr>
          <w:i/>
          <w:spacing w:val="-7"/>
          <w:sz w:val="20"/>
          <w:lang w:val="ru-RU"/>
        </w:rPr>
        <w:t xml:space="preserve"> </w:t>
      </w:r>
      <w:r w:rsidRPr="00EF21C0">
        <w:rPr>
          <w:i/>
          <w:sz w:val="20"/>
          <w:lang w:val="ru-RU"/>
        </w:rPr>
        <w:t>в</w:t>
      </w:r>
      <w:r w:rsidRPr="00EF21C0">
        <w:rPr>
          <w:i/>
          <w:spacing w:val="-8"/>
          <w:sz w:val="20"/>
          <w:lang w:val="ru-RU"/>
        </w:rPr>
        <w:t xml:space="preserve"> </w:t>
      </w:r>
      <w:r w:rsidRPr="00EF21C0">
        <w:rPr>
          <w:i/>
          <w:sz w:val="20"/>
          <w:lang w:val="ru-RU"/>
        </w:rPr>
        <w:t>Любліні,</w:t>
      </w:r>
      <w:r w:rsidRPr="00EF21C0">
        <w:rPr>
          <w:i/>
          <w:spacing w:val="-8"/>
          <w:sz w:val="20"/>
          <w:lang w:val="ru-RU"/>
        </w:rPr>
        <w:t xml:space="preserve"> </w:t>
      </w:r>
      <w:r w:rsidRPr="00EF21C0">
        <w:rPr>
          <w:i/>
          <w:sz w:val="20"/>
          <w:lang w:val="ru-RU"/>
        </w:rPr>
        <w:t>Польща;</w:t>
      </w:r>
    </w:p>
    <w:p w:rsidR="00333380" w:rsidRPr="00EF21C0" w:rsidRDefault="00333380" w:rsidP="00EF21C0">
      <w:pPr>
        <w:tabs>
          <w:tab w:val="left" w:pos="3146"/>
        </w:tabs>
        <w:ind w:left="127" w:right="1715"/>
        <w:rPr>
          <w:i/>
          <w:sz w:val="20"/>
          <w:lang w:val="ru-RU"/>
        </w:rPr>
      </w:pPr>
      <w:r w:rsidRPr="00EF21C0">
        <w:rPr>
          <w:i/>
          <w:sz w:val="20"/>
          <w:lang w:val="ru-RU"/>
        </w:rPr>
        <w:t>професор</w:t>
      </w:r>
      <w:r w:rsidRPr="00EF21C0">
        <w:rPr>
          <w:i/>
          <w:spacing w:val="31"/>
          <w:sz w:val="20"/>
          <w:lang w:val="ru-RU"/>
        </w:rPr>
        <w:t xml:space="preserve"> </w:t>
      </w:r>
      <w:r w:rsidRPr="00EF21C0">
        <w:rPr>
          <w:sz w:val="20"/>
          <w:lang w:val="ru-RU"/>
        </w:rPr>
        <w:t>Анатолій</w:t>
      </w:r>
      <w:r w:rsidRPr="00EF21C0">
        <w:rPr>
          <w:spacing w:val="-4"/>
          <w:sz w:val="20"/>
          <w:lang w:val="ru-RU"/>
        </w:rPr>
        <w:t xml:space="preserve"> </w:t>
      </w:r>
      <w:r w:rsidRPr="00EF21C0">
        <w:rPr>
          <w:spacing w:val="-3"/>
          <w:sz w:val="20"/>
          <w:lang w:val="ru-RU"/>
        </w:rPr>
        <w:t>Гойчук,</w:t>
      </w:r>
      <w:r w:rsidRPr="00EF21C0">
        <w:rPr>
          <w:spacing w:val="-3"/>
          <w:sz w:val="20"/>
          <w:lang w:val="ru-RU"/>
        </w:rPr>
        <w:tab/>
      </w:r>
      <w:r w:rsidRPr="00EF21C0">
        <w:rPr>
          <w:i/>
          <w:sz w:val="20"/>
          <w:lang w:val="ru-RU"/>
        </w:rPr>
        <w:t>д-р</w:t>
      </w:r>
      <w:r w:rsidRPr="00EF21C0">
        <w:rPr>
          <w:i/>
          <w:spacing w:val="-5"/>
          <w:sz w:val="20"/>
          <w:lang w:val="ru-RU"/>
        </w:rPr>
        <w:t xml:space="preserve"> </w:t>
      </w:r>
      <w:r w:rsidRPr="00EF21C0">
        <w:rPr>
          <w:i/>
          <w:sz w:val="20"/>
          <w:lang w:val="ru-RU"/>
        </w:rPr>
        <w:t>с.-г.</w:t>
      </w:r>
      <w:r w:rsidRPr="00EF21C0">
        <w:rPr>
          <w:i/>
          <w:spacing w:val="-5"/>
          <w:sz w:val="20"/>
          <w:lang w:val="ru-RU"/>
        </w:rPr>
        <w:t xml:space="preserve"> </w:t>
      </w:r>
      <w:r w:rsidRPr="00EF21C0">
        <w:rPr>
          <w:i/>
          <w:sz w:val="20"/>
          <w:lang w:val="ru-RU"/>
        </w:rPr>
        <w:t>наук</w:t>
      </w:r>
      <w:r w:rsidRPr="00EF21C0">
        <w:rPr>
          <w:sz w:val="20"/>
          <w:lang w:val="ru-RU"/>
        </w:rPr>
        <w:t>,</w:t>
      </w:r>
      <w:r w:rsidRPr="00EF21C0">
        <w:rPr>
          <w:spacing w:val="-5"/>
          <w:sz w:val="20"/>
          <w:lang w:val="ru-RU"/>
        </w:rPr>
        <w:t xml:space="preserve"> </w:t>
      </w:r>
      <w:r w:rsidRPr="00EF21C0">
        <w:rPr>
          <w:i/>
          <w:sz w:val="20"/>
          <w:lang w:val="ru-RU"/>
        </w:rPr>
        <w:t>Національний</w:t>
      </w:r>
      <w:r w:rsidRPr="00EF21C0">
        <w:rPr>
          <w:i/>
          <w:spacing w:val="-5"/>
          <w:sz w:val="20"/>
          <w:lang w:val="ru-RU"/>
        </w:rPr>
        <w:t xml:space="preserve"> </w:t>
      </w:r>
      <w:r w:rsidRPr="00EF21C0">
        <w:rPr>
          <w:i/>
          <w:sz w:val="20"/>
          <w:lang w:val="ru-RU"/>
        </w:rPr>
        <w:t>ун-т</w:t>
      </w:r>
      <w:r w:rsidRPr="00EF21C0">
        <w:rPr>
          <w:i/>
          <w:spacing w:val="-5"/>
          <w:sz w:val="20"/>
          <w:lang w:val="ru-RU"/>
        </w:rPr>
        <w:t xml:space="preserve"> </w:t>
      </w:r>
      <w:r w:rsidRPr="00EF21C0">
        <w:rPr>
          <w:i/>
          <w:sz w:val="20"/>
          <w:lang w:val="ru-RU"/>
        </w:rPr>
        <w:t>біоресурсів</w:t>
      </w:r>
      <w:r w:rsidRPr="00EF21C0">
        <w:rPr>
          <w:i/>
          <w:spacing w:val="-5"/>
          <w:sz w:val="20"/>
          <w:lang w:val="ru-RU"/>
        </w:rPr>
        <w:t xml:space="preserve"> </w:t>
      </w:r>
      <w:r w:rsidRPr="00EF21C0">
        <w:rPr>
          <w:i/>
          <w:sz w:val="20"/>
          <w:lang w:val="ru-RU"/>
        </w:rPr>
        <w:t>і</w:t>
      </w:r>
      <w:r w:rsidRPr="00EF21C0">
        <w:rPr>
          <w:i/>
          <w:spacing w:val="-5"/>
          <w:sz w:val="20"/>
          <w:lang w:val="ru-RU"/>
        </w:rPr>
        <w:t xml:space="preserve"> </w:t>
      </w:r>
      <w:r w:rsidRPr="00EF21C0">
        <w:rPr>
          <w:i/>
          <w:sz w:val="20"/>
          <w:lang w:val="ru-RU"/>
        </w:rPr>
        <w:t>природокор.</w:t>
      </w:r>
      <w:r w:rsidRPr="00EF21C0">
        <w:rPr>
          <w:i/>
          <w:spacing w:val="-5"/>
          <w:sz w:val="20"/>
          <w:lang w:val="ru-RU"/>
        </w:rPr>
        <w:t xml:space="preserve"> </w:t>
      </w:r>
      <w:r w:rsidRPr="00EF21C0">
        <w:rPr>
          <w:i/>
          <w:sz w:val="20"/>
          <w:lang w:val="ru-RU"/>
        </w:rPr>
        <w:t>України,</w:t>
      </w:r>
      <w:r w:rsidRPr="00EF21C0">
        <w:rPr>
          <w:i/>
          <w:spacing w:val="-5"/>
          <w:sz w:val="20"/>
          <w:lang w:val="ru-RU"/>
        </w:rPr>
        <w:t xml:space="preserve"> </w:t>
      </w:r>
      <w:r w:rsidRPr="00EF21C0">
        <w:rPr>
          <w:i/>
          <w:sz w:val="20"/>
          <w:lang w:val="ru-RU"/>
        </w:rPr>
        <w:t>Київ; професор</w:t>
      </w:r>
      <w:r w:rsidRPr="00EF21C0">
        <w:rPr>
          <w:i/>
          <w:spacing w:val="33"/>
          <w:sz w:val="20"/>
          <w:lang w:val="ru-RU"/>
        </w:rPr>
        <w:t xml:space="preserve"> </w:t>
      </w:r>
      <w:r w:rsidRPr="00EF21C0">
        <w:rPr>
          <w:spacing w:val="-3"/>
          <w:sz w:val="20"/>
          <w:lang w:val="ru-RU"/>
        </w:rPr>
        <w:t xml:space="preserve">Микола </w:t>
      </w:r>
      <w:r w:rsidRPr="00EF21C0">
        <w:rPr>
          <w:sz w:val="20"/>
          <w:lang w:val="ru-RU"/>
        </w:rPr>
        <w:t>Гузь,</w:t>
      </w:r>
      <w:r w:rsidRPr="00EF21C0">
        <w:rPr>
          <w:sz w:val="20"/>
          <w:lang w:val="ru-RU"/>
        </w:rPr>
        <w:tab/>
      </w:r>
      <w:r w:rsidRPr="00EF21C0">
        <w:rPr>
          <w:i/>
          <w:sz w:val="20"/>
          <w:lang w:val="ru-RU"/>
        </w:rPr>
        <w:t>д-р с.-г. наук</w:t>
      </w:r>
      <w:r w:rsidRPr="00EF21C0">
        <w:rPr>
          <w:sz w:val="20"/>
          <w:lang w:val="ru-RU"/>
        </w:rPr>
        <w:t xml:space="preserve">, </w:t>
      </w:r>
      <w:r w:rsidRPr="00EF21C0">
        <w:rPr>
          <w:i/>
          <w:sz w:val="20"/>
          <w:lang w:val="ru-RU"/>
        </w:rPr>
        <w:t>Національний лісотехнічний ун-т України,</w:t>
      </w:r>
      <w:r w:rsidRPr="00EF21C0">
        <w:rPr>
          <w:i/>
          <w:spacing w:val="-12"/>
          <w:sz w:val="20"/>
          <w:lang w:val="ru-RU"/>
        </w:rPr>
        <w:t xml:space="preserve"> </w:t>
      </w:r>
      <w:r w:rsidRPr="00EF21C0">
        <w:rPr>
          <w:i/>
          <w:sz w:val="20"/>
          <w:lang w:val="ru-RU"/>
        </w:rPr>
        <w:t>Львів;</w:t>
      </w:r>
    </w:p>
    <w:p w:rsidR="00333380" w:rsidRPr="00EF21C0" w:rsidRDefault="00333380" w:rsidP="00EF21C0">
      <w:pPr>
        <w:tabs>
          <w:tab w:val="left" w:pos="3146"/>
        </w:tabs>
        <w:ind w:left="127"/>
        <w:rPr>
          <w:i/>
          <w:sz w:val="20"/>
          <w:lang w:val="ru-RU"/>
        </w:rPr>
      </w:pPr>
      <w:r w:rsidRPr="00EF21C0">
        <w:rPr>
          <w:i/>
          <w:sz w:val="20"/>
          <w:lang w:val="ru-RU"/>
        </w:rPr>
        <w:t>професор</w:t>
      </w:r>
      <w:r w:rsidRPr="00EF21C0">
        <w:rPr>
          <w:i/>
          <w:spacing w:val="33"/>
          <w:sz w:val="20"/>
          <w:lang w:val="ru-RU"/>
        </w:rPr>
        <w:t xml:space="preserve"> </w:t>
      </w:r>
      <w:r w:rsidRPr="00EF21C0">
        <w:rPr>
          <w:sz w:val="20"/>
          <w:lang w:val="ru-RU"/>
        </w:rPr>
        <w:t>Ервін</w:t>
      </w:r>
      <w:r w:rsidRPr="00EF21C0">
        <w:rPr>
          <w:spacing w:val="-3"/>
          <w:sz w:val="20"/>
          <w:lang w:val="ru-RU"/>
        </w:rPr>
        <w:t xml:space="preserve"> </w:t>
      </w:r>
      <w:r w:rsidRPr="00EF21C0">
        <w:rPr>
          <w:sz w:val="20"/>
          <w:lang w:val="ru-RU"/>
        </w:rPr>
        <w:t>Гуссендьорфер,</w:t>
      </w:r>
      <w:r w:rsidRPr="00EF21C0">
        <w:rPr>
          <w:sz w:val="20"/>
          <w:lang w:val="ru-RU"/>
        </w:rPr>
        <w:tab/>
      </w:r>
      <w:r w:rsidRPr="00EF21C0">
        <w:rPr>
          <w:i/>
          <w:sz w:val="20"/>
          <w:lang w:val="ru-RU"/>
        </w:rPr>
        <w:t>д-р габілітований, Університет прикладних наук</w:t>
      </w:r>
      <w:r w:rsidRPr="00EF21C0">
        <w:rPr>
          <w:i/>
          <w:spacing w:val="-6"/>
          <w:sz w:val="20"/>
          <w:lang w:val="ru-RU"/>
        </w:rPr>
        <w:t xml:space="preserve"> </w:t>
      </w:r>
      <w:r w:rsidRPr="00EF21C0">
        <w:rPr>
          <w:i/>
          <w:sz w:val="20"/>
          <w:lang w:val="ru-RU"/>
        </w:rPr>
        <w:t>Вайєнштефан-Трісдорф,</w:t>
      </w:r>
    </w:p>
    <w:p w:rsidR="00333380" w:rsidRPr="00EF21C0" w:rsidRDefault="00333380" w:rsidP="00EF21C0">
      <w:pPr>
        <w:ind w:left="3147"/>
        <w:rPr>
          <w:i/>
          <w:sz w:val="20"/>
          <w:lang w:val="ru-RU"/>
        </w:rPr>
      </w:pPr>
      <w:r w:rsidRPr="00EF21C0">
        <w:rPr>
          <w:i/>
          <w:sz w:val="20"/>
          <w:lang w:val="ru-RU"/>
        </w:rPr>
        <w:t>м. Фрайзінг, Німеччина;</w:t>
      </w:r>
    </w:p>
    <w:p w:rsidR="00333380" w:rsidRPr="00EF21C0" w:rsidRDefault="00333380" w:rsidP="00EF21C0">
      <w:pPr>
        <w:tabs>
          <w:tab w:val="left" w:pos="3146"/>
        </w:tabs>
        <w:ind w:left="127" w:right="1715"/>
        <w:rPr>
          <w:i/>
          <w:sz w:val="20"/>
          <w:lang w:val="ru-RU"/>
        </w:rPr>
      </w:pPr>
      <w:r w:rsidRPr="00EF21C0">
        <w:rPr>
          <w:i/>
          <w:sz w:val="20"/>
          <w:lang w:val="ru-RU"/>
        </w:rPr>
        <w:t xml:space="preserve">професор  </w:t>
      </w:r>
      <w:r w:rsidRPr="00EF21C0">
        <w:rPr>
          <w:sz w:val="20"/>
          <w:lang w:val="ru-RU"/>
        </w:rPr>
        <w:t xml:space="preserve">Володимир Кучерявий,  </w:t>
      </w:r>
      <w:r w:rsidRPr="00EF21C0">
        <w:rPr>
          <w:i/>
          <w:sz w:val="20"/>
          <w:lang w:val="ru-RU"/>
        </w:rPr>
        <w:t>д-р с.-г. наук</w:t>
      </w:r>
      <w:r w:rsidRPr="00EF21C0">
        <w:rPr>
          <w:sz w:val="20"/>
          <w:lang w:val="ru-RU"/>
        </w:rPr>
        <w:t xml:space="preserve">, </w:t>
      </w:r>
      <w:r w:rsidRPr="00EF21C0">
        <w:rPr>
          <w:i/>
          <w:sz w:val="20"/>
          <w:lang w:val="ru-RU"/>
        </w:rPr>
        <w:t>Національний лісотехнічний ун-т України, Львів; професор</w:t>
      </w:r>
      <w:r w:rsidRPr="00EF21C0">
        <w:rPr>
          <w:i/>
          <w:spacing w:val="33"/>
          <w:sz w:val="20"/>
          <w:lang w:val="ru-RU"/>
        </w:rPr>
        <w:t xml:space="preserve"> </w:t>
      </w:r>
      <w:r w:rsidRPr="00EF21C0">
        <w:rPr>
          <w:sz w:val="20"/>
          <w:lang w:val="ru-RU"/>
        </w:rPr>
        <w:t>Петро</w:t>
      </w:r>
      <w:r w:rsidRPr="00EF21C0">
        <w:rPr>
          <w:spacing w:val="-3"/>
          <w:sz w:val="20"/>
          <w:lang w:val="ru-RU"/>
        </w:rPr>
        <w:t xml:space="preserve"> </w:t>
      </w:r>
      <w:r w:rsidRPr="00EF21C0">
        <w:rPr>
          <w:sz w:val="20"/>
          <w:lang w:val="ru-RU"/>
        </w:rPr>
        <w:t>Лакида,</w:t>
      </w:r>
      <w:r w:rsidRPr="00EF21C0">
        <w:rPr>
          <w:sz w:val="20"/>
          <w:lang w:val="ru-RU"/>
        </w:rPr>
        <w:tab/>
      </w:r>
      <w:r w:rsidRPr="00EF21C0">
        <w:rPr>
          <w:i/>
          <w:sz w:val="20"/>
          <w:lang w:val="ru-RU"/>
        </w:rPr>
        <w:t>д-р</w:t>
      </w:r>
      <w:r w:rsidRPr="00EF21C0">
        <w:rPr>
          <w:i/>
          <w:spacing w:val="-5"/>
          <w:sz w:val="20"/>
          <w:lang w:val="ru-RU"/>
        </w:rPr>
        <w:t xml:space="preserve"> </w:t>
      </w:r>
      <w:r w:rsidRPr="00EF21C0">
        <w:rPr>
          <w:i/>
          <w:sz w:val="20"/>
          <w:lang w:val="ru-RU"/>
        </w:rPr>
        <w:t>с.-г.</w:t>
      </w:r>
      <w:r w:rsidRPr="00EF21C0">
        <w:rPr>
          <w:i/>
          <w:spacing w:val="-5"/>
          <w:sz w:val="20"/>
          <w:lang w:val="ru-RU"/>
        </w:rPr>
        <w:t xml:space="preserve"> </w:t>
      </w:r>
      <w:r w:rsidRPr="00EF21C0">
        <w:rPr>
          <w:i/>
          <w:sz w:val="20"/>
          <w:lang w:val="ru-RU"/>
        </w:rPr>
        <w:t>наук</w:t>
      </w:r>
      <w:r w:rsidRPr="00EF21C0">
        <w:rPr>
          <w:sz w:val="20"/>
          <w:lang w:val="ru-RU"/>
        </w:rPr>
        <w:t>,</w:t>
      </w:r>
      <w:r w:rsidRPr="00EF21C0">
        <w:rPr>
          <w:spacing w:val="-5"/>
          <w:sz w:val="20"/>
          <w:lang w:val="ru-RU"/>
        </w:rPr>
        <w:t xml:space="preserve"> </w:t>
      </w:r>
      <w:r w:rsidRPr="00EF21C0">
        <w:rPr>
          <w:i/>
          <w:sz w:val="20"/>
          <w:lang w:val="ru-RU"/>
        </w:rPr>
        <w:t>Національний</w:t>
      </w:r>
      <w:r w:rsidRPr="00EF21C0">
        <w:rPr>
          <w:i/>
          <w:spacing w:val="-6"/>
          <w:sz w:val="20"/>
          <w:lang w:val="ru-RU"/>
        </w:rPr>
        <w:t xml:space="preserve"> </w:t>
      </w:r>
      <w:r w:rsidRPr="00EF21C0">
        <w:rPr>
          <w:i/>
          <w:sz w:val="20"/>
          <w:lang w:val="ru-RU"/>
        </w:rPr>
        <w:t>ун-т</w:t>
      </w:r>
      <w:r w:rsidRPr="00EF21C0">
        <w:rPr>
          <w:i/>
          <w:spacing w:val="-5"/>
          <w:sz w:val="20"/>
          <w:lang w:val="ru-RU"/>
        </w:rPr>
        <w:t xml:space="preserve"> </w:t>
      </w:r>
      <w:r w:rsidRPr="00EF21C0">
        <w:rPr>
          <w:i/>
          <w:sz w:val="20"/>
          <w:lang w:val="ru-RU"/>
        </w:rPr>
        <w:t>біоресурсів</w:t>
      </w:r>
      <w:r w:rsidRPr="00EF21C0">
        <w:rPr>
          <w:i/>
          <w:spacing w:val="-4"/>
          <w:sz w:val="20"/>
          <w:lang w:val="ru-RU"/>
        </w:rPr>
        <w:t xml:space="preserve"> </w:t>
      </w:r>
      <w:r w:rsidRPr="00EF21C0">
        <w:rPr>
          <w:i/>
          <w:sz w:val="20"/>
          <w:lang w:val="ru-RU"/>
        </w:rPr>
        <w:t>і</w:t>
      </w:r>
      <w:r w:rsidRPr="00EF21C0">
        <w:rPr>
          <w:i/>
          <w:spacing w:val="-5"/>
          <w:sz w:val="20"/>
          <w:lang w:val="ru-RU"/>
        </w:rPr>
        <w:t xml:space="preserve"> </w:t>
      </w:r>
      <w:r w:rsidRPr="00EF21C0">
        <w:rPr>
          <w:i/>
          <w:sz w:val="20"/>
          <w:lang w:val="ru-RU"/>
        </w:rPr>
        <w:t>природокор.</w:t>
      </w:r>
      <w:r w:rsidRPr="00EF21C0">
        <w:rPr>
          <w:i/>
          <w:spacing w:val="-5"/>
          <w:sz w:val="20"/>
          <w:lang w:val="ru-RU"/>
        </w:rPr>
        <w:t xml:space="preserve"> </w:t>
      </w:r>
      <w:r w:rsidRPr="00EF21C0">
        <w:rPr>
          <w:i/>
          <w:sz w:val="20"/>
          <w:lang w:val="ru-RU"/>
        </w:rPr>
        <w:t>України,</w:t>
      </w:r>
      <w:r w:rsidRPr="00EF21C0">
        <w:rPr>
          <w:i/>
          <w:spacing w:val="-5"/>
          <w:sz w:val="20"/>
          <w:lang w:val="ru-RU"/>
        </w:rPr>
        <w:t xml:space="preserve"> </w:t>
      </w:r>
      <w:r w:rsidRPr="00EF21C0">
        <w:rPr>
          <w:i/>
          <w:sz w:val="20"/>
          <w:lang w:val="ru-RU"/>
        </w:rPr>
        <w:t xml:space="preserve">Київ; ст. н. сп.  </w:t>
      </w:r>
      <w:r w:rsidRPr="00EF21C0">
        <w:rPr>
          <w:sz w:val="20"/>
          <w:lang w:val="ru-RU"/>
        </w:rPr>
        <w:t xml:space="preserve">Андрій Малиновський,  </w:t>
      </w:r>
      <w:r w:rsidRPr="00EF21C0">
        <w:rPr>
          <w:i/>
          <w:sz w:val="20"/>
          <w:lang w:val="ru-RU"/>
        </w:rPr>
        <w:t>д-р с.-г. наук</w:t>
      </w:r>
      <w:r w:rsidRPr="00EF21C0">
        <w:rPr>
          <w:sz w:val="20"/>
          <w:lang w:val="ru-RU"/>
        </w:rPr>
        <w:t xml:space="preserve">, </w:t>
      </w:r>
      <w:r w:rsidRPr="00EF21C0">
        <w:rPr>
          <w:i/>
          <w:sz w:val="20"/>
          <w:lang w:val="ru-RU"/>
        </w:rPr>
        <w:t>Держ. природознавчий музей НАН України, Львів; професор</w:t>
      </w:r>
      <w:r w:rsidRPr="00EF21C0">
        <w:rPr>
          <w:i/>
          <w:spacing w:val="34"/>
          <w:sz w:val="20"/>
          <w:lang w:val="ru-RU"/>
        </w:rPr>
        <w:t xml:space="preserve"> </w:t>
      </w:r>
      <w:r w:rsidRPr="00EF21C0">
        <w:rPr>
          <w:sz w:val="20"/>
          <w:lang w:val="ru-RU"/>
        </w:rPr>
        <w:t>Віктор</w:t>
      </w:r>
      <w:r w:rsidRPr="00EF21C0">
        <w:rPr>
          <w:spacing w:val="-2"/>
          <w:sz w:val="20"/>
          <w:lang w:val="ru-RU"/>
        </w:rPr>
        <w:t xml:space="preserve"> </w:t>
      </w:r>
      <w:r w:rsidRPr="00EF21C0">
        <w:rPr>
          <w:spacing w:val="-4"/>
          <w:sz w:val="20"/>
          <w:lang w:val="ru-RU"/>
        </w:rPr>
        <w:t>Ткач,</w:t>
      </w:r>
      <w:r w:rsidRPr="00EF21C0">
        <w:rPr>
          <w:spacing w:val="-4"/>
          <w:sz w:val="20"/>
          <w:lang w:val="ru-RU"/>
        </w:rPr>
        <w:tab/>
      </w:r>
      <w:r w:rsidRPr="00EF21C0">
        <w:rPr>
          <w:i/>
          <w:sz w:val="20"/>
          <w:lang w:val="ru-RU"/>
        </w:rPr>
        <w:t>д-р с.-г. наук</w:t>
      </w:r>
      <w:r w:rsidRPr="00EF21C0">
        <w:rPr>
          <w:sz w:val="20"/>
          <w:lang w:val="ru-RU"/>
        </w:rPr>
        <w:t xml:space="preserve">, </w:t>
      </w:r>
      <w:r w:rsidRPr="00EF21C0">
        <w:rPr>
          <w:i/>
          <w:sz w:val="20"/>
          <w:lang w:val="ru-RU"/>
        </w:rPr>
        <w:t>Укр. наук.-дослід. ін-т лісівництва та</w:t>
      </w:r>
      <w:r w:rsidRPr="00EF21C0">
        <w:rPr>
          <w:i/>
          <w:spacing w:val="-31"/>
          <w:sz w:val="20"/>
          <w:lang w:val="ru-RU"/>
        </w:rPr>
        <w:t xml:space="preserve"> </w:t>
      </w:r>
      <w:r w:rsidRPr="00EF21C0">
        <w:rPr>
          <w:i/>
          <w:sz w:val="20"/>
          <w:lang w:val="ru-RU"/>
        </w:rPr>
        <w:t>агролісомеліорації</w:t>
      </w:r>
    </w:p>
    <w:p w:rsidR="00333380" w:rsidRPr="00EF21C0" w:rsidRDefault="00333380" w:rsidP="00EF21C0">
      <w:pPr>
        <w:ind w:left="3147"/>
        <w:rPr>
          <w:i/>
          <w:sz w:val="20"/>
          <w:lang w:val="ru-RU"/>
        </w:rPr>
      </w:pPr>
      <w:r w:rsidRPr="00EF21C0">
        <w:rPr>
          <w:i/>
          <w:sz w:val="20"/>
          <w:lang w:val="ru-RU"/>
        </w:rPr>
        <w:t>ім. Г. М. Висоцького, Харків;</w:t>
      </w:r>
    </w:p>
    <w:p w:rsidR="00333380" w:rsidRPr="00EF21C0" w:rsidRDefault="00333380" w:rsidP="00EF21C0">
      <w:pPr>
        <w:tabs>
          <w:tab w:val="left" w:pos="3146"/>
        </w:tabs>
        <w:ind w:left="127" w:right="1138"/>
        <w:rPr>
          <w:i/>
          <w:sz w:val="20"/>
          <w:lang w:val="ru-RU"/>
        </w:rPr>
      </w:pPr>
      <w:r w:rsidRPr="00EF21C0">
        <w:rPr>
          <w:i/>
          <w:sz w:val="20"/>
          <w:lang w:val="ru-RU"/>
        </w:rPr>
        <w:t>професор</w:t>
      </w:r>
      <w:r w:rsidRPr="00EF21C0">
        <w:rPr>
          <w:i/>
          <w:spacing w:val="33"/>
          <w:sz w:val="20"/>
          <w:lang w:val="ru-RU"/>
        </w:rPr>
        <w:t xml:space="preserve"> </w:t>
      </w:r>
      <w:r w:rsidRPr="00EF21C0">
        <w:rPr>
          <w:sz w:val="20"/>
          <w:lang w:val="ru-RU"/>
        </w:rPr>
        <w:t>Себастіан</w:t>
      </w:r>
      <w:r w:rsidRPr="00EF21C0">
        <w:rPr>
          <w:spacing w:val="-11"/>
          <w:sz w:val="20"/>
          <w:lang w:val="ru-RU"/>
        </w:rPr>
        <w:t xml:space="preserve"> </w:t>
      </w:r>
      <w:r w:rsidRPr="00EF21C0">
        <w:rPr>
          <w:sz w:val="20"/>
          <w:lang w:val="ru-RU"/>
        </w:rPr>
        <w:t>Хайн,</w:t>
      </w:r>
      <w:r w:rsidRPr="00EF21C0">
        <w:rPr>
          <w:sz w:val="20"/>
          <w:lang w:val="ru-RU"/>
        </w:rPr>
        <w:tab/>
      </w:r>
      <w:r w:rsidRPr="00EF21C0">
        <w:rPr>
          <w:i/>
          <w:w w:val="95"/>
          <w:sz w:val="20"/>
          <w:lang w:val="ru-RU"/>
        </w:rPr>
        <w:t xml:space="preserve">д-р габілітований, Університет прикладних лісових наук Роттенбурга, Німеччина; </w:t>
      </w:r>
      <w:r w:rsidRPr="00EF21C0">
        <w:rPr>
          <w:i/>
          <w:sz w:val="20"/>
          <w:lang w:val="ru-RU"/>
        </w:rPr>
        <w:t>професор</w:t>
      </w:r>
      <w:r w:rsidRPr="00EF21C0">
        <w:rPr>
          <w:i/>
          <w:spacing w:val="31"/>
          <w:sz w:val="20"/>
          <w:lang w:val="ru-RU"/>
        </w:rPr>
        <w:t xml:space="preserve"> </w:t>
      </w:r>
      <w:r w:rsidRPr="00EF21C0">
        <w:rPr>
          <w:sz w:val="20"/>
          <w:lang w:val="ru-RU"/>
        </w:rPr>
        <w:t>Павло</w:t>
      </w:r>
      <w:r w:rsidRPr="00EF21C0">
        <w:rPr>
          <w:spacing w:val="-4"/>
          <w:sz w:val="20"/>
          <w:lang w:val="ru-RU"/>
        </w:rPr>
        <w:t xml:space="preserve"> </w:t>
      </w:r>
      <w:r w:rsidRPr="00EF21C0">
        <w:rPr>
          <w:sz w:val="20"/>
          <w:lang w:val="ru-RU"/>
        </w:rPr>
        <w:t>Бехта,</w:t>
      </w:r>
      <w:r w:rsidRPr="00EF21C0">
        <w:rPr>
          <w:sz w:val="20"/>
          <w:lang w:val="ru-RU"/>
        </w:rPr>
        <w:tab/>
      </w:r>
      <w:r w:rsidRPr="00EF21C0">
        <w:rPr>
          <w:i/>
          <w:sz w:val="20"/>
          <w:lang w:val="ru-RU"/>
        </w:rPr>
        <w:t>д-р техн. наук</w:t>
      </w:r>
      <w:r w:rsidRPr="00EF21C0">
        <w:rPr>
          <w:sz w:val="20"/>
          <w:lang w:val="ru-RU"/>
        </w:rPr>
        <w:t xml:space="preserve">, </w:t>
      </w:r>
      <w:r w:rsidRPr="00EF21C0">
        <w:rPr>
          <w:i/>
          <w:sz w:val="20"/>
          <w:lang w:val="ru-RU"/>
        </w:rPr>
        <w:t>Національний лісотехнічний ун-т України,</w:t>
      </w:r>
      <w:r w:rsidRPr="00EF21C0">
        <w:rPr>
          <w:i/>
          <w:spacing w:val="-9"/>
          <w:sz w:val="20"/>
          <w:lang w:val="ru-RU"/>
        </w:rPr>
        <w:t xml:space="preserve"> </w:t>
      </w:r>
      <w:r w:rsidRPr="00EF21C0">
        <w:rPr>
          <w:i/>
          <w:sz w:val="20"/>
          <w:lang w:val="ru-RU"/>
        </w:rPr>
        <w:t>Львів;</w:t>
      </w:r>
    </w:p>
    <w:p w:rsidR="00333380" w:rsidRPr="00EF21C0" w:rsidRDefault="00333380" w:rsidP="00EF21C0">
      <w:pPr>
        <w:tabs>
          <w:tab w:val="left" w:pos="3146"/>
        </w:tabs>
        <w:ind w:left="127" w:right="2439"/>
        <w:rPr>
          <w:i/>
          <w:sz w:val="20"/>
          <w:lang w:val="ru-RU"/>
        </w:rPr>
      </w:pPr>
      <w:r w:rsidRPr="00EF21C0">
        <w:rPr>
          <w:i/>
          <w:sz w:val="20"/>
          <w:lang w:val="ru-RU"/>
        </w:rPr>
        <w:t>професор</w:t>
      </w:r>
      <w:r w:rsidRPr="00EF21C0">
        <w:rPr>
          <w:i/>
          <w:spacing w:val="32"/>
          <w:sz w:val="20"/>
          <w:lang w:val="ru-RU"/>
        </w:rPr>
        <w:t xml:space="preserve"> </w:t>
      </w:r>
      <w:r w:rsidRPr="00EF21C0">
        <w:rPr>
          <w:sz w:val="20"/>
          <w:lang w:val="ru-RU"/>
        </w:rPr>
        <w:t>Володимир</w:t>
      </w:r>
      <w:r w:rsidRPr="00EF21C0">
        <w:rPr>
          <w:spacing w:val="-4"/>
          <w:sz w:val="20"/>
          <w:lang w:val="ru-RU"/>
        </w:rPr>
        <w:t xml:space="preserve"> </w:t>
      </w:r>
      <w:r w:rsidRPr="00EF21C0">
        <w:rPr>
          <w:spacing w:val="-3"/>
          <w:sz w:val="20"/>
          <w:lang w:val="ru-RU"/>
        </w:rPr>
        <w:t>Голубець,</w:t>
      </w:r>
      <w:r w:rsidRPr="00EF21C0">
        <w:rPr>
          <w:spacing w:val="-3"/>
          <w:sz w:val="20"/>
          <w:lang w:val="ru-RU"/>
        </w:rPr>
        <w:tab/>
      </w:r>
      <w:r w:rsidRPr="00EF21C0">
        <w:rPr>
          <w:i/>
          <w:sz w:val="20"/>
          <w:lang w:val="ru-RU"/>
        </w:rPr>
        <w:t>д-р техн. наук</w:t>
      </w:r>
      <w:r w:rsidRPr="00EF21C0">
        <w:rPr>
          <w:sz w:val="20"/>
          <w:lang w:val="ru-RU"/>
        </w:rPr>
        <w:t xml:space="preserve">, </w:t>
      </w:r>
      <w:r w:rsidRPr="00EF21C0">
        <w:rPr>
          <w:i/>
          <w:sz w:val="20"/>
          <w:lang w:val="ru-RU"/>
        </w:rPr>
        <w:t>Національний лісотехнічний ун-т України,</w:t>
      </w:r>
      <w:r w:rsidRPr="00EF21C0">
        <w:rPr>
          <w:i/>
          <w:spacing w:val="-36"/>
          <w:sz w:val="20"/>
          <w:lang w:val="ru-RU"/>
        </w:rPr>
        <w:t xml:space="preserve"> </w:t>
      </w:r>
      <w:r w:rsidRPr="00EF21C0">
        <w:rPr>
          <w:i/>
          <w:sz w:val="20"/>
          <w:lang w:val="ru-RU"/>
        </w:rPr>
        <w:t>Львів; професор</w:t>
      </w:r>
      <w:r w:rsidRPr="00EF21C0">
        <w:rPr>
          <w:i/>
          <w:spacing w:val="30"/>
          <w:sz w:val="20"/>
          <w:lang w:val="ru-RU"/>
        </w:rPr>
        <w:t xml:space="preserve"> </w:t>
      </w:r>
      <w:r w:rsidRPr="00EF21C0">
        <w:rPr>
          <w:sz w:val="20"/>
          <w:lang w:val="ru-RU"/>
        </w:rPr>
        <w:t>Юрій</w:t>
      </w:r>
      <w:r w:rsidRPr="00EF21C0">
        <w:rPr>
          <w:spacing w:val="-4"/>
          <w:sz w:val="20"/>
          <w:lang w:val="ru-RU"/>
        </w:rPr>
        <w:t xml:space="preserve"> </w:t>
      </w:r>
      <w:r w:rsidRPr="00EF21C0">
        <w:rPr>
          <w:sz w:val="20"/>
          <w:lang w:val="ru-RU"/>
        </w:rPr>
        <w:t>Грицюк,</w:t>
      </w:r>
      <w:r w:rsidRPr="00EF21C0">
        <w:rPr>
          <w:sz w:val="20"/>
          <w:lang w:val="ru-RU"/>
        </w:rPr>
        <w:tab/>
      </w:r>
      <w:r w:rsidRPr="00EF21C0">
        <w:rPr>
          <w:i/>
          <w:sz w:val="20"/>
          <w:lang w:val="ru-RU"/>
        </w:rPr>
        <w:t>д-р техн. наук</w:t>
      </w:r>
      <w:r w:rsidRPr="00EF21C0">
        <w:rPr>
          <w:sz w:val="20"/>
          <w:lang w:val="ru-RU"/>
        </w:rPr>
        <w:t xml:space="preserve">, </w:t>
      </w:r>
      <w:r w:rsidRPr="00EF21C0">
        <w:rPr>
          <w:i/>
          <w:sz w:val="20"/>
          <w:lang w:val="ru-RU"/>
        </w:rPr>
        <w:t>Національний лісотехнічний ун-т України,</w:t>
      </w:r>
      <w:r w:rsidRPr="00EF21C0">
        <w:rPr>
          <w:i/>
          <w:spacing w:val="-36"/>
          <w:sz w:val="20"/>
          <w:lang w:val="ru-RU"/>
        </w:rPr>
        <w:t xml:space="preserve"> </w:t>
      </w:r>
      <w:r w:rsidRPr="00EF21C0">
        <w:rPr>
          <w:i/>
          <w:sz w:val="20"/>
          <w:lang w:val="ru-RU"/>
        </w:rPr>
        <w:t>Львів; професор</w:t>
      </w:r>
      <w:r w:rsidRPr="00EF21C0">
        <w:rPr>
          <w:i/>
          <w:spacing w:val="31"/>
          <w:sz w:val="20"/>
          <w:lang w:val="ru-RU"/>
        </w:rPr>
        <w:t xml:space="preserve"> </w:t>
      </w:r>
      <w:r w:rsidRPr="00EF21C0">
        <w:rPr>
          <w:sz w:val="20"/>
          <w:lang w:val="ru-RU"/>
        </w:rPr>
        <w:t>Ігор</w:t>
      </w:r>
      <w:r w:rsidRPr="00EF21C0">
        <w:rPr>
          <w:spacing w:val="-4"/>
          <w:sz w:val="20"/>
          <w:lang w:val="ru-RU"/>
        </w:rPr>
        <w:t xml:space="preserve"> </w:t>
      </w:r>
      <w:r w:rsidRPr="00EF21C0">
        <w:rPr>
          <w:sz w:val="20"/>
          <w:lang w:val="ru-RU"/>
        </w:rPr>
        <w:t>Озарків</w:t>
      </w:r>
      <w:r w:rsidRPr="00EF21C0">
        <w:rPr>
          <w:sz w:val="20"/>
          <w:lang w:val="ru-RU"/>
        </w:rPr>
        <w:tab/>
      </w:r>
      <w:r w:rsidRPr="00EF21C0">
        <w:rPr>
          <w:i/>
          <w:sz w:val="20"/>
          <w:lang w:val="ru-RU"/>
        </w:rPr>
        <w:t>д-р техн. наук</w:t>
      </w:r>
      <w:r w:rsidRPr="00EF21C0">
        <w:rPr>
          <w:sz w:val="20"/>
          <w:lang w:val="ru-RU"/>
        </w:rPr>
        <w:t xml:space="preserve">, </w:t>
      </w:r>
      <w:r w:rsidRPr="00EF21C0">
        <w:rPr>
          <w:i/>
          <w:sz w:val="20"/>
          <w:lang w:val="ru-RU"/>
        </w:rPr>
        <w:t>Національний лісотехнічний ун-т України,</w:t>
      </w:r>
      <w:r w:rsidRPr="00EF21C0">
        <w:rPr>
          <w:i/>
          <w:spacing w:val="-36"/>
          <w:sz w:val="20"/>
          <w:lang w:val="ru-RU"/>
        </w:rPr>
        <w:t xml:space="preserve"> </w:t>
      </w:r>
      <w:r w:rsidRPr="00EF21C0">
        <w:rPr>
          <w:i/>
          <w:sz w:val="20"/>
          <w:lang w:val="ru-RU"/>
        </w:rPr>
        <w:t>Львів; професор</w:t>
      </w:r>
      <w:r w:rsidRPr="00EF21C0">
        <w:rPr>
          <w:i/>
          <w:spacing w:val="34"/>
          <w:sz w:val="20"/>
          <w:lang w:val="ru-RU"/>
        </w:rPr>
        <w:t xml:space="preserve"> </w:t>
      </w:r>
      <w:r w:rsidRPr="00EF21C0">
        <w:rPr>
          <w:sz w:val="20"/>
          <w:lang w:val="ru-RU"/>
        </w:rPr>
        <w:t>Ян</w:t>
      </w:r>
      <w:r w:rsidRPr="00EF21C0">
        <w:rPr>
          <w:spacing w:val="-1"/>
          <w:sz w:val="20"/>
          <w:lang w:val="ru-RU"/>
        </w:rPr>
        <w:t xml:space="preserve"> </w:t>
      </w:r>
      <w:r w:rsidRPr="00EF21C0">
        <w:rPr>
          <w:sz w:val="20"/>
          <w:lang w:val="ru-RU"/>
        </w:rPr>
        <w:t>Седлячик,</w:t>
      </w:r>
      <w:r w:rsidRPr="00EF21C0">
        <w:rPr>
          <w:sz w:val="20"/>
          <w:lang w:val="ru-RU"/>
        </w:rPr>
        <w:tab/>
      </w:r>
      <w:r w:rsidRPr="00EF21C0">
        <w:rPr>
          <w:i/>
          <w:sz w:val="20"/>
          <w:lang w:val="ru-RU"/>
        </w:rPr>
        <w:t>д-р філософії</w:t>
      </w:r>
      <w:r w:rsidRPr="00EF21C0">
        <w:rPr>
          <w:sz w:val="20"/>
          <w:lang w:val="ru-RU"/>
        </w:rPr>
        <w:t xml:space="preserve">, </w:t>
      </w:r>
      <w:r w:rsidRPr="00EF21C0">
        <w:rPr>
          <w:i/>
          <w:sz w:val="20"/>
          <w:lang w:val="ru-RU"/>
        </w:rPr>
        <w:t xml:space="preserve">Технічний університет в м. Зволен, Словаччина; професор </w:t>
      </w:r>
      <w:r w:rsidRPr="00EF21C0">
        <w:rPr>
          <w:sz w:val="20"/>
          <w:lang w:val="ru-RU"/>
        </w:rPr>
        <w:t xml:space="preserve">Ярослав Соколовський,  </w:t>
      </w:r>
      <w:r w:rsidRPr="00EF21C0">
        <w:rPr>
          <w:i/>
          <w:sz w:val="20"/>
          <w:lang w:val="ru-RU"/>
        </w:rPr>
        <w:t>д-р техн. наук</w:t>
      </w:r>
      <w:r w:rsidRPr="00EF21C0">
        <w:rPr>
          <w:sz w:val="20"/>
          <w:lang w:val="ru-RU"/>
        </w:rPr>
        <w:t xml:space="preserve">, </w:t>
      </w:r>
      <w:r w:rsidRPr="00EF21C0">
        <w:rPr>
          <w:i/>
          <w:sz w:val="20"/>
          <w:lang w:val="ru-RU"/>
        </w:rPr>
        <w:t>Національний лісотехнічний ун-т України,</w:t>
      </w:r>
      <w:r w:rsidRPr="00EF21C0">
        <w:rPr>
          <w:i/>
          <w:spacing w:val="-13"/>
          <w:sz w:val="20"/>
          <w:lang w:val="ru-RU"/>
        </w:rPr>
        <w:t xml:space="preserve"> </w:t>
      </w:r>
      <w:r w:rsidRPr="00EF21C0">
        <w:rPr>
          <w:i/>
          <w:sz w:val="20"/>
          <w:lang w:val="ru-RU"/>
        </w:rPr>
        <w:t>Львів.</w:t>
      </w:r>
    </w:p>
    <w:p w:rsidR="00333380" w:rsidRDefault="00333380" w:rsidP="00EF21C0">
      <w:pPr>
        <w:pStyle w:val="BodyText"/>
        <w:spacing w:before="6"/>
        <w:jc w:val="left"/>
        <w:rPr>
          <w:i/>
          <w:sz w:val="19"/>
        </w:rPr>
      </w:pPr>
    </w:p>
    <w:p w:rsidR="00333380" w:rsidRPr="00EF21C0" w:rsidRDefault="00333380" w:rsidP="00EF21C0">
      <w:pPr>
        <w:spacing w:line="208" w:lineRule="auto"/>
        <w:ind w:left="2852" w:right="3743" w:hanging="2"/>
        <w:jc w:val="center"/>
        <w:rPr>
          <w:i/>
          <w:lang w:val="ru-RU"/>
        </w:rPr>
      </w:pPr>
      <w:r w:rsidRPr="00EF21C0">
        <w:rPr>
          <w:lang w:val="ru-RU"/>
        </w:rPr>
        <w:t xml:space="preserve">Науковий редактор: </w:t>
      </w:r>
      <w:r w:rsidRPr="00EF21C0">
        <w:rPr>
          <w:i/>
          <w:lang w:val="ru-RU"/>
        </w:rPr>
        <w:t xml:space="preserve">Юрій ДЕБРИНЮК </w:t>
      </w:r>
      <w:r w:rsidRPr="00EF21C0">
        <w:rPr>
          <w:lang w:val="ru-RU"/>
        </w:rPr>
        <w:t xml:space="preserve">Літературний редактор: </w:t>
      </w:r>
      <w:r w:rsidRPr="00EF21C0">
        <w:rPr>
          <w:i/>
          <w:lang w:val="ru-RU"/>
        </w:rPr>
        <w:t xml:space="preserve">Анна ПАВЛИШИН </w:t>
      </w:r>
      <w:r w:rsidRPr="00EF21C0">
        <w:rPr>
          <w:lang w:val="ru-RU"/>
        </w:rPr>
        <w:t xml:space="preserve">Редактор англомовних текстів: </w:t>
      </w:r>
      <w:r w:rsidRPr="00EF21C0">
        <w:rPr>
          <w:i/>
          <w:lang w:val="ru-RU"/>
        </w:rPr>
        <w:t xml:space="preserve">Ігор СОЛОВІЙ </w:t>
      </w:r>
      <w:r w:rsidRPr="00EF21C0">
        <w:rPr>
          <w:lang w:val="ru-RU"/>
        </w:rPr>
        <w:t xml:space="preserve">Технічне забезпечення видання: </w:t>
      </w:r>
      <w:r w:rsidRPr="00EF21C0">
        <w:rPr>
          <w:i/>
          <w:lang w:val="ru-RU"/>
        </w:rPr>
        <w:t xml:space="preserve">Маріанна КУК </w:t>
      </w:r>
      <w:r w:rsidRPr="00EF21C0">
        <w:rPr>
          <w:lang w:val="ru-RU"/>
        </w:rPr>
        <w:t xml:space="preserve">Відповідальний секретар: </w:t>
      </w:r>
      <w:r w:rsidRPr="00EF21C0">
        <w:rPr>
          <w:i/>
          <w:lang w:val="ru-RU"/>
        </w:rPr>
        <w:t>Богдана ДЕБРИНЮК</w:t>
      </w:r>
    </w:p>
    <w:p w:rsidR="00333380" w:rsidRDefault="00333380" w:rsidP="00EF21C0">
      <w:pPr>
        <w:pStyle w:val="Heading8"/>
        <w:spacing w:before="209"/>
        <w:ind w:left="778" w:right="1669"/>
        <w:jc w:val="center"/>
      </w:pPr>
      <w:r>
        <w:t>Адреса видавництва:</w:t>
      </w:r>
    </w:p>
    <w:p w:rsidR="00333380" w:rsidRDefault="00333380" w:rsidP="00EF21C0">
      <w:pPr>
        <w:pStyle w:val="BodyText"/>
        <w:spacing w:before="11" w:line="249" w:lineRule="auto"/>
        <w:ind w:left="3189" w:right="4080"/>
        <w:jc w:val="center"/>
      </w:pPr>
      <w:r>
        <w:t>Видавництво «Компанія “Манускрипт”» вул. Руська, 16/3, м. Львів, 79008</w:t>
      </w:r>
    </w:p>
    <w:p w:rsidR="00333380" w:rsidRDefault="00333380" w:rsidP="00EF21C0">
      <w:pPr>
        <w:pStyle w:val="BodyText"/>
        <w:spacing w:before="59"/>
        <w:ind w:left="778" w:right="1669"/>
        <w:jc w:val="center"/>
      </w:pPr>
      <w:r>
        <w:t xml:space="preserve">Тел: (032) 235-30-12; Е-mail: debrynuk_ju@ukr.net; http: // </w:t>
      </w:r>
      <w:hyperlink r:id="rId7">
        <w:r>
          <w:t>www.</w:t>
        </w:r>
        <w:r>
          <w:rPr>
            <w:sz w:val="20"/>
          </w:rPr>
          <w:t>fasu.</w:t>
        </w:r>
        <w:r>
          <w:t>nltu.edu.ua/</w:t>
        </w:r>
      </w:hyperlink>
    </w:p>
    <w:p w:rsidR="00333380" w:rsidRDefault="00333380" w:rsidP="00EF21C0">
      <w:pPr>
        <w:pStyle w:val="BodyText"/>
        <w:spacing w:before="7"/>
        <w:jc w:val="left"/>
        <w:rPr>
          <w:sz w:val="25"/>
        </w:rPr>
      </w:pPr>
    </w:p>
    <w:p w:rsidR="00333380" w:rsidRDefault="00333380" w:rsidP="00EF21C0">
      <w:pPr>
        <w:tabs>
          <w:tab w:val="left" w:pos="7654"/>
          <w:tab w:val="left" w:pos="9482"/>
        </w:tabs>
        <w:ind w:right="946"/>
        <w:jc w:val="center"/>
      </w:pPr>
      <w:r>
        <w:rPr>
          <w:b/>
        </w:rPr>
        <w:t>ISSN</w:t>
      </w:r>
      <w:r>
        <w:rPr>
          <w:b/>
          <w:spacing w:val="-2"/>
        </w:rPr>
        <w:t xml:space="preserve"> </w:t>
      </w:r>
      <w:r>
        <w:rPr>
          <w:b/>
        </w:rPr>
        <w:t>1991-606X</w:t>
      </w:r>
      <w:r>
        <w:rPr>
          <w:b/>
          <w:spacing w:val="-1"/>
        </w:rPr>
        <w:t xml:space="preserve"> </w:t>
      </w:r>
      <w:r>
        <w:rPr>
          <w:b/>
        </w:rPr>
        <w:t>(Print)</w:t>
      </w:r>
      <w:r>
        <w:rPr>
          <w:b/>
        </w:rPr>
        <w:tab/>
      </w:r>
      <w:r>
        <w:t>©</w:t>
      </w:r>
      <w:r>
        <w:rPr>
          <w:spacing w:val="1"/>
        </w:rPr>
        <w:t xml:space="preserve"> </w:t>
      </w:r>
      <w:r>
        <w:t>ЛАН</w:t>
      </w:r>
      <w:r>
        <w:rPr>
          <w:spacing w:val="-1"/>
        </w:rPr>
        <w:t xml:space="preserve"> </w:t>
      </w:r>
      <w:r>
        <w:rPr>
          <w:spacing w:val="-3"/>
        </w:rPr>
        <w:t>України,</w:t>
      </w:r>
      <w:r>
        <w:rPr>
          <w:spacing w:val="-3"/>
        </w:rPr>
        <w:tab/>
      </w:r>
      <w:r>
        <w:t>2018</w:t>
      </w:r>
    </w:p>
    <w:p w:rsidR="00333380" w:rsidRPr="00EF21C0" w:rsidRDefault="00333380" w:rsidP="00EF21C0">
      <w:pPr>
        <w:tabs>
          <w:tab w:val="left" w:pos="7654"/>
        </w:tabs>
        <w:spacing w:before="35"/>
        <w:ind w:right="946"/>
        <w:jc w:val="center"/>
        <w:rPr>
          <w:lang w:val="ru-RU"/>
        </w:rPr>
      </w:pPr>
      <w:r>
        <w:rPr>
          <w:b/>
        </w:rPr>
        <w:t>ISSN</w:t>
      </w:r>
      <w:r w:rsidRPr="00EF21C0">
        <w:rPr>
          <w:b/>
          <w:spacing w:val="-2"/>
          <w:lang w:val="ru-RU"/>
        </w:rPr>
        <w:t xml:space="preserve"> </w:t>
      </w:r>
      <w:r w:rsidRPr="00EF21C0">
        <w:rPr>
          <w:b/>
          <w:lang w:val="ru-RU"/>
        </w:rPr>
        <w:t>2616-5015</w:t>
      </w:r>
      <w:r w:rsidRPr="00EF21C0">
        <w:rPr>
          <w:b/>
          <w:spacing w:val="-1"/>
          <w:lang w:val="ru-RU"/>
        </w:rPr>
        <w:t xml:space="preserve"> </w:t>
      </w:r>
      <w:r w:rsidRPr="00EF21C0">
        <w:rPr>
          <w:b/>
          <w:lang w:val="ru-RU"/>
        </w:rPr>
        <w:t>(</w:t>
      </w:r>
      <w:r>
        <w:rPr>
          <w:b/>
        </w:rPr>
        <w:t>Online</w:t>
      </w:r>
      <w:r w:rsidRPr="00EF21C0">
        <w:rPr>
          <w:b/>
          <w:lang w:val="ru-RU"/>
        </w:rPr>
        <w:t>)</w:t>
      </w:r>
      <w:r w:rsidRPr="00EF21C0">
        <w:rPr>
          <w:b/>
          <w:lang w:val="ru-RU"/>
        </w:rPr>
        <w:tab/>
      </w:r>
      <w:r w:rsidRPr="00EF21C0">
        <w:rPr>
          <w:lang w:val="ru-RU"/>
        </w:rPr>
        <w:t xml:space="preserve">© НЛТУ </w:t>
      </w:r>
      <w:r w:rsidRPr="00EF21C0">
        <w:rPr>
          <w:spacing w:val="-3"/>
          <w:lang w:val="ru-RU"/>
        </w:rPr>
        <w:t xml:space="preserve">України, </w:t>
      </w:r>
      <w:r w:rsidRPr="00EF21C0">
        <w:rPr>
          <w:spacing w:val="42"/>
          <w:lang w:val="ru-RU"/>
        </w:rPr>
        <w:t xml:space="preserve"> </w:t>
      </w:r>
      <w:r w:rsidRPr="00EF21C0">
        <w:rPr>
          <w:lang w:val="ru-RU"/>
        </w:rPr>
        <w:t>2018</w:t>
      </w:r>
    </w:p>
    <w:p w:rsidR="00333380" w:rsidRDefault="00333380" w:rsidP="00EF21C0">
      <w:pPr>
        <w:pStyle w:val="BodyText"/>
        <w:jc w:val="left"/>
        <w:rPr>
          <w:sz w:val="38"/>
        </w:rPr>
      </w:pPr>
    </w:p>
    <w:p w:rsidR="00333380" w:rsidRDefault="00333380" w:rsidP="00EF21C0">
      <w:pPr>
        <w:pStyle w:val="BodyText"/>
        <w:jc w:val="left"/>
        <w:rPr>
          <w:sz w:val="38"/>
        </w:rPr>
      </w:pPr>
    </w:p>
    <w:p w:rsidR="00333380" w:rsidRDefault="00333380" w:rsidP="00EF21C0">
      <w:pPr>
        <w:pStyle w:val="BodyText"/>
        <w:spacing w:before="10"/>
        <w:jc w:val="left"/>
        <w:rPr>
          <w:sz w:val="30"/>
        </w:rPr>
      </w:pPr>
    </w:p>
    <w:p w:rsidR="00333380" w:rsidRPr="00EF21C0" w:rsidRDefault="00333380" w:rsidP="00EF21C0">
      <w:pPr>
        <w:spacing w:before="15"/>
        <w:ind w:left="1004" w:right="1667"/>
        <w:rPr>
          <w:sz w:val="30"/>
          <w:lang w:val="ru-RU"/>
        </w:rPr>
      </w:pPr>
    </w:p>
    <w:p w:rsidR="00333380" w:rsidRPr="00EF21C0" w:rsidRDefault="00333380" w:rsidP="00EF21C0">
      <w:pPr>
        <w:rPr>
          <w:sz w:val="30"/>
          <w:lang w:val="ru-RU"/>
        </w:rPr>
        <w:sectPr w:rsidR="00333380" w:rsidRPr="00EF21C0" w:rsidSect="00EF21C0">
          <w:footerReference w:type="default" r:id="rId8"/>
          <w:pgSz w:w="11910" w:h="16840"/>
          <w:pgMar w:top="1140" w:right="0" w:bottom="1760" w:left="780" w:header="720" w:footer="1568" w:gutter="0"/>
          <w:cols w:space="720"/>
        </w:sectPr>
      </w:pPr>
    </w:p>
    <w:p w:rsidR="00333380" w:rsidRPr="00EF21C0" w:rsidRDefault="00333380" w:rsidP="00EF21C0">
      <w:pPr>
        <w:pStyle w:val="Heading1"/>
        <w:keepNext w:val="0"/>
        <w:widowControl w:val="0"/>
        <w:tabs>
          <w:tab w:val="left" w:pos="1624"/>
        </w:tabs>
        <w:autoSpaceDE w:val="0"/>
        <w:autoSpaceDN w:val="0"/>
        <w:spacing w:before="123" w:after="0" w:line="235" w:lineRule="auto"/>
        <w:ind w:left="1168" w:right="1833"/>
        <w:rPr>
          <w:lang w:val="ru-RU"/>
        </w:rPr>
      </w:pPr>
      <w:r w:rsidRPr="00EF21C0">
        <w:rPr>
          <w:spacing w:val="13"/>
          <w:w w:val="105"/>
          <w:lang w:val="ru-RU"/>
        </w:rPr>
        <w:t xml:space="preserve">ЕКОНОМІКА ПРИРОДОКОРИСтУВАННЯ </w:t>
      </w:r>
      <w:r w:rsidRPr="00EF21C0">
        <w:rPr>
          <w:spacing w:val="-7"/>
          <w:w w:val="110"/>
          <w:lang w:val="ru-RU"/>
        </w:rPr>
        <w:t>тА</w:t>
      </w:r>
      <w:r w:rsidRPr="00EF21C0">
        <w:rPr>
          <w:spacing w:val="11"/>
          <w:w w:val="110"/>
          <w:lang w:val="ru-RU"/>
        </w:rPr>
        <w:t xml:space="preserve"> </w:t>
      </w:r>
      <w:r w:rsidRPr="00EF21C0">
        <w:rPr>
          <w:spacing w:val="15"/>
          <w:w w:val="110"/>
          <w:lang w:val="ru-RU"/>
        </w:rPr>
        <w:t>МЕНЕДЖМЕНт</w:t>
      </w:r>
    </w:p>
    <w:p w:rsidR="00333380" w:rsidRDefault="00333380" w:rsidP="00EF21C0">
      <w:pPr>
        <w:pStyle w:val="BodyText"/>
        <w:jc w:val="left"/>
        <w:rPr>
          <w:rFonts w:ascii="Calibri"/>
          <w:b/>
          <w:sz w:val="20"/>
        </w:rPr>
      </w:pPr>
    </w:p>
    <w:p w:rsidR="00333380" w:rsidRDefault="00333380" w:rsidP="00EF21C0">
      <w:pPr>
        <w:pStyle w:val="BodyText"/>
        <w:jc w:val="left"/>
        <w:rPr>
          <w:rFonts w:ascii="Calibri"/>
          <w:b/>
          <w:sz w:val="20"/>
        </w:rPr>
      </w:pPr>
    </w:p>
    <w:p w:rsidR="00333380" w:rsidRDefault="00333380" w:rsidP="00EF21C0">
      <w:pPr>
        <w:pStyle w:val="BodyText"/>
        <w:jc w:val="left"/>
        <w:rPr>
          <w:rFonts w:ascii="Calibri"/>
          <w:b/>
          <w:sz w:val="20"/>
        </w:rPr>
      </w:pPr>
    </w:p>
    <w:p w:rsidR="00333380" w:rsidRDefault="00333380" w:rsidP="00EF21C0">
      <w:pPr>
        <w:pStyle w:val="BodyText"/>
        <w:spacing w:before="8"/>
        <w:jc w:val="left"/>
        <w:rPr>
          <w:rFonts w:ascii="Calibri"/>
          <w:b/>
          <w:sz w:val="18"/>
        </w:rPr>
      </w:pPr>
    </w:p>
    <w:p w:rsidR="00333380" w:rsidRPr="00EF21C0" w:rsidRDefault="00333380" w:rsidP="00EF21C0">
      <w:pPr>
        <w:rPr>
          <w:sz w:val="18"/>
          <w:lang w:val="ru-RU"/>
        </w:rPr>
        <w:sectPr w:rsidR="00333380" w:rsidRPr="00EF21C0">
          <w:footerReference w:type="even" r:id="rId9"/>
          <w:footerReference w:type="default" r:id="rId10"/>
          <w:pgSz w:w="11910" w:h="16840"/>
          <w:pgMar w:top="1060" w:right="0" w:bottom="980" w:left="780" w:header="801" w:footer="798" w:gutter="0"/>
          <w:pgNumType w:start="115"/>
          <w:cols w:space="720"/>
        </w:sectPr>
      </w:pPr>
    </w:p>
    <w:p w:rsidR="00333380" w:rsidRDefault="00333380" w:rsidP="00EF21C0">
      <w:pPr>
        <w:pStyle w:val="BodyText"/>
        <w:spacing w:before="2"/>
        <w:jc w:val="left"/>
        <w:rPr>
          <w:rFonts w:ascii="Calibri"/>
          <w:b/>
          <w:sz w:val="2"/>
        </w:rPr>
      </w:pPr>
    </w:p>
    <w:p w:rsidR="00333380" w:rsidRDefault="00333380" w:rsidP="00EF21C0">
      <w:pPr>
        <w:pStyle w:val="BodyText"/>
        <w:ind w:left="1118"/>
        <w:jc w:val="left"/>
        <w:rPr>
          <w:rFonts w:ascii="Calibri"/>
          <w:sz w:val="20"/>
        </w:rPr>
      </w:pPr>
      <w:r w:rsidRPr="004E529E">
        <w:rPr>
          <w:rFonts w:ascii="Calibri"/>
          <w:noProof/>
          <w:sz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25" type="#_x0000_t75" style="width:66.75pt;height:99.75pt;visibility:visible">
            <v:imagedata r:id="rId11" o:title=""/>
          </v:shape>
        </w:pict>
      </w:r>
    </w:p>
    <w:p w:rsidR="00333380" w:rsidRDefault="00333380" w:rsidP="00EF21C0">
      <w:pPr>
        <w:spacing w:line="266" w:lineRule="auto"/>
        <w:ind w:left="1442" w:right="-3" w:hanging="614"/>
        <w:rPr>
          <w:rFonts w:ascii="Arial"/>
          <w:b/>
          <w:sz w:val="12"/>
        </w:rPr>
      </w:pPr>
      <w:smartTag w:uri="urn:schemas-microsoft-com:office:smarttags" w:element="PlaceName">
        <w:r>
          <w:rPr>
            <w:rFonts w:ascii="Arial" w:eastAsia="Times New Roman"/>
            <w:b/>
            <w:w w:val="105"/>
            <w:sz w:val="12"/>
          </w:rPr>
          <w:t>Forestry</w:t>
        </w:r>
      </w:smartTag>
      <w:r>
        <w:rPr>
          <w:rFonts w:ascii="Arial" w:eastAsia="Times New Roman"/>
          <w:b/>
          <w:w w:val="105"/>
          <w:sz w:val="12"/>
        </w:rPr>
        <w:t xml:space="preserve"> </w:t>
      </w:r>
      <w:smartTag w:uri="urn:schemas-microsoft-com:office:smarttags" w:element="PlaceType">
        <w:r>
          <w:rPr>
            <w:rFonts w:ascii="Arial" w:eastAsia="Times New Roman"/>
            <w:b/>
            <w:w w:val="105"/>
            <w:sz w:val="12"/>
          </w:rPr>
          <w:t>Academy</w:t>
        </w:r>
      </w:smartTag>
      <w:r>
        <w:rPr>
          <w:rFonts w:ascii="Arial" w:eastAsia="Times New Roman"/>
          <w:b/>
          <w:w w:val="105"/>
          <w:sz w:val="12"/>
        </w:rPr>
        <w:t xml:space="preserve"> of Sciences of </w:t>
      </w:r>
      <w:smartTag w:uri="urn:schemas-microsoft-com:office:smarttags" w:element="country-region">
        <w:smartTag w:uri="urn:schemas-microsoft-com:office:smarttags" w:element="place">
          <w:r>
            <w:rPr>
              <w:rFonts w:ascii="Arial" w:eastAsia="Times New Roman"/>
              <w:b/>
              <w:w w:val="105"/>
              <w:sz w:val="12"/>
            </w:rPr>
            <w:t>Ukraine</w:t>
          </w:r>
        </w:smartTag>
      </w:smartTag>
    </w:p>
    <w:p w:rsidR="00333380" w:rsidRDefault="00333380" w:rsidP="00EF21C0">
      <w:pPr>
        <w:spacing w:before="92"/>
        <w:ind w:left="1579" w:right="1431" w:firstLine="428"/>
        <w:rPr>
          <w:sz w:val="20"/>
        </w:rPr>
      </w:pPr>
      <w:r>
        <w:br w:type="column"/>
      </w:r>
      <w:r>
        <w:rPr>
          <w:spacing w:val="-4"/>
          <w:sz w:val="20"/>
        </w:rPr>
        <w:t xml:space="preserve">Наукові </w:t>
      </w:r>
      <w:r>
        <w:rPr>
          <w:sz w:val="20"/>
        </w:rPr>
        <w:t xml:space="preserve">праці Лісівничої академії </w:t>
      </w:r>
      <w:r>
        <w:rPr>
          <w:spacing w:val="-3"/>
          <w:sz w:val="20"/>
        </w:rPr>
        <w:t xml:space="preserve">наук України </w:t>
      </w:r>
      <w:r>
        <w:rPr>
          <w:sz w:val="20"/>
        </w:rPr>
        <w:t>Proceedings</w:t>
      </w:r>
      <w:r>
        <w:rPr>
          <w:spacing w:val="-5"/>
          <w:sz w:val="20"/>
        </w:rPr>
        <w:t xml:space="preserve"> </w:t>
      </w:r>
      <w:r>
        <w:rPr>
          <w:sz w:val="20"/>
        </w:rPr>
        <w:t>of</w:t>
      </w:r>
      <w:r>
        <w:rPr>
          <w:spacing w:val="-4"/>
          <w:sz w:val="20"/>
        </w:rPr>
        <w:t xml:space="preserve"> </w:t>
      </w:r>
      <w:r>
        <w:rPr>
          <w:sz w:val="20"/>
        </w:rPr>
        <w:t>the</w:t>
      </w:r>
      <w:r>
        <w:rPr>
          <w:spacing w:val="-4"/>
          <w:sz w:val="20"/>
        </w:rPr>
        <w:t xml:space="preserve"> </w:t>
      </w:r>
      <w:r>
        <w:rPr>
          <w:sz w:val="20"/>
        </w:rPr>
        <w:t>Forestry</w:t>
      </w:r>
      <w:r>
        <w:rPr>
          <w:spacing w:val="-16"/>
          <w:sz w:val="20"/>
        </w:rPr>
        <w:t xml:space="preserve"> </w:t>
      </w:r>
      <w:r>
        <w:rPr>
          <w:sz w:val="20"/>
        </w:rPr>
        <w:t>Academy</w:t>
      </w:r>
      <w:r>
        <w:rPr>
          <w:spacing w:val="-4"/>
          <w:sz w:val="20"/>
        </w:rPr>
        <w:t xml:space="preserve"> </w:t>
      </w:r>
      <w:r>
        <w:rPr>
          <w:sz w:val="20"/>
        </w:rPr>
        <w:t>of</w:t>
      </w:r>
      <w:r>
        <w:rPr>
          <w:spacing w:val="-4"/>
          <w:sz w:val="20"/>
        </w:rPr>
        <w:t xml:space="preserve"> </w:t>
      </w:r>
      <w:r>
        <w:rPr>
          <w:sz w:val="20"/>
        </w:rPr>
        <w:t>Sciences</w:t>
      </w:r>
      <w:r>
        <w:rPr>
          <w:spacing w:val="-4"/>
          <w:sz w:val="20"/>
        </w:rPr>
        <w:t xml:space="preserve"> </w:t>
      </w:r>
      <w:r>
        <w:rPr>
          <w:sz w:val="20"/>
        </w:rPr>
        <w:t>of</w:t>
      </w:r>
      <w:r>
        <w:rPr>
          <w:spacing w:val="-4"/>
          <w:sz w:val="20"/>
        </w:rPr>
        <w:t xml:space="preserve"> </w:t>
      </w:r>
      <w:smartTag w:uri="urn:schemas-microsoft-com:office:smarttags" w:element="country-region">
        <w:smartTag w:uri="urn:schemas-microsoft-com:office:smarttags" w:element="place">
          <w:r>
            <w:rPr>
              <w:sz w:val="20"/>
            </w:rPr>
            <w:t>Ukraine</w:t>
          </w:r>
        </w:smartTag>
      </w:smartTag>
    </w:p>
    <w:p w:rsidR="00333380" w:rsidRDefault="00333380" w:rsidP="00EF21C0">
      <w:pPr>
        <w:pStyle w:val="BodyText"/>
        <w:spacing w:before="7"/>
        <w:jc w:val="left"/>
        <w:rPr>
          <w:sz w:val="18"/>
        </w:rPr>
      </w:pPr>
    </w:p>
    <w:p w:rsidR="00333380" w:rsidRDefault="00333380" w:rsidP="00EF21C0">
      <w:pPr>
        <w:tabs>
          <w:tab w:val="left" w:pos="4587"/>
          <w:tab w:val="left" w:pos="4626"/>
        </w:tabs>
        <w:spacing w:line="295" w:lineRule="auto"/>
        <w:ind w:left="772" w:right="1916" w:firstLine="414"/>
        <w:rPr>
          <w:sz w:val="20"/>
        </w:rPr>
      </w:pPr>
      <w:hyperlink r:id="rId12">
        <w:r>
          <w:rPr>
            <w:sz w:val="20"/>
          </w:rPr>
          <w:t>http://fasu.nltu.edu.ua</w:t>
        </w:r>
      </w:hyperlink>
      <w:r>
        <w:rPr>
          <w:sz w:val="20"/>
        </w:rPr>
        <w:tab/>
      </w:r>
      <w:r>
        <w:rPr>
          <w:sz w:val="20"/>
        </w:rPr>
        <w:tab/>
        <w:t>ISSN 1991-606Х print https://doi.org/10.15421/411813</w:t>
      </w:r>
      <w:r>
        <w:rPr>
          <w:sz w:val="20"/>
        </w:rPr>
        <w:tab/>
        <w:t>ISSN 2616-5015</w:t>
      </w:r>
      <w:r>
        <w:rPr>
          <w:spacing w:val="1"/>
          <w:sz w:val="20"/>
        </w:rPr>
        <w:t xml:space="preserve"> </w:t>
      </w:r>
      <w:r>
        <w:rPr>
          <w:spacing w:val="-3"/>
          <w:sz w:val="20"/>
        </w:rPr>
        <w:t>online</w:t>
      </w:r>
    </w:p>
    <w:p w:rsidR="00333380" w:rsidRDefault="00333380" w:rsidP="00EF21C0">
      <w:pPr>
        <w:tabs>
          <w:tab w:val="left" w:pos="4470"/>
        </w:tabs>
        <w:spacing w:before="2"/>
        <w:ind w:left="945"/>
        <w:rPr>
          <w:sz w:val="18"/>
        </w:rPr>
      </w:pPr>
      <w:r>
        <w:rPr>
          <w:sz w:val="20"/>
        </w:rPr>
        <w:t>Article</w:t>
      </w:r>
      <w:r>
        <w:rPr>
          <w:spacing w:val="-3"/>
          <w:sz w:val="20"/>
        </w:rPr>
        <w:t xml:space="preserve"> </w:t>
      </w:r>
      <w:r>
        <w:rPr>
          <w:sz w:val="20"/>
        </w:rPr>
        <w:t>received</w:t>
      </w:r>
      <w:r>
        <w:rPr>
          <w:spacing w:val="-1"/>
          <w:sz w:val="20"/>
        </w:rPr>
        <w:t xml:space="preserve"> </w:t>
      </w:r>
      <w:r>
        <w:rPr>
          <w:sz w:val="20"/>
        </w:rPr>
        <w:t>2018.02.13</w:t>
      </w:r>
      <w:r>
        <w:rPr>
          <w:sz w:val="20"/>
        </w:rPr>
        <w:tab/>
      </w:r>
      <w:r>
        <w:rPr>
          <w:sz w:val="18"/>
        </w:rPr>
        <w:t xml:space="preserve">@ </w:t>
      </w:r>
      <w:r>
        <w:rPr>
          <w:rFonts w:ascii="Wingdings" w:hAnsi="Wingdings"/>
          <w:sz w:val="18"/>
        </w:rPr>
        <w:t></w:t>
      </w:r>
      <w:r>
        <w:rPr>
          <w:sz w:val="18"/>
        </w:rPr>
        <w:t xml:space="preserve"> Correspondence</w:t>
      </w:r>
      <w:r>
        <w:rPr>
          <w:spacing w:val="-1"/>
          <w:sz w:val="18"/>
        </w:rPr>
        <w:t xml:space="preserve"> </w:t>
      </w:r>
      <w:r>
        <w:rPr>
          <w:sz w:val="18"/>
        </w:rPr>
        <w:t>author</w:t>
      </w:r>
    </w:p>
    <w:p w:rsidR="00333380" w:rsidRDefault="00333380" w:rsidP="00EF21C0">
      <w:pPr>
        <w:tabs>
          <w:tab w:val="left" w:pos="5039"/>
        </w:tabs>
        <w:spacing w:before="53" w:line="304" w:lineRule="auto"/>
        <w:ind w:left="4777" w:right="2105" w:hanging="3843"/>
        <w:rPr>
          <w:sz w:val="18"/>
        </w:rPr>
      </w:pPr>
      <w:r>
        <w:rPr>
          <w:sz w:val="20"/>
        </w:rPr>
        <w:t>Article</w:t>
      </w:r>
      <w:r>
        <w:rPr>
          <w:spacing w:val="-3"/>
          <w:sz w:val="20"/>
        </w:rPr>
        <w:t xml:space="preserve"> </w:t>
      </w:r>
      <w:r>
        <w:rPr>
          <w:sz w:val="20"/>
        </w:rPr>
        <w:t>accepted</w:t>
      </w:r>
      <w:r>
        <w:rPr>
          <w:spacing w:val="-1"/>
          <w:sz w:val="20"/>
        </w:rPr>
        <w:t xml:space="preserve"> </w:t>
      </w:r>
      <w:r>
        <w:rPr>
          <w:sz w:val="20"/>
        </w:rPr>
        <w:t>2018.05.31</w:t>
      </w:r>
      <w:r>
        <w:rPr>
          <w:sz w:val="20"/>
        </w:rPr>
        <w:tab/>
      </w:r>
      <w:r>
        <w:rPr>
          <w:sz w:val="20"/>
        </w:rPr>
        <w:tab/>
      </w:r>
      <w:r>
        <w:rPr>
          <w:position w:val="1"/>
          <w:sz w:val="18"/>
        </w:rPr>
        <w:t xml:space="preserve">Ion Dubovich </w:t>
      </w:r>
      <w:hyperlink r:id="rId13">
        <w:r>
          <w:rPr>
            <w:spacing w:val="-1"/>
            <w:sz w:val="18"/>
          </w:rPr>
          <w:t>iondubovici@ukr.net</w:t>
        </w:r>
      </w:hyperlink>
    </w:p>
    <w:p w:rsidR="00333380" w:rsidRDefault="00333380" w:rsidP="00EF21C0">
      <w:pPr>
        <w:spacing w:before="17"/>
        <w:ind w:left="3838"/>
        <w:rPr>
          <w:sz w:val="18"/>
        </w:rPr>
      </w:pPr>
      <w:r>
        <w:rPr>
          <w:sz w:val="18"/>
        </w:rPr>
        <w:t xml:space="preserve">Gen. Chuprynky st., 103, Lviv, 79057, </w:t>
      </w:r>
      <w:smartTag w:uri="urn:schemas-microsoft-com:office:smarttags" w:element="country-region">
        <w:smartTag w:uri="urn:schemas-microsoft-com:office:smarttags" w:element="place">
          <w:r>
            <w:rPr>
              <w:sz w:val="18"/>
            </w:rPr>
            <w:t>Ukraine</w:t>
          </w:r>
        </w:smartTag>
      </w:smartTag>
    </w:p>
    <w:p w:rsidR="00333380" w:rsidRDefault="00333380" w:rsidP="00EF21C0">
      <w:pPr>
        <w:rPr>
          <w:sz w:val="18"/>
        </w:rPr>
        <w:sectPr w:rsidR="00333380">
          <w:type w:val="continuous"/>
          <w:pgSz w:w="11910" w:h="16840"/>
          <w:pgMar w:top="1140" w:right="0" w:bottom="1760" w:left="780" w:header="720" w:footer="720" w:gutter="0"/>
          <w:cols w:num="2" w:space="720" w:equalWidth="0">
            <w:col w:w="2680" w:space="40"/>
            <w:col w:w="8410"/>
          </w:cols>
        </w:sectPr>
      </w:pPr>
    </w:p>
    <w:p w:rsidR="00333380" w:rsidRDefault="00333380" w:rsidP="00EF21C0">
      <w:pPr>
        <w:pStyle w:val="BodyText"/>
        <w:spacing w:before="9"/>
        <w:jc w:val="left"/>
        <w:rPr>
          <w:sz w:val="13"/>
        </w:rPr>
      </w:pPr>
    </w:p>
    <w:p w:rsidR="00333380" w:rsidRDefault="00333380" w:rsidP="00EF21C0">
      <w:pPr>
        <w:pStyle w:val="Heading7"/>
        <w:jc w:val="both"/>
      </w:pPr>
      <w:r>
        <w:t>УДК [339.92 : 341.23]:[504:379.85]</w:t>
      </w:r>
    </w:p>
    <w:p w:rsidR="00333380" w:rsidRDefault="00333380" w:rsidP="00EF21C0">
      <w:pPr>
        <w:pStyle w:val="BodyText"/>
        <w:spacing w:before="1"/>
        <w:jc w:val="left"/>
        <w:rPr>
          <w:i/>
          <w:sz w:val="27"/>
        </w:rPr>
      </w:pPr>
    </w:p>
    <w:p w:rsidR="00333380" w:rsidRPr="00EF21C0" w:rsidRDefault="00333380" w:rsidP="00EF21C0">
      <w:pPr>
        <w:spacing w:before="1" w:line="235" w:lineRule="auto"/>
        <w:ind w:right="664"/>
        <w:jc w:val="center"/>
        <w:rPr>
          <w:b/>
          <w:sz w:val="30"/>
          <w:lang w:val="ru-RU"/>
        </w:rPr>
      </w:pPr>
      <w:r w:rsidRPr="00EF21C0">
        <w:rPr>
          <w:b/>
          <w:w w:val="105"/>
          <w:sz w:val="30"/>
          <w:lang w:val="ru-RU"/>
        </w:rPr>
        <w:t xml:space="preserve">Особливості транскордонного економіко-правового співробітництва </w:t>
      </w:r>
      <w:r w:rsidRPr="00EF21C0">
        <w:rPr>
          <w:b/>
          <w:w w:val="110"/>
          <w:sz w:val="30"/>
          <w:lang w:val="ru-RU"/>
        </w:rPr>
        <w:t>України з Європейським Союзом у сфері екологічного туризму</w:t>
      </w:r>
    </w:p>
    <w:p w:rsidR="00333380" w:rsidRPr="00EF21C0" w:rsidRDefault="00333380" w:rsidP="00EF21C0">
      <w:pPr>
        <w:spacing w:before="321"/>
        <w:ind w:left="1004" w:right="1666"/>
        <w:jc w:val="center"/>
        <w:rPr>
          <w:sz w:val="14"/>
          <w:lang w:val="ru-RU"/>
        </w:rPr>
      </w:pPr>
      <w:r w:rsidRPr="00EF21C0">
        <w:rPr>
          <w:sz w:val="24"/>
          <w:lang w:val="ru-RU"/>
        </w:rPr>
        <w:t>І. А. Дубовіч</w:t>
      </w:r>
      <w:r w:rsidRPr="00EF21C0">
        <w:rPr>
          <w:position w:val="8"/>
          <w:sz w:val="14"/>
          <w:lang w:val="ru-RU"/>
        </w:rPr>
        <w:t>1</w:t>
      </w:r>
      <w:r w:rsidRPr="00EF21C0">
        <w:rPr>
          <w:sz w:val="24"/>
          <w:lang w:val="ru-RU"/>
        </w:rPr>
        <w:t>, О. М. Швайка</w:t>
      </w:r>
      <w:r w:rsidRPr="00EF21C0">
        <w:rPr>
          <w:position w:val="8"/>
          <w:sz w:val="14"/>
          <w:lang w:val="ru-RU"/>
        </w:rPr>
        <w:t>2</w:t>
      </w:r>
      <w:r w:rsidRPr="00EF21C0">
        <w:rPr>
          <w:sz w:val="24"/>
          <w:lang w:val="ru-RU"/>
        </w:rPr>
        <w:t>, Х. Р. Василишин</w:t>
      </w:r>
      <w:r w:rsidRPr="00EF21C0">
        <w:rPr>
          <w:position w:val="8"/>
          <w:sz w:val="14"/>
          <w:lang w:val="ru-RU"/>
        </w:rPr>
        <w:t>3</w:t>
      </w:r>
      <w:r w:rsidRPr="00EF21C0">
        <w:rPr>
          <w:sz w:val="24"/>
          <w:lang w:val="ru-RU"/>
        </w:rPr>
        <w:t>, Т. Є. Фомічева</w:t>
      </w:r>
      <w:r w:rsidRPr="00EF21C0">
        <w:rPr>
          <w:position w:val="8"/>
          <w:sz w:val="14"/>
          <w:lang w:val="ru-RU"/>
        </w:rPr>
        <w:t>4</w:t>
      </w:r>
    </w:p>
    <w:p w:rsidR="00333380" w:rsidRDefault="00333380" w:rsidP="00EF21C0">
      <w:pPr>
        <w:pStyle w:val="BodyText"/>
        <w:spacing w:before="10"/>
        <w:jc w:val="left"/>
        <w:rPr>
          <w:rFonts w:ascii="Calibri"/>
          <w:sz w:val="30"/>
        </w:rPr>
      </w:pPr>
    </w:p>
    <w:p w:rsidR="00333380" w:rsidRPr="00EF21C0" w:rsidRDefault="00333380" w:rsidP="00EF21C0">
      <w:pPr>
        <w:spacing w:before="1"/>
        <w:ind w:left="240" w:right="903" w:firstLine="283"/>
        <w:jc w:val="both"/>
        <w:rPr>
          <w:i/>
          <w:sz w:val="21"/>
          <w:lang w:val="ru-RU"/>
        </w:rPr>
      </w:pPr>
      <w:r w:rsidRPr="00EF21C0">
        <w:rPr>
          <w:i/>
          <w:sz w:val="21"/>
          <w:lang w:val="ru-RU"/>
        </w:rPr>
        <w:t xml:space="preserve">Розглянуто особливості виникнення та формування екологічного </w:t>
      </w:r>
      <w:r w:rsidRPr="00EF21C0">
        <w:rPr>
          <w:i/>
          <w:spacing w:val="-4"/>
          <w:sz w:val="21"/>
          <w:lang w:val="ru-RU"/>
        </w:rPr>
        <w:t xml:space="preserve">туризму. </w:t>
      </w:r>
      <w:r w:rsidRPr="00EF21C0">
        <w:rPr>
          <w:i/>
          <w:sz w:val="21"/>
          <w:lang w:val="ru-RU"/>
        </w:rPr>
        <w:t xml:space="preserve">Поява екологічного </w:t>
      </w:r>
      <w:r w:rsidRPr="00EF21C0">
        <w:rPr>
          <w:i/>
          <w:spacing w:val="-3"/>
          <w:sz w:val="21"/>
          <w:lang w:val="ru-RU"/>
        </w:rPr>
        <w:t xml:space="preserve">туризму  </w:t>
      </w:r>
      <w:r w:rsidRPr="00EF21C0">
        <w:rPr>
          <w:i/>
          <w:sz w:val="21"/>
          <w:lang w:val="ru-RU"/>
        </w:rPr>
        <w:t xml:space="preserve">пов’язана з </w:t>
      </w:r>
      <w:r w:rsidRPr="00EF21C0">
        <w:rPr>
          <w:i/>
          <w:spacing w:val="-3"/>
          <w:sz w:val="21"/>
          <w:lang w:val="ru-RU"/>
        </w:rPr>
        <w:t xml:space="preserve">пошуком </w:t>
      </w:r>
      <w:r w:rsidRPr="00EF21C0">
        <w:rPr>
          <w:i/>
          <w:sz w:val="21"/>
          <w:lang w:val="ru-RU"/>
        </w:rPr>
        <w:t>належних підходів щодо охорони навколишнього природного середовища та створення умов</w:t>
      </w:r>
      <w:r w:rsidRPr="00EF21C0">
        <w:rPr>
          <w:i/>
          <w:spacing w:val="-9"/>
          <w:sz w:val="21"/>
          <w:lang w:val="ru-RU"/>
        </w:rPr>
        <w:t xml:space="preserve"> </w:t>
      </w:r>
      <w:r w:rsidRPr="00EF21C0">
        <w:rPr>
          <w:i/>
          <w:sz w:val="21"/>
          <w:lang w:val="ru-RU"/>
        </w:rPr>
        <w:t>для</w:t>
      </w:r>
      <w:r w:rsidRPr="00EF21C0">
        <w:rPr>
          <w:i/>
          <w:spacing w:val="-8"/>
          <w:sz w:val="21"/>
          <w:lang w:val="ru-RU"/>
        </w:rPr>
        <w:t xml:space="preserve"> </w:t>
      </w:r>
      <w:r w:rsidRPr="00EF21C0">
        <w:rPr>
          <w:i/>
          <w:sz w:val="21"/>
          <w:lang w:val="ru-RU"/>
        </w:rPr>
        <w:t>реалізації</w:t>
      </w:r>
      <w:r w:rsidRPr="00EF21C0">
        <w:rPr>
          <w:i/>
          <w:spacing w:val="-9"/>
          <w:sz w:val="21"/>
          <w:lang w:val="ru-RU"/>
        </w:rPr>
        <w:t xml:space="preserve"> </w:t>
      </w:r>
      <w:r w:rsidRPr="00EF21C0">
        <w:rPr>
          <w:i/>
          <w:sz w:val="21"/>
          <w:lang w:val="ru-RU"/>
        </w:rPr>
        <w:t>концепції</w:t>
      </w:r>
      <w:r w:rsidRPr="00EF21C0">
        <w:rPr>
          <w:i/>
          <w:spacing w:val="-8"/>
          <w:sz w:val="21"/>
          <w:lang w:val="ru-RU"/>
        </w:rPr>
        <w:t xml:space="preserve"> </w:t>
      </w:r>
      <w:r w:rsidRPr="00EF21C0">
        <w:rPr>
          <w:i/>
          <w:sz w:val="21"/>
          <w:lang w:val="ru-RU"/>
        </w:rPr>
        <w:t>сталого</w:t>
      </w:r>
      <w:r w:rsidRPr="00EF21C0">
        <w:rPr>
          <w:i/>
          <w:spacing w:val="-9"/>
          <w:sz w:val="21"/>
          <w:lang w:val="ru-RU"/>
        </w:rPr>
        <w:t xml:space="preserve"> </w:t>
      </w:r>
      <w:r w:rsidRPr="00EF21C0">
        <w:rPr>
          <w:i/>
          <w:spacing w:val="-3"/>
          <w:sz w:val="21"/>
          <w:lang w:val="ru-RU"/>
        </w:rPr>
        <w:t>розвитку.</w:t>
      </w:r>
      <w:r w:rsidRPr="00EF21C0">
        <w:rPr>
          <w:i/>
          <w:spacing w:val="-8"/>
          <w:sz w:val="21"/>
          <w:lang w:val="ru-RU"/>
        </w:rPr>
        <w:t xml:space="preserve"> </w:t>
      </w:r>
      <w:r w:rsidRPr="00EF21C0">
        <w:rPr>
          <w:i/>
          <w:sz w:val="21"/>
          <w:lang w:val="ru-RU"/>
        </w:rPr>
        <w:t>Розглянуто</w:t>
      </w:r>
      <w:r w:rsidRPr="00EF21C0">
        <w:rPr>
          <w:i/>
          <w:spacing w:val="-8"/>
          <w:sz w:val="21"/>
          <w:lang w:val="ru-RU"/>
        </w:rPr>
        <w:t xml:space="preserve"> </w:t>
      </w:r>
      <w:r w:rsidRPr="00EF21C0">
        <w:rPr>
          <w:i/>
          <w:sz w:val="21"/>
          <w:lang w:val="ru-RU"/>
        </w:rPr>
        <w:t>важливість</w:t>
      </w:r>
      <w:r w:rsidRPr="00EF21C0">
        <w:rPr>
          <w:i/>
          <w:spacing w:val="-9"/>
          <w:sz w:val="21"/>
          <w:lang w:val="ru-RU"/>
        </w:rPr>
        <w:t xml:space="preserve"> </w:t>
      </w:r>
      <w:r w:rsidRPr="00EF21C0">
        <w:rPr>
          <w:i/>
          <w:sz w:val="21"/>
          <w:lang w:val="ru-RU"/>
        </w:rPr>
        <w:t>розвитку</w:t>
      </w:r>
      <w:r w:rsidRPr="00EF21C0">
        <w:rPr>
          <w:i/>
          <w:spacing w:val="-8"/>
          <w:sz w:val="21"/>
          <w:lang w:val="ru-RU"/>
        </w:rPr>
        <w:t xml:space="preserve"> </w:t>
      </w:r>
      <w:r w:rsidRPr="00EF21C0">
        <w:rPr>
          <w:i/>
          <w:sz w:val="21"/>
          <w:lang w:val="ru-RU"/>
        </w:rPr>
        <w:t>екологічного</w:t>
      </w:r>
      <w:r w:rsidRPr="00EF21C0">
        <w:rPr>
          <w:i/>
          <w:spacing w:val="-9"/>
          <w:sz w:val="21"/>
          <w:lang w:val="ru-RU"/>
        </w:rPr>
        <w:t xml:space="preserve"> </w:t>
      </w:r>
      <w:r w:rsidRPr="00EF21C0">
        <w:rPr>
          <w:i/>
          <w:spacing w:val="-3"/>
          <w:sz w:val="21"/>
          <w:lang w:val="ru-RU"/>
        </w:rPr>
        <w:t>туризму</w:t>
      </w:r>
      <w:r w:rsidRPr="00EF21C0">
        <w:rPr>
          <w:i/>
          <w:spacing w:val="-8"/>
          <w:sz w:val="21"/>
          <w:lang w:val="ru-RU"/>
        </w:rPr>
        <w:t xml:space="preserve"> </w:t>
      </w:r>
      <w:r w:rsidRPr="00EF21C0">
        <w:rPr>
          <w:i/>
          <w:sz w:val="21"/>
          <w:lang w:val="ru-RU"/>
        </w:rPr>
        <w:t>на</w:t>
      </w:r>
      <w:r w:rsidRPr="00EF21C0">
        <w:rPr>
          <w:i/>
          <w:spacing w:val="-8"/>
          <w:sz w:val="21"/>
          <w:lang w:val="ru-RU"/>
        </w:rPr>
        <w:t xml:space="preserve"> </w:t>
      </w:r>
      <w:r w:rsidRPr="00EF21C0">
        <w:rPr>
          <w:i/>
          <w:sz w:val="21"/>
          <w:lang w:val="ru-RU"/>
        </w:rPr>
        <w:t>при- кордонних</w:t>
      </w:r>
      <w:r w:rsidRPr="00EF21C0">
        <w:rPr>
          <w:i/>
          <w:spacing w:val="-8"/>
          <w:sz w:val="21"/>
          <w:lang w:val="ru-RU"/>
        </w:rPr>
        <w:t xml:space="preserve"> </w:t>
      </w:r>
      <w:r w:rsidRPr="00EF21C0">
        <w:rPr>
          <w:i/>
          <w:sz w:val="21"/>
          <w:lang w:val="ru-RU"/>
        </w:rPr>
        <w:t>територіях</w:t>
      </w:r>
      <w:r w:rsidRPr="00EF21C0">
        <w:rPr>
          <w:i/>
          <w:spacing w:val="-8"/>
          <w:sz w:val="21"/>
          <w:lang w:val="ru-RU"/>
        </w:rPr>
        <w:t xml:space="preserve"> </w:t>
      </w:r>
      <w:r w:rsidRPr="00EF21C0">
        <w:rPr>
          <w:i/>
          <w:sz w:val="21"/>
          <w:lang w:val="ru-RU"/>
        </w:rPr>
        <w:t>України</w:t>
      </w:r>
      <w:r w:rsidRPr="00EF21C0">
        <w:rPr>
          <w:i/>
          <w:spacing w:val="-7"/>
          <w:sz w:val="21"/>
          <w:lang w:val="ru-RU"/>
        </w:rPr>
        <w:t xml:space="preserve"> </w:t>
      </w:r>
      <w:r w:rsidRPr="00EF21C0">
        <w:rPr>
          <w:i/>
          <w:sz w:val="21"/>
          <w:lang w:val="ru-RU"/>
        </w:rPr>
        <w:t>та</w:t>
      </w:r>
      <w:r w:rsidRPr="00EF21C0">
        <w:rPr>
          <w:i/>
          <w:spacing w:val="-8"/>
          <w:sz w:val="21"/>
          <w:lang w:val="ru-RU"/>
        </w:rPr>
        <w:t xml:space="preserve"> </w:t>
      </w:r>
      <w:r w:rsidRPr="00EF21C0">
        <w:rPr>
          <w:i/>
          <w:sz w:val="21"/>
          <w:lang w:val="ru-RU"/>
        </w:rPr>
        <w:t>держав-сусідів</w:t>
      </w:r>
      <w:r w:rsidRPr="00EF21C0">
        <w:rPr>
          <w:i/>
          <w:spacing w:val="-7"/>
          <w:sz w:val="21"/>
          <w:lang w:val="ru-RU"/>
        </w:rPr>
        <w:t xml:space="preserve"> </w:t>
      </w:r>
      <w:r w:rsidRPr="00EF21C0">
        <w:rPr>
          <w:i/>
          <w:sz w:val="21"/>
          <w:lang w:val="ru-RU"/>
        </w:rPr>
        <w:t>ЄС.</w:t>
      </w:r>
      <w:r w:rsidRPr="00EF21C0">
        <w:rPr>
          <w:i/>
          <w:spacing w:val="-8"/>
          <w:sz w:val="21"/>
          <w:lang w:val="ru-RU"/>
        </w:rPr>
        <w:t xml:space="preserve"> </w:t>
      </w:r>
      <w:r w:rsidRPr="00EF21C0">
        <w:rPr>
          <w:i/>
          <w:sz w:val="21"/>
          <w:lang w:val="ru-RU"/>
        </w:rPr>
        <w:t>Акцентовано</w:t>
      </w:r>
      <w:r w:rsidRPr="00EF21C0">
        <w:rPr>
          <w:i/>
          <w:spacing w:val="-7"/>
          <w:sz w:val="21"/>
          <w:lang w:val="ru-RU"/>
        </w:rPr>
        <w:t xml:space="preserve"> </w:t>
      </w:r>
      <w:r w:rsidRPr="00EF21C0">
        <w:rPr>
          <w:i/>
          <w:sz w:val="21"/>
          <w:lang w:val="ru-RU"/>
        </w:rPr>
        <w:t>увагу</w:t>
      </w:r>
      <w:r w:rsidRPr="00EF21C0">
        <w:rPr>
          <w:i/>
          <w:spacing w:val="-8"/>
          <w:sz w:val="21"/>
          <w:lang w:val="ru-RU"/>
        </w:rPr>
        <w:t xml:space="preserve"> </w:t>
      </w:r>
      <w:r w:rsidRPr="00EF21C0">
        <w:rPr>
          <w:i/>
          <w:sz w:val="21"/>
          <w:lang w:val="ru-RU"/>
        </w:rPr>
        <w:t>на</w:t>
      </w:r>
      <w:r w:rsidRPr="00EF21C0">
        <w:rPr>
          <w:i/>
          <w:spacing w:val="-7"/>
          <w:sz w:val="21"/>
          <w:lang w:val="ru-RU"/>
        </w:rPr>
        <w:t xml:space="preserve"> </w:t>
      </w:r>
      <w:r w:rsidRPr="00EF21C0">
        <w:rPr>
          <w:i/>
          <w:sz w:val="21"/>
          <w:lang w:val="ru-RU"/>
        </w:rPr>
        <w:t>потенціалі</w:t>
      </w:r>
      <w:r w:rsidRPr="00EF21C0">
        <w:rPr>
          <w:i/>
          <w:spacing w:val="-8"/>
          <w:sz w:val="21"/>
          <w:lang w:val="ru-RU"/>
        </w:rPr>
        <w:t xml:space="preserve"> </w:t>
      </w:r>
      <w:r w:rsidRPr="00EF21C0">
        <w:rPr>
          <w:i/>
          <w:sz w:val="21"/>
          <w:lang w:val="ru-RU"/>
        </w:rPr>
        <w:t>розвитку</w:t>
      </w:r>
      <w:r w:rsidRPr="00EF21C0">
        <w:rPr>
          <w:i/>
          <w:spacing w:val="-7"/>
          <w:sz w:val="21"/>
          <w:lang w:val="ru-RU"/>
        </w:rPr>
        <w:t xml:space="preserve"> </w:t>
      </w:r>
      <w:r w:rsidRPr="00EF21C0">
        <w:rPr>
          <w:i/>
          <w:sz w:val="21"/>
          <w:lang w:val="ru-RU"/>
        </w:rPr>
        <w:t xml:space="preserve">екологічного </w:t>
      </w:r>
      <w:r w:rsidRPr="00EF21C0">
        <w:rPr>
          <w:i/>
          <w:spacing w:val="-3"/>
          <w:sz w:val="21"/>
          <w:lang w:val="ru-RU"/>
        </w:rPr>
        <w:t xml:space="preserve">туризму </w:t>
      </w:r>
      <w:r w:rsidRPr="00EF21C0">
        <w:rPr>
          <w:i/>
          <w:sz w:val="21"/>
          <w:lang w:val="ru-RU"/>
        </w:rPr>
        <w:t xml:space="preserve">в прикордонних регіонах України та ЄС з урахуванням чинника децентралізації управління та само- стійності територіальних громад. Обґрунтовано, що транскордонне співробітництво України з держава- ми ЄС у галузі екологічного </w:t>
      </w:r>
      <w:r w:rsidRPr="00EF21C0">
        <w:rPr>
          <w:i/>
          <w:spacing w:val="-3"/>
          <w:sz w:val="21"/>
          <w:lang w:val="ru-RU"/>
        </w:rPr>
        <w:t xml:space="preserve">туризму </w:t>
      </w:r>
      <w:r w:rsidRPr="00EF21C0">
        <w:rPr>
          <w:i/>
          <w:sz w:val="21"/>
          <w:lang w:val="ru-RU"/>
        </w:rPr>
        <w:t xml:space="preserve">спрямоване на: підвищення іміджу прикордонних регіонів України і ЄС; поглиблення партнерських відносин між туристичними підприємствами та організаціями не тільки на рівні прикордонних регіонів, але й на рівні України та держав-сусідів загалом; вивчення та впровадження досвіду сусідніх держав для регіонального економіко-правового регулювання та стимулювання екологічного </w:t>
      </w:r>
      <w:r w:rsidRPr="00EF21C0">
        <w:rPr>
          <w:i/>
          <w:spacing w:val="-4"/>
          <w:sz w:val="21"/>
          <w:lang w:val="ru-RU"/>
        </w:rPr>
        <w:t xml:space="preserve">туризму; </w:t>
      </w:r>
      <w:r w:rsidRPr="00EF21C0">
        <w:rPr>
          <w:i/>
          <w:sz w:val="21"/>
          <w:lang w:val="ru-RU"/>
        </w:rPr>
        <w:t>налагодження контактів з іноземними представництвами, громадськими організаціями тощо. Розроблено пропозиції</w:t>
      </w:r>
      <w:r w:rsidRPr="00EF21C0">
        <w:rPr>
          <w:i/>
          <w:spacing w:val="-9"/>
          <w:sz w:val="21"/>
          <w:lang w:val="ru-RU"/>
        </w:rPr>
        <w:t xml:space="preserve"> </w:t>
      </w:r>
      <w:r w:rsidRPr="00EF21C0">
        <w:rPr>
          <w:i/>
          <w:sz w:val="21"/>
          <w:lang w:val="ru-RU"/>
        </w:rPr>
        <w:t>щодо</w:t>
      </w:r>
      <w:r w:rsidRPr="00EF21C0">
        <w:rPr>
          <w:i/>
          <w:spacing w:val="-8"/>
          <w:sz w:val="21"/>
          <w:lang w:val="ru-RU"/>
        </w:rPr>
        <w:t xml:space="preserve"> </w:t>
      </w:r>
      <w:r w:rsidRPr="00EF21C0">
        <w:rPr>
          <w:i/>
          <w:sz w:val="21"/>
          <w:lang w:val="ru-RU"/>
        </w:rPr>
        <w:t>належного</w:t>
      </w:r>
      <w:r w:rsidRPr="00EF21C0">
        <w:rPr>
          <w:i/>
          <w:spacing w:val="-8"/>
          <w:sz w:val="21"/>
          <w:lang w:val="ru-RU"/>
        </w:rPr>
        <w:t xml:space="preserve"> </w:t>
      </w:r>
      <w:r w:rsidRPr="00EF21C0">
        <w:rPr>
          <w:i/>
          <w:sz w:val="21"/>
          <w:lang w:val="ru-RU"/>
        </w:rPr>
        <w:t>співробітництва</w:t>
      </w:r>
      <w:r w:rsidRPr="00EF21C0">
        <w:rPr>
          <w:i/>
          <w:spacing w:val="-8"/>
          <w:sz w:val="21"/>
          <w:lang w:val="ru-RU"/>
        </w:rPr>
        <w:t xml:space="preserve"> </w:t>
      </w:r>
      <w:r w:rsidRPr="00EF21C0">
        <w:rPr>
          <w:i/>
          <w:sz w:val="21"/>
          <w:lang w:val="ru-RU"/>
        </w:rPr>
        <w:t>на</w:t>
      </w:r>
      <w:r w:rsidRPr="00EF21C0">
        <w:rPr>
          <w:i/>
          <w:spacing w:val="-9"/>
          <w:sz w:val="21"/>
          <w:lang w:val="ru-RU"/>
        </w:rPr>
        <w:t xml:space="preserve"> </w:t>
      </w:r>
      <w:r w:rsidRPr="00EF21C0">
        <w:rPr>
          <w:i/>
          <w:sz w:val="21"/>
          <w:lang w:val="ru-RU"/>
        </w:rPr>
        <w:t>транскордонному</w:t>
      </w:r>
      <w:r w:rsidRPr="00EF21C0">
        <w:rPr>
          <w:i/>
          <w:spacing w:val="-8"/>
          <w:sz w:val="21"/>
          <w:lang w:val="ru-RU"/>
        </w:rPr>
        <w:t xml:space="preserve"> </w:t>
      </w:r>
      <w:r w:rsidRPr="00EF21C0">
        <w:rPr>
          <w:i/>
          <w:sz w:val="21"/>
          <w:lang w:val="ru-RU"/>
        </w:rPr>
        <w:t>рівні</w:t>
      </w:r>
      <w:r w:rsidRPr="00EF21C0">
        <w:rPr>
          <w:i/>
          <w:spacing w:val="-8"/>
          <w:sz w:val="21"/>
          <w:lang w:val="ru-RU"/>
        </w:rPr>
        <w:t xml:space="preserve"> </w:t>
      </w:r>
      <w:r w:rsidRPr="00EF21C0">
        <w:rPr>
          <w:i/>
          <w:sz w:val="21"/>
          <w:lang w:val="ru-RU"/>
        </w:rPr>
        <w:t>між</w:t>
      </w:r>
      <w:r w:rsidRPr="00EF21C0">
        <w:rPr>
          <w:i/>
          <w:spacing w:val="-8"/>
          <w:sz w:val="21"/>
          <w:lang w:val="ru-RU"/>
        </w:rPr>
        <w:t xml:space="preserve"> </w:t>
      </w:r>
      <w:r w:rsidRPr="00EF21C0">
        <w:rPr>
          <w:i/>
          <w:sz w:val="21"/>
          <w:lang w:val="ru-RU"/>
        </w:rPr>
        <w:t>Україною</w:t>
      </w:r>
      <w:r w:rsidRPr="00EF21C0">
        <w:rPr>
          <w:i/>
          <w:spacing w:val="-9"/>
          <w:sz w:val="21"/>
          <w:lang w:val="ru-RU"/>
        </w:rPr>
        <w:t xml:space="preserve"> </w:t>
      </w:r>
      <w:r w:rsidRPr="00EF21C0">
        <w:rPr>
          <w:i/>
          <w:sz w:val="21"/>
          <w:lang w:val="ru-RU"/>
        </w:rPr>
        <w:t>та</w:t>
      </w:r>
      <w:r w:rsidRPr="00EF21C0">
        <w:rPr>
          <w:i/>
          <w:spacing w:val="-8"/>
          <w:sz w:val="21"/>
          <w:lang w:val="ru-RU"/>
        </w:rPr>
        <w:t xml:space="preserve"> </w:t>
      </w:r>
      <w:r w:rsidRPr="00EF21C0">
        <w:rPr>
          <w:i/>
          <w:sz w:val="21"/>
          <w:lang w:val="ru-RU"/>
        </w:rPr>
        <w:t>країнами</w:t>
      </w:r>
      <w:r w:rsidRPr="00EF21C0">
        <w:rPr>
          <w:i/>
          <w:spacing w:val="-8"/>
          <w:sz w:val="21"/>
          <w:lang w:val="ru-RU"/>
        </w:rPr>
        <w:t xml:space="preserve"> </w:t>
      </w:r>
      <w:r w:rsidRPr="00EF21C0">
        <w:rPr>
          <w:i/>
          <w:sz w:val="21"/>
          <w:lang w:val="ru-RU"/>
        </w:rPr>
        <w:t>ЄС</w:t>
      </w:r>
      <w:r w:rsidRPr="00EF21C0">
        <w:rPr>
          <w:i/>
          <w:spacing w:val="-8"/>
          <w:sz w:val="21"/>
          <w:lang w:val="ru-RU"/>
        </w:rPr>
        <w:t xml:space="preserve"> </w:t>
      </w:r>
      <w:r w:rsidRPr="00EF21C0">
        <w:rPr>
          <w:i/>
          <w:sz w:val="21"/>
          <w:lang w:val="ru-RU"/>
        </w:rPr>
        <w:t>у</w:t>
      </w:r>
      <w:r w:rsidRPr="00EF21C0">
        <w:rPr>
          <w:i/>
          <w:spacing w:val="-9"/>
          <w:sz w:val="21"/>
          <w:lang w:val="ru-RU"/>
        </w:rPr>
        <w:t xml:space="preserve"> </w:t>
      </w:r>
      <w:r w:rsidRPr="00EF21C0">
        <w:rPr>
          <w:i/>
          <w:sz w:val="21"/>
          <w:lang w:val="ru-RU"/>
        </w:rPr>
        <w:t xml:space="preserve">сфері екологічного </w:t>
      </w:r>
      <w:r w:rsidRPr="00EF21C0">
        <w:rPr>
          <w:i/>
          <w:spacing w:val="-4"/>
          <w:sz w:val="21"/>
          <w:lang w:val="ru-RU"/>
        </w:rPr>
        <w:t xml:space="preserve">туризму. </w:t>
      </w:r>
      <w:r w:rsidRPr="00EF21C0">
        <w:rPr>
          <w:i/>
          <w:sz w:val="21"/>
          <w:lang w:val="ru-RU"/>
        </w:rPr>
        <w:t xml:space="preserve">Наголошено, що екологічний </w:t>
      </w:r>
      <w:r w:rsidRPr="00EF21C0">
        <w:rPr>
          <w:i/>
          <w:spacing w:val="-3"/>
          <w:sz w:val="21"/>
          <w:lang w:val="ru-RU"/>
        </w:rPr>
        <w:t xml:space="preserve">туризм </w:t>
      </w:r>
      <w:r w:rsidRPr="00EF21C0">
        <w:rPr>
          <w:i/>
          <w:sz w:val="21"/>
          <w:lang w:val="ru-RU"/>
        </w:rPr>
        <w:t>відіграє важливу роль для соціально-економічного розвитку і підвищення рівня добробуту населення в прикордонних регіонах України та сусідніх держав ЄС. Запропоновано розробити нормативно-правові акти, які би повністю регулювали економіко-правові аспекти розвитку екологічного</w:t>
      </w:r>
      <w:r w:rsidRPr="00EF21C0">
        <w:rPr>
          <w:i/>
          <w:spacing w:val="-2"/>
          <w:sz w:val="21"/>
          <w:lang w:val="ru-RU"/>
        </w:rPr>
        <w:t xml:space="preserve"> </w:t>
      </w:r>
      <w:r w:rsidRPr="00EF21C0">
        <w:rPr>
          <w:i/>
          <w:spacing w:val="-4"/>
          <w:sz w:val="21"/>
          <w:lang w:val="ru-RU"/>
        </w:rPr>
        <w:t>туризму.</w:t>
      </w:r>
    </w:p>
    <w:p w:rsidR="00333380" w:rsidRPr="00EF21C0" w:rsidRDefault="00333380" w:rsidP="00EF21C0">
      <w:pPr>
        <w:spacing w:line="218" w:lineRule="exact"/>
        <w:ind w:left="523"/>
        <w:jc w:val="both"/>
        <w:rPr>
          <w:i/>
          <w:sz w:val="21"/>
          <w:lang w:val="ru-RU"/>
        </w:rPr>
      </w:pPr>
      <w:r w:rsidRPr="00EF21C0">
        <w:rPr>
          <w:b/>
          <w:sz w:val="21"/>
          <w:lang w:val="ru-RU"/>
        </w:rPr>
        <w:t xml:space="preserve">Ключові слова: </w:t>
      </w:r>
      <w:r w:rsidRPr="00EF21C0">
        <w:rPr>
          <w:i/>
          <w:sz w:val="21"/>
          <w:lang w:val="ru-RU"/>
        </w:rPr>
        <w:t>екологічний туризм; транскордонне співробітництво; сталий економічний розвиток;</w:t>
      </w:r>
    </w:p>
    <w:p w:rsidR="00333380" w:rsidRPr="00EF21C0" w:rsidRDefault="00333380" w:rsidP="00EF21C0">
      <w:pPr>
        <w:spacing w:line="241" w:lineRule="exact"/>
        <w:ind w:left="240"/>
        <w:jc w:val="both"/>
        <w:rPr>
          <w:i/>
          <w:sz w:val="21"/>
          <w:lang w:val="ru-RU"/>
        </w:rPr>
      </w:pPr>
      <w:r w:rsidRPr="00EF21C0">
        <w:rPr>
          <w:i/>
          <w:sz w:val="21"/>
          <w:lang w:val="ru-RU"/>
        </w:rPr>
        <w:t>індустрія туризму; економіко-правове регулювання.</w:t>
      </w:r>
    </w:p>
    <w:p w:rsidR="00333380" w:rsidRDefault="00333380" w:rsidP="00EF21C0">
      <w:pPr>
        <w:pStyle w:val="BodyText"/>
        <w:jc w:val="left"/>
        <w:rPr>
          <w:i/>
          <w:sz w:val="20"/>
        </w:rPr>
      </w:pPr>
    </w:p>
    <w:p w:rsidR="00333380" w:rsidRDefault="00333380" w:rsidP="00EF21C0">
      <w:pPr>
        <w:pStyle w:val="BodyText"/>
        <w:jc w:val="left"/>
        <w:rPr>
          <w:i/>
          <w:sz w:val="17"/>
        </w:rPr>
      </w:pPr>
      <w:r>
        <w:rPr>
          <w:noProof/>
          <w:lang w:val="ru-RU" w:eastAsia="ru-RU"/>
        </w:rPr>
        <w:pict>
          <v:line id="_x0000_s1033" style="position:absolute;z-index:-251668992;mso-wrap-distance-left:0;mso-wrap-distance-right:0;mso-position-horizontal-relative:page" from="51pt,12.1pt" to="195.6pt,12.1pt" strokeweight=".7pt">
            <w10:wrap type="topAndBottom" anchorx="page"/>
          </v:line>
        </w:pict>
      </w:r>
    </w:p>
    <w:p w:rsidR="00333380" w:rsidRPr="00EF21C0" w:rsidRDefault="00333380" w:rsidP="00EF21C0">
      <w:pPr>
        <w:spacing w:before="62" w:line="244" w:lineRule="auto"/>
        <w:ind w:left="523" w:right="903" w:hanging="284"/>
        <w:jc w:val="both"/>
        <w:rPr>
          <w:sz w:val="17"/>
          <w:lang w:val="ru-RU"/>
        </w:rPr>
      </w:pPr>
      <w:r w:rsidRPr="00EF21C0">
        <w:rPr>
          <w:position w:val="6"/>
          <w:sz w:val="10"/>
          <w:lang w:val="uk-UA"/>
        </w:rPr>
        <w:t xml:space="preserve">1 </w:t>
      </w:r>
      <w:r w:rsidRPr="00EF21C0">
        <w:rPr>
          <w:i/>
          <w:sz w:val="17"/>
          <w:lang w:val="uk-UA"/>
        </w:rPr>
        <w:t xml:space="preserve">Дубовіч Іон Андрійович </w:t>
      </w:r>
      <w:r w:rsidRPr="00EF21C0">
        <w:rPr>
          <w:sz w:val="17"/>
          <w:lang w:val="uk-UA"/>
        </w:rPr>
        <w:t xml:space="preserve">– член-кореспондент Лісівничої академії наук України, кандидат географічних наук, спеціаліст з міжнародного права, доцент, завідувач кафедри екологічної економіки. </w:t>
      </w:r>
      <w:r w:rsidRPr="00EF21C0">
        <w:rPr>
          <w:sz w:val="17"/>
          <w:lang w:val="ru-RU"/>
        </w:rPr>
        <w:t>Національний лісотехнічний університет України, вул. генерала Чупринки, 103, м. Львів, 79057, Україна. Т</w:t>
      </w:r>
      <w:hyperlink r:id="rId14">
        <w:r w:rsidRPr="00EF21C0">
          <w:rPr>
            <w:sz w:val="17"/>
            <w:lang w:val="ru-RU"/>
          </w:rPr>
          <w:t xml:space="preserve">ел.: +38-097-215-78-78. </w:t>
        </w:r>
        <w:r>
          <w:rPr>
            <w:sz w:val="17"/>
          </w:rPr>
          <w:t>E</w:t>
        </w:r>
        <w:r w:rsidRPr="00EF21C0">
          <w:rPr>
            <w:sz w:val="17"/>
            <w:lang w:val="ru-RU"/>
          </w:rPr>
          <w:t>-</w:t>
        </w:r>
        <w:r>
          <w:rPr>
            <w:sz w:val="17"/>
          </w:rPr>
          <w:t>mail</w:t>
        </w:r>
        <w:r w:rsidRPr="00EF21C0">
          <w:rPr>
            <w:sz w:val="17"/>
            <w:lang w:val="ru-RU"/>
          </w:rPr>
          <w:t xml:space="preserve">: </w:t>
        </w:r>
        <w:r>
          <w:rPr>
            <w:sz w:val="17"/>
          </w:rPr>
          <w:t>iondubovici</w:t>
        </w:r>
        <w:r w:rsidRPr="00EF21C0">
          <w:rPr>
            <w:sz w:val="17"/>
            <w:lang w:val="ru-RU"/>
          </w:rPr>
          <w:t>@</w:t>
        </w:r>
        <w:r>
          <w:rPr>
            <w:sz w:val="17"/>
          </w:rPr>
          <w:t>ukr</w:t>
        </w:r>
        <w:r w:rsidRPr="00EF21C0">
          <w:rPr>
            <w:sz w:val="17"/>
            <w:lang w:val="ru-RU"/>
          </w:rPr>
          <w:t>.</w:t>
        </w:r>
        <w:r>
          <w:rPr>
            <w:sz w:val="17"/>
          </w:rPr>
          <w:t>net</w:t>
        </w:r>
      </w:hyperlink>
    </w:p>
    <w:p w:rsidR="00333380" w:rsidRPr="00EF21C0" w:rsidRDefault="00333380" w:rsidP="00EF21C0">
      <w:pPr>
        <w:spacing w:before="58" w:line="244" w:lineRule="auto"/>
        <w:ind w:left="523" w:right="904" w:hanging="284"/>
        <w:jc w:val="both"/>
        <w:rPr>
          <w:sz w:val="17"/>
          <w:lang w:val="ru-RU"/>
        </w:rPr>
      </w:pPr>
      <w:r w:rsidRPr="00EF21C0">
        <w:rPr>
          <w:position w:val="6"/>
          <w:sz w:val="10"/>
          <w:lang w:val="ru-RU"/>
        </w:rPr>
        <w:t xml:space="preserve">2 </w:t>
      </w:r>
      <w:r w:rsidRPr="00EF21C0">
        <w:rPr>
          <w:i/>
          <w:sz w:val="17"/>
          <w:lang w:val="ru-RU"/>
        </w:rPr>
        <w:t xml:space="preserve">Швайка Олександра Миколаївна </w:t>
      </w:r>
      <w:r w:rsidRPr="00EF21C0">
        <w:rPr>
          <w:sz w:val="17"/>
          <w:lang w:val="ru-RU"/>
        </w:rPr>
        <w:t>– доцент кафедри екологічної економіки, кандидат економічних наук. Національний лісотехнічний університет України, вул. генерала Чупринки, 103, м. Львів, 79057, Україна. Т</w:t>
      </w:r>
      <w:hyperlink r:id="rId15">
        <w:r w:rsidRPr="00EF21C0">
          <w:rPr>
            <w:sz w:val="17"/>
            <w:lang w:val="ru-RU"/>
          </w:rPr>
          <w:t xml:space="preserve">ел.: +38-096-444-87-55. </w:t>
        </w:r>
        <w:r>
          <w:rPr>
            <w:sz w:val="17"/>
          </w:rPr>
          <w:t>E</w:t>
        </w:r>
        <w:r w:rsidRPr="00EF21C0">
          <w:rPr>
            <w:sz w:val="17"/>
            <w:lang w:val="ru-RU"/>
          </w:rPr>
          <w:t>-</w:t>
        </w:r>
        <w:r>
          <w:rPr>
            <w:sz w:val="17"/>
          </w:rPr>
          <w:t>mail</w:t>
        </w:r>
        <w:r w:rsidRPr="00EF21C0">
          <w:rPr>
            <w:sz w:val="17"/>
            <w:lang w:val="ru-RU"/>
          </w:rPr>
          <w:t xml:space="preserve">: </w:t>
        </w:r>
        <w:r>
          <w:rPr>
            <w:sz w:val="17"/>
          </w:rPr>
          <w:t>rurych</w:t>
        </w:r>
        <w:r w:rsidRPr="00EF21C0">
          <w:rPr>
            <w:sz w:val="17"/>
            <w:lang w:val="ru-RU"/>
          </w:rPr>
          <w:t>@</w:t>
        </w:r>
        <w:r>
          <w:rPr>
            <w:sz w:val="17"/>
          </w:rPr>
          <w:t>ukr</w:t>
        </w:r>
        <w:r w:rsidRPr="00EF21C0">
          <w:rPr>
            <w:sz w:val="17"/>
            <w:lang w:val="ru-RU"/>
          </w:rPr>
          <w:t>.</w:t>
        </w:r>
        <w:r>
          <w:rPr>
            <w:sz w:val="17"/>
          </w:rPr>
          <w:t>net</w:t>
        </w:r>
      </w:hyperlink>
    </w:p>
    <w:p w:rsidR="00333380" w:rsidRPr="00EF21C0" w:rsidRDefault="00333380" w:rsidP="00EF21C0">
      <w:pPr>
        <w:spacing w:before="58" w:line="244" w:lineRule="auto"/>
        <w:ind w:left="523" w:right="903" w:hanging="284"/>
        <w:jc w:val="both"/>
        <w:rPr>
          <w:sz w:val="17"/>
          <w:lang w:val="ru-RU"/>
        </w:rPr>
      </w:pPr>
      <w:r w:rsidRPr="00EF21C0">
        <w:rPr>
          <w:position w:val="6"/>
          <w:sz w:val="10"/>
          <w:lang w:val="ru-RU"/>
        </w:rPr>
        <w:t xml:space="preserve">3 </w:t>
      </w:r>
      <w:r w:rsidRPr="00EF21C0">
        <w:rPr>
          <w:i/>
          <w:sz w:val="17"/>
          <w:lang w:val="ru-RU"/>
        </w:rPr>
        <w:t xml:space="preserve">Василишин Христина </w:t>
      </w:r>
      <w:r w:rsidRPr="00EF21C0">
        <w:rPr>
          <w:i/>
          <w:spacing w:val="-3"/>
          <w:sz w:val="17"/>
          <w:lang w:val="ru-RU"/>
        </w:rPr>
        <w:t xml:space="preserve">Романівна </w:t>
      </w:r>
      <w:r w:rsidRPr="00EF21C0">
        <w:rPr>
          <w:sz w:val="17"/>
          <w:lang w:val="ru-RU"/>
        </w:rPr>
        <w:t>– асистент кафедри екологічної економіки, кандидат економічних наук. Національний лісотехнічний університет</w:t>
      </w:r>
      <w:r w:rsidRPr="00EF21C0">
        <w:rPr>
          <w:spacing w:val="-4"/>
          <w:sz w:val="17"/>
          <w:lang w:val="ru-RU"/>
        </w:rPr>
        <w:t xml:space="preserve"> </w:t>
      </w:r>
      <w:r w:rsidRPr="00EF21C0">
        <w:rPr>
          <w:sz w:val="17"/>
          <w:lang w:val="ru-RU"/>
        </w:rPr>
        <w:t>України,</w:t>
      </w:r>
      <w:r w:rsidRPr="00EF21C0">
        <w:rPr>
          <w:spacing w:val="-3"/>
          <w:sz w:val="17"/>
          <w:lang w:val="ru-RU"/>
        </w:rPr>
        <w:t xml:space="preserve"> </w:t>
      </w:r>
      <w:r w:rsidRPr="00EF21C0">
        <w:rPr>
          <w:spacing w:val="-4"/>
          <w:sz w:val="17"/>
          <w:lang w:val="ru-RU"/>
        </w:rPr>
        <w:t>вул.</w:t>
      </w:r>
      <w:r w:rsidRPr="00EF21C0">
        <w:rPr>
          <w:spacing w:val="-3"/>
          <w:sz w:val="17"/>
          <w:lang w:val="ru-RU"/>
        </w:rPr>
        <w:t xml:space="preserve"> </w:t>
      </w:r>
      <w:r w:rsidRPr="00EF21C0">
        <w:rPr>
          <w:sz w:val="17"/>
          <w:lang w:val="ru-RU"/>
        </w:rPr>
        <w:t>генерала</w:t>
      </w:r>
      <w:r w:rsidRPr="00EF21C0">
        <w:rPr>
          <w:spacing w:val="-3"/>
          <w:sz w:val="17"/>
          <w:lang w:val="ru-RU"/>
        </w:rPr>
        <w:t xml:space="preserve"> </w:t>
      </w:r>
      <w:r w:rsidRPr="00EF21C0">
        <w:rPr>
          <w:sz w:val="17"/>
          <w:lang w:val="ru-RU"/>
        </w:rPr>
        <w:t>Чупринки,</w:t>
      </w:r>
      <w:r w:rsidRPr="00EF21C0">
        <w:rPr>
          <w:spacing w:val="-3"/>
          <w:sz w:val="17"/>
          <w:lang w:val="ru-RU"/>
        </w:rPr>
        <w:t xml:space="preserve"> </w:t>
      </w:r>
      <w:r w:rsidRPr="00EF21C0">
        <w:rPr>
          <w:sz w:val="17"/>
          <w:lang w:val="ru-RU"/>
        </w:rPr>
        <w:t>103,</w:t>
      </w:r>
      <w:r w:rsidRPr="00EF21C0">
        <w:rPr>
          <w:spacing w:val="-3"/>
          <w:sz w:val="17"/>
          <w:lang w:val="ru-RU"/>
        </w:rPr>
        <w:t xml:space="preserve"> </w:t>
      </w:r>
      <w:r w:rsidRPr="00EF21C0">
        <w:rPr>
          <w:sz w:val="17"/>
          <w:lang w:val="ru-RU"/>
        </w:rPr>
        <w:t>м.</w:t>
      </w:r>
      <w:r w:rsidRPr="00EF21C0">
        <w:rPr>
          <w:spacing w:val="-4"/>
          <w:sz w:val="17"/>
          <w:lang w:val="ru-RU"/>
        </w:rPr>
        <w:t xml:space="preserve"> </w:t>
      </w:r>
      <w:r w:rsidRPr="00EF21C0">
        <w:rPr>
          <w:sz w:val="17"/>
          <w:lang w:val="ru-RU"/>
        </w:rPr>
        <w:t>Львів,</w:t>
      </w:r>
      <w:r w:rsidRPr="00EF21C0">
        <w:rPr>
          <w:spacing w:val="-4"/>
          <w:sz w:val="17"/>
          <w:lang w:val="ru-RU"/>
        </w:rPr>
        <w:t xml:space="preserve"> </w:t>
      </w:r>
      <w:r w:rsidRPr="00EF21C0">
        <w:rPr>
          <w:sz w:val="17"/>
          <w:lang w:val="ru-RU"/>
        </w:rPr>
        <w:t>79057,</w:t>
      </w:r>
      <w:r w:rsidRPr="00EF21C0">
        <w:rPr>
          <w:spacing w:val="-3"/>
          <w:sz w:val="17"/>
          <w:lang w:val="ru-RU"/>
        </w:rPr>
        <w:t xml:space="preserve"> </w:t>
      </w:r>
      <w:r w:rsidRPr="00EF21C0">
        <w:rPr>
          <w:sz w:val="17"/>
          <w:lang w:val="ru-RU"/>
        </w:rPr>
        <w:t>Україна.</w:t>
      </w:r>
      <w:r w:rsidRPr="00EF21C0">
        <w:rPr>
          <w:spacing w:val="-3"/>
          <w:sz w:val="17"/>
          <w:lang w:val="ru-RU"/>
        </w:rPr>
        <w:t xml:space="preserve"> </w:t>
      </w:r>
      <w:r w:rsidRPr="00EF21C0">
        <w:rPr>
          <w:sz w:val="17"/>
          <w:lang w:val="ru-RU"/>
        </w:rPr>
        <w:t>Т</w:t>
      </w:r>
      <w:hyperlink r:id="rId16">
        <w:r w:rsidRPr="00EF21C0">
          <w:rPr>
            <w:sz w:val="17"/>
            <w:lang w:val="ru-RU"/>
          </w:rPr>
          <w:t>ел.:</w:t>
        </w:r>
        <w:r w:rsidRPr="00EF21C0">
          <w:rPr>
            <w:spacing w:val="-3"/>
            <w:sz w:val="17"/>
            <w:lang w:val="ru-RU"/>
          </w:rPr>
          <w:t xml:space="preserve"> </w:t>
        </w:r>
        <w:r w:rsidRPr="00EF21C0">
          <w:rPr>
            <w:sz w:val="17"/>
            <w:lang w:val="ru-RU"/>
          </w:rPr>
          <w:t>+38-098-392-16-48.</w:t>
        </w:r>
        <w:r w:rsidRPr="00EF21C0">
          <w:rPr>
            <w:spacing w:val="-3"/>
            <w:sz w:val="17"/>
            <w:lang w:val="ru-RU"/>
          </w:rPr>
          <w:t xml:space="preserve"> </w:t>
        </w:r>
        <w:r>
          <w:rPr>
            <w:sz w:val="17"/>
          </w:rPr>
          <w:t>E</w:t>
        </w:r>
        <w:r w:rsidRPr="00EF21C0">
          <w:rPr>
            <w:sz w:val="17"/>
            <w:lang w:val="ru-RU"/>
          </w:rPr>
          <w:t>-</w:t>
        </w:r>
        <w:r>
          <w:rPr>
            <w:sz w:val="17"/>
          </w:rPr>
          <w:t>mail</w:t>
        </w:r>
        <w:r w:rsidRPr="00EF21C0">
          <w:rPr>
            <w:sz w:val="17"/>
            <w:lang w:val="ru-RU"/>
          </w:rPr>
          <w:t>:</w:t>
        </w:r>
        <w:r w:rsidRPr="00EF21C0">
          <w:rPr>
            <w:spacing w:val="-3"/>
            <w:sz w:val="17"/>
            <w:lang w:val="ru-RU"/>
          </w:rPr>
          <w:t xml:space="preserve"> </w:t>
        </w:r>
        <w:r>
          <w:rPr>
            <w:sz w:val="17"/>
          </w:rPr>
          <w:t>kvasylyshyn</w:t>
        </w:r>
        <w:r w:rsidRPr="00EF21C0">
          <w:rPr>
            <w:sz w:val="17"/>
            <w:lang w:val="ru-RU"/>
          </w:rPr>
          <w:t>@</w:t>
        </w:r>
        <w:r>
          <w:rPr>
            <w:sz w:val="17"/>
          </w:rPr>
          <w:t>nltu</w:t>
        </w:r>
        <w:r w:rsidRPr="00EF21C0">
          <w:rPr>
            <w:sz w:val="17"/>
            <w:lang w:val="ru-RU"/>
          </w:rPr>
          <w:t>.</w:t>
        </w:r>
        <w:r>
          <w:rPr>
            <w:sz w:val="17"/>
          </w:rPr>
          <w:t>edu</w:t>
        </w:r>
        <w:r w:rsidRPr="00EF21C0">
          <w:rPr>
            <w:sz w:val="17"/>
            <w:lang w:val="ru-RU"/>
          </w:rPr>
          <w:t>.</w:t>
        </w:r>
        <w:r>
          <w:rPr>
            <w:sz w:val="17"/>
          </w:rPr>
          <w:t>ua</w:t>
        </w:r>
      </w:hyperlink>
    </w:p>
    <w:p w:rsidR="00333380" w:rsidRPr="00EF21C0" w:rsidRDefault="00333380" w:rsidP="00EF21C0">
      <w:pPr>
        <w:spacing w:before="58" w:line="244" w:lineRule="auto"/>
        <w:ind w:left="523" w:right="904" w:hanging="284"/>
        <w:jc w:val="both"/>
        <w:rPr>
          <w:sz w:val="17"/>
          <w:lang w:val="ru-RU"/>
        </w:rPr>
      </w:pPr>
      <w:r w:rsidRPr="00EF21C0">
        <w:rPr>
          <w:position w:val="6"/>
          <w:sz w:val="10"/>
          <w:lang w:val="ru-RU"/>
        </w:rPr>
        <w:t xml:space="preserve">4 </w:t>
      </w:r>
      <w:r w:rsidRPr="00EF21C0">
        <w:rPr>
          <w:i/>
          <w:sz w:val="17"/>
          <w:lang w:val="ru-RU"/>
        </w:rPr>
        <w:t xml:space="preserve">Фомічева Тетяна Євгенівна </w:t>
      </w:r>
      <w:r w:rsidRPr="00EF21C0">
        <w:rPr>
          <w:sz w:val="17"/>
          <w:lang w:val="ru-RU"/>
        </w:rPr>
        <w:t>– аспірант кафедри екологічної економіки. Національний лісотехнічний університет України, вул. генера- ла Чупринки, 103, м. Львів, 79057, Україна. Т</w:t>
      </w:r>
      <w:hyperlink r:id="rId17">
        <w:r w:rsidRPr="00EF21C0">
          <w:rPr>
            <w:sz w:val="17"/>
            <w:lang w:val="ru-RU"/>
          </w:rPr>
          <w:t xml:space="preserve">ел.: +38-067-287-93-40. </w:t>
        </w:r>
        <w:r>
          <w:rPr>
            <w:sz w:val="17"/>
          </w:rPr>
          <w:t>E</w:t>
        </w:r>
        <w:r w:rsidRPr="00EF21C0">
          <w:rPr>
            <w:sz w:val="17"/>
            <w:lang w:val="ru-RU"/>
          </w:rPr>
          <w:t>-</w:t>
        </w:r>
        <w:r>
          <w:rPr>
            <w:sz w:val="17"/>
          </w:rPr>
          <w:t>mail</w:t>
        </w:r>
        <w:r w:rsidRPr="00EF21C0">
          <w:rPr>
            <w:sz w:val="17"/>
            <w:lang w:val="ru-RU"/>
          </w:rPr>
          <w:t xml:space="preserve">: </w:t>
        </w:r>
        <w:r>
          <w:rPr>
            <w:sz w:val="17"/>
          </w:rPr>
          <w:t>tatyana</w:t>
        </w:r>
        <w:r w:rsidRPr="00EF21C0">
          <w:rPr>
            <w:sz w:val="17"/>
            <w:lang w:val="ru-RU"/>
          </w:rPr>
          <w:t>_</w:t>
        </w:r>
        <w:r>
          <w:rPr>
            <w:sz w:val="17"/>
          </w:rPr>
          <w:t>fomicheva</w:t>
        </w:r>
        <w:r w:rsidRPr="00EF21C0">
          <w:rPr>
            <w:sz w:val="17"/>
            <w:lang w:val="ru-RU"/>
          </w:rPr>
          <w:t>@</w:t>
        </w:r>
        <w:r>
          <w:rPr>
            <w:sz w:val="17"/>
          </w:rPr>
          <w:t>ukr</w:t>
        </w:r>
        <w:r w:rsidRPr="00EF21C0">
          <w:rPr>
            <w:sz w:val="17"/>
            <w:lang w:val="ru-RU"/>
          </w:rPr>
          <w:t>.</w:t>
        </w:r>
        <w:r>
          <w:rPr>
            <w:sz w:val="17"/>
          </w:rPr>
          <w:t>net</w:t>
        </w:r>
      </w:hyperlink>
    </w:p>
    <w:p w:rsidR="00333380" w:rsidRPr="00EF21C0" w:rsidRDefault="00333380" w:rsidP="00EF21C0">
      <w:pPr>
        <w:spacing w:line="244" w:lineRule="auto"/>
        <w:jc w:val="both"/>
        <w:rPr>
          <w:sz w:val="17"/>
          <w:lang w:val="ru-RU"/>
        </w:rPr>
        <w:sectPr w:rsidR="00333380" w:rsidRPr="00EF21C0">
          <w:type w:val="continuous"/>
          <w:pgSz w:w="11910" w:h="16840"/>
          <w:pgMar w:top="1140" w:right="0" w:bottom="1760" w:left="780" w:header="720" w:footer="720" w:gutter="0"/>
          <w:cols w:space="720"/>
        </w:sectPr>
      </w:pPr>
    </w:p>
    <w:p w:rsidR="00333380" w:rsidRDefault="00333380" w:rsidP="00EF21C0">
      <w:pPr>
        <w:pStyle w:val="BodyText"/>
        <w:spacing w:before="199" w:line="220" w:lineRule="auto"/>
        <w:ind w:left="127" w:right="38" w:firstLine="283"/>
      </w:pPr>
      <w:r>
        <w:rPr>
          <w:b/>
        </w:rPr>
        <w:t>Вступ.</w:t>
      </w:r>
      <w:r>
        <w:rPr>
          <w:b/>
          <w:spacing w:val="-26"/>
        </w:rPr>
        <w:t xml:space="preserve"> </w:t>
      </w:r>
      <w:r>
        <w:t>За</w:t>
      </w:r>
      <w:r>
        <w:rPr>
          <w:spacing w:val="-25"/>
        </w:rPr>
        <w:t xml:space="preserve"> </w:t>
      </w:r>
      <w:r>
        <w:t>останні</w:t>
      </w:r>
      <w:r>
        <w:rPr>
          <w:spacing w:val="-25"/>
        </w:rPr>
        <w:t xml:space="preserve"> </w:t>
      </w:r>
      <w:r>
        <w:t>десятиріччя</w:t>
      </w:r>
      <w:r>
        <w:rPr>
          <w:spacing w:val="-25"/>
        </w:rPr>
        <w:t xml:space="preserve"> </w:t>
      </w:r>
      <w:r>
        <w:t>значення</w:t>
      </w:r>
      <w:r>
        <w:rPr>
          <w:spacing w:val="-25"/>
        </w:rPr>
        <w:t xml:space="preserve"> </w:t>
      </w:r>
      <w:r>
        <w:t xml:space="preserve">екологіч- ного туризму на прикордонних територіях </w:t>
      </w:r>
      <w:r>
        <w:rPr>
          <w:spacing w:val="-3"/>
        </w:rPr>
        <w:t xml:space="preserve">України </w:t>
      </w:r>
      <w:r>
        <w:t xml:space="preserve">та держав-сусідів </w:t>
      </w:r>
      <w:r>
        <w:rPr>
          <w:spacing w:val="-3"/>
        </w:rPr>
        <w:t xml:space="preserve">Європейського </w:t>
      </w:r>
      <w:r>
        <w:t>Союзу (ЄС) пос- тійно зростає. Екологічний туризм в</w:t>
      </w:r>
      <w:r>
        <w:rPr>
          <w:spacing w:val="-26"/>
        </w:rPr>
        <w:t xml:space="preserve"> </w:t>
      </w:r>
      <w:r>
        <w:t>прикордонних регіонах</w:t>
      </w:r>
      <w:r>
        <w:rPr>
          <w:spacing w:val="-9"/>
        </w:rPr>
        <w:t xml:space="preserve"> </w:t>
      </w:r>
      <w:r>
        <w:rPr>
          <w:spacing w:val="-3"/>
        </w:rPr>
        <w:t>України</w:t>
      </w:r>
      <w:r>
        <w:rPr>
          <w:spacing w:val="-9"/>
        </w:rPr>
        <w:t xml:space="preserve"> </w:t>
      </w:r>
      <w:r>
        <w:t>є</w:t>
      </w:r>
      <w:r>
        <w:rPr>
          <w:spacing w:val="-8"/>
        </w:rPr>
        <w:t xml:space="preserve"> </w:t>
      </w:r>
      <w:r>
        <w:t>не</w:t>
      </w:r>
      <w:r>
        <w:rPr>
          <w:spacing w:val="-9"/>
        </w:rPr>
        <w:t xml:space="preserve"> </w:t>
      </w:r>
      <w:r>
        <w:t>лише</w:t>
      </w:r>
      <w:r>
        <w:rPr>
          <w:spacing w:val="-8"/>
        </w:rPr>
        <w:t xml:space="preserve"> </w:t>
      </w:r>
      <w:r>
        <w:t>формою</w:t>
      </w:r>
      <w:r>
        <w:rPr>
          <w:spacing w:val="-9"/>
        </w:rPr>
        <w:t xml:space="preserve"> </w:t>
      </w:r>
      <w:r>
        <w:t>організації</w:t>
      </w:r>
      <w:r>
        <w:rPr>
          <w:spacing w:val="-8"/>
        </w:rPr>
        <w:t xml:space="preserve"> </w:t>
      </w:r>
      <w:r>
        <w:t xml:space="preserve">від- </w:t>
      </w:r>
      <w:r>
        <w:rPr>
          <w:spacing w:val="-5"/>
        </w:rPr>
        <w:t xml:space="preserve">починку, </w:t>
      </w:r>
      <w:r>
        <w:t>але й екологічного виховання населення, джерелом поповнення місцевих бюджетів, сприят- ливою умовою для налагодження добросусідських взаємовідносин між суміжними</w:t>
      </w:r>
      <w:r>
        <w:rPr>
          <w:spacing w:val="-13"/>
        </w:rPr>
        <w:t xml:space="preserve"> </w:t>
      </w:r>
      <w:r>
        <w:t>державами.</w:t>
      </w:r>
    </w:p>
    <w:p w:rsidR="00333380" w:rsidRDefault="00333380" w:rsidP="00EF21C0">
      <w:pPr>
        <w:pStyle w:val="BodyText"/>
        <w:spacing w:line="220" w:lineRule="auto"/>
        <w:ind w:left="127" w:right="38" w:firstLine="283"/>
      </w:pPr>
      <w:r>
        <w:t>Можна переконливо стверджувати, що на при- кордонних територіях України та держав-сусідів ЄС екологічний туризм має значні перспективи і відіграє важливу роль для соціально-економічного розвитку та підвищення рівня добробуту населен- ня в регіоні.</w:t>
      </w:r>
    </w:p>
    <w:p w:rsidR="00333380" w:rsidRDefault="00333380" w:rsidP="00EF21C0">
      <w:pPr>
        <w:pStyle w:val="BodyText"/>
        <w:spacing w:line="220" w:lineRule="auto"/>
        <w:ind w:left="127" w:right="38" w:firstLine="283"/>
      </w:pPr>
      <w:r>
        <w:t xml:space="preserve">Оскільки потреба у відпочинку стимулюється урбанізацією, науково-технічною революцією та загальним підвищенням життєвого рівня  людей, то в найближчому майбутньому значення </w:t>
      </w:r>
      <w:r>
        <w:rPr>
          <w:spacing w:val="-3"/>
        </w:rPr>
        <w:t xml:space="preserve">еколо- </w:t>
      </w:r>
      <w:r>
        <w:t xml:space="preserve">гічного туризму в </w:t>
      </w:r>
      <w:r>
        <w:rPr>
          <w:spacing w:val="-3"/>
        </w:rPr>
        <w:t xml:space="preserve">Україні </w:t>
      </w:r>
      <w:r>
        <w:t>і суміжних державах ЄС зростатиме.</w:t>
      </w:r>
      <w:r>
        <w:rPr>
          <w:spacing w:val="-10"/>
        </w:rPr>
        <w:t xml:space="preserve"> </w:t>
      </w:r>
      <w:r>
        <w:t>На</w:t>
      </w:r>
      <w:r>
        <w:rPr>
          <w:spacing w:val="-9"/>
        </w:rPr>
        <w:t xml:space="preserve"> </w:t>
      </w:r>
      <w:r>
        <w:t>відміну</w:t>
      </w:r>
      <w:r>
        <w:rPr>
          <w:spacing w:val="-9"/>
        </w:rPr>
        <w:t xml:space="preserve"> </w:t>
      </w:r>
      <w:r>
        <w:t>від</w:t>
      </w:r>
      <w:r>
        <w:rPr>
          <w:spacing w:val="-9"/>
        </w:rPr>
        <w:t xml:space="preserve"> </w:t>
      </w:r>
      <w:r>
        <w:t>інших</w:t>
      </w:r>
      <w:r>
        <w:rPr>
          <w:spacing w:val="-9"/>
        </w:rPr>
        <w:t xml:space="preserve"> </w:t>
      </w:r>
      <w:r>
        <w:t>видів</w:t>
      </w:r>
      <w:r>
        <w:rPr>
          <w:spacing w:val="-10"/>
        </w:rPr>
        <w:t xml:space="preserve"> </w:t>
      </w:r>
      <w:r>
        <w:rPr>
          <w:spacing w:val="-4"/>
        </w:rPr>
        <w:t>туризму,</w:t>
      </w:r>
      <w:r>
        <w:rPr>
          <w:spacing w:val="-9"/>
        </w:rPr>
        <w:t xml:space="preserve"> </w:t>
      </w:r>
      <w:r>
        <w:t xml:space="preserve">які в основному завдають </w:t>
      </w:r>
      <w:r>
        <w:rPr>
          <w:spacing w:val="-4"/>
        </w:rPr>
        <w:t xml:space="preserve">шкоду </w:t>
      </w:r>
      <w:r>
        <w:t xml:space="preserve">навколишньому при- родному </w:t>
      </w:r>
      <w:r>
        <w:rPr>
          <w:spacing w:val="-3"/>
        </w:rPr>
        <w:t xml:space="preserve">середовищу, </w:t>
      </w:r>
      <w:r>
        <w:t>екологічний туризм</w:t>
      </w:r>
      <w:r>
        <w:rPr>
          <w:spacing w:val="-21"/>
        </w:rPr>
        <w:t xml:space="preserve"> </w:t>
      </w:r>
      <w:r>
        <w:t xml:space="preserve">поклика- ний захищати </w:t>
      </w:r>
      <w:r>
        <w:rPr>
          <w:spacing w:val="-5"/>
        </w:rPr>
        <w:t xml:space="preserve">природу. </w:t>
      </w:r>
      <w:r>
        <w:t>Розвиток екологічного ту- ризму</w:t>
      </w:r>
      <w:r>
        <w:rPr>
          <w:spacing w:val="-8"/>
        </w:rPr>
        <w:t xml:space="preserve"> </w:t>
      </w:r>
      <w:r>
        <w:t>в</w:t>
      </w:r>
      <w:r>
        <w:rPr>
          <w:spacing w:val="-8"/>
        </w:rPr>
        <w:t xml:space="preserve"> </w:t>
      </w:r>
      <w:r>
        <w:t>прикордонних</w:t>
      </w:r>
      <w:r>
        <w:rPr>
          <w:spacing w:val="-7"/>
        </w:rPr>
        <w:t xml:space="preserve"> </w:t>
      </w:r>
      <w:r>
        <w:t>регіонах</w:t>
      </w:r>
      <w:r>
        <w:rPr>
          <w:spacing w:val="-8"/>
        </w:rPr>
        <w:t xml:space="preserve"> </w:t>
      </w:r>
      <w:r>
        <w:rPr>
          <w:spacing w:val="-3"/>
        </w:rPr>
        <w:t>України</w:t>
      </w:r>
      <w:r>
        <w:rPr>
          <w:spacing w:val="-7"/>
        </w:rPr>
        <w:t xml:space="preserve"> </w:t>
      </w:r>
      <w:r>
        <w:t>та</w:t>
      </w:r>
      <w:r>
        <w:rPr>
          <w:spacing w:val="-8"/>
        </w:rPr>
        <w:t xml:space="preserve"> </w:t>
      </w:r>
      <w:r>
        <w:t xml:space="preserve">сусідніх країнах ЄС пов’язаний з привабливими перспек- тивами </w:t>
      </w:r>
      <w:r>
        <w:rPr>
          <w:spacing w:val="-3"/>
        </w:rPr>
        <w:t xml:space="preserve">перебудови </w:t>
      </w:r>
      <w:r>
        <w:t xml:space="preserve">економіки, що стимулює зрос- тання інших галузей – </w:t>
      </w:r>
      <w:r>
        <w:rPr>
          <w:spacing w:val="-3"/>
        </w:rPr>
        <w:t xml:space="preserve">транспорту, </w:t>
      </w:r>
      <w:r>
        <w:rPr>
          <w:spacing w:val="-4"/>
        </w:rPr>
        <w:t>зв’язку,</w:t>
      </w:r>
      <w:r>
        <w:rPr>
          <w:spacing w:val="-22"/>
        </w:rPr>
        <w:t xml:space="preserve"> </w:t>
      </w:r>
      <w:r>
        <w:t xml:space="preserve">торгівлі, </w:t>
      </w:r>
      <w:r>
        <w:rPr>
          <w:spacing w:val="-3"/>
        </w:rPr>
        <w:t xml:space="preserve">будівництва, </w:t>
      </w:r>
      <w:r>
        <w:t xml:space="preserve">сільського господарства, виробництва товарів </w:t>
      </w:r>
      <w:r>
        <w:rPr>
          <w:spacing w:val="-3"/>
        </w:rPr>
        <w:t xml:space="preserve">широкого </w:t>
      </w:r>
      <w:r>
        <w:t>вжитку</w:t>
      </w:r>
      <w:r>
        <w:rPr>
          <w:spacing w:val="1"/>
        </w:rPr>
        <w:t xml:space="preserve"> </w:t>
      </w:r>
      <w:r>
        <w:t>тощо.</w:t>
      </w:r>
    </w:p>
    <w:p w:rsidR="00333380" w:rsidRDefault="00333380" w:rsidP="00EF21C0">
      <w:pPr>
        <w:pStyle w:val="BodyText"/>
        <w:spacing w:line="220" w:lineRule="auto"/>
        <w:ind w:left="127" w:right="38" w:firstLine="283"/>
      </w:pPr>
      <w:r>
        <w:t>На сучасному етапі розвитку економіки в при- кордонних</w:t>
      </w:r>
      <w:r>
        <w:rPr>
          <w:spacing w:val="-26"/>
        </w:rPr>
        <w:t xml:space="preserve"> </w:t>
      </w:r>
      <w:r>
        <w:t>регіонах,</w:t>
      </w:r>
      <w:r>
        <w:rPr>
          <w:spacing w:val="-25"/>
        </w:rPr>
        <w:t xml:space="preserve"> </w:t>
      </w:r>
      <w:r>
        <w:t>дедалі</w:t>
      </w:r>
      <w:r>
        <w:rPr>
          <w:spacing w:val="-26"/>
        </w:rPr>
        <w:t xml:space="preserve"> </w:t>
      </w:r>
      <w:r>
        <w:t>більшої</w:t>
      </w:r>
      <w:r>
        <w:rPr>
          <w:spacing w:val="-25"/>
        </w:rPr>
        <w:t xml:space="preserve"> </w:t>
      </w:r>
      <w:r>
        <w:t>актуальності</w:t>
      </w:r>
      <w:r>
        <w:rPr>
          <w:spacing w:val="-26"/>
        </w:rPr>
        <w:t xml:space="preserve"> </w:t>
      </w:r>
      <w:r>
        <w:t xml:space="preserve">на- </w:t>
      </w:r>
      <w:r>
        <w:rPr>
          <w:spacing w:val="-3"/>
        </w:rPr>
        <w:t xml:space="preserve">буває </w:t>
      </w:r>
      <w:r>
        <w:t>необхідність формування системи</w:t>
      </w:r>
      <w:r>
        <w:rPr>
          <w:spacing w:val="-20"/>
        </w:rPr>
        <w:t xml:space="preserve"> </w:t>
      </w:r>
      <w:r>
        <w:rPr>
          <w:spacing w:val="-3"/>
        </w:rPr>
        <w:t xml:space="preserve">економіко- </w:t>
      </w:r>
      <w:r>
        <w:t>правового регулювання екологічного</w:t>
      </w:r>
      <w:r>
        <w:rPr>
          <w:spacing w:val="-11"/>
        </w:rPr>
        <w:t xml:space="preserve"> </w:t>
      </w:r>
      <w:r>
        <w:rPr>
          <w:spacing w:val="-4"/>
        </w:rPr>
        <w:t>туризму.</w:t>
      </w:r>
    </w:p>
    <w:p w:rsidR="00333380" w:rsidRDefault="00333380" w:rsidP="00EF21C0">
      <w:pPr>
        <w:pStyle w:val="BodyText"/>
        <w:spacing w:line="220" w:lineRule="auto"/>
        <w:ind w:left="127" w:right="38" w:firstLine="283"/>
      </w:pPr>
      <w:r>
        <w:t>Ефективне використання природних ресурсів дає змогу уникнути або звести до мінімуму нега- тивні наслідки від функціонування туристичної індустрії. Реформування туризму і його трансфор- мація</w:t>
      </w:r>
      <w:r>
        <w:rPr>
          <w:spacing w:val="-7"/>
        </w:rPr>
        <w:t xml:space="preserve"> </w:t>
      </w:r>
      <w:r>
        <w:t>до</w:t>
      </w:r>
      <w:r>
        <w:rPr>
          <w:spacing w:val="-7"/>
        </w:rPr>
        <w:t xml:space="preserve"> </w:t>
      </w:r>
      <w:r>
        <w:t>світових</w:t>
      </w:r>
      <w:r>
        <w:rPr>
          <w:spacing w:val="-7"/>
        </w:rPr>
        <w:t xml:space="preserve"> </w:t>
      </w:r>
      <w:r>
        <w:t>стандартів,</w:t>
      </w:r>
      <w:r>
        <w:rPr>
          <w:spacing w:val="-7"/>
        </w:rPr>
        <w:t xml:space="preserve"> </w:t>
      </w:r>
      <w:r>
        <w:t>є</w:t>
      </w:r>
      <w:r>
        <w:rPr>
          <w:spacing w:val="-8"/>
        </w:rPr>
        <w:t xml:space="preserve"> </w:t>
      </w:r>
      <w:r>
        <w:t>стратегічною</w:t>
      </w:r>
      <w:r>
        <w:rPr>
          <w:spacing w:val="-7"/>
        </w:rPr>
        <w:t xml:space="preserve"> </w:t>
      </w:r>
      <w:r>
        <w:rPr>
          <w:spacing w:val="-4"/>
        </w:rPr>
        <w:t xml:space="preserve">метою </w:t>
      </w:r>
      <w:r>
        <w:rPr>
          <w:spacing w:val="-3"/>
        </w:rPr>
        <w:t xml:space="preserve">України </w:t>
      </w:r>
      <w:r>
        <w:t>в рамках інтеграції до</w:t>
      </w:r>
      <w:r>
        <w:rPr>
          <w:spacing w:val="1"/>
        </w:rPr>
        <w:t xml:space="preserve"> </w:t>
      </w:r>
      <w:r>
        <w:t>ЄС.</w:t>
      </w:r>
    </w:p>
    <w:p w:rsidR="00333380" w:rsidRDefault="00333380" w:rsidP="00EF21C0">
      <w:pPr>
        <w:pStyle w:val="BodyText"/>
        <w:spacing w:line="220" w:lineRule="auto"/>
        <w:ind w:left="127" w:right="38" w:firstLine="283"/>
      </w:pPr>
      <w:r>
        <w:t xml:space="preserve">Саме тому вивчення сучасного стану та перс- пективних організаційних форм екологічного ту- ризму в прикордонних регіонах </w:t>
      </w:r>
      <w:r>
        <w:rPr>
          <w:spacing w:val="-3"/>
        </w:rPr>
        <w:t xml:space="preserve">України </w:t>
      </w:r>
      <w:r>
        <w:t>та її</w:t>
      </w:r>
      <w:r>
        <w:rPr>
          <w:spacing w:val="-22"/>
        </w:rPr>
        <w:t xml:space="preserve"> </w:t>
      </w:r>
      <w:r>
        <w:t>країн- сусідів по ЄС є актуальним завданням. У наш час проблеми</w:t>
      </w:r>
      <w:r>
        <w:rPr>
          <w:spacing w:val="-11"/>
        </w:rPr>
        <w:t xml:space="preserve"> </w:t>
      </w:r>
      <w:r>
        <w:t>розвитку</w:t>
      </w:r>
      <w:r>
        <w:rPr>
          <w:spacing w:val="-11"/>
        </w:rPr>
        <w:t xml:space="preserve"> </w:t>
      </w:r>
      <w:r>
        <w:t>екологічного</w:t>
      </w:r>
      <w:r>
        <w:rPr>
          <w:spacing w:val="-10"/>
        </w:rPr>
        <w:t xml:space="preserve"> </w:t>
      </w:r>
      <w:r>
        <w:t>туризму</w:t>
      </w:r>
      <w:r>
        <w:rPr>
          <w:spacing w:val="-11"/>
        </w:rPr>
        <w:t xml:space="preserve"> </w:t>
      </w:r>
      <w:r>
        <w:t>в</w:t>
      </w:r>
      <w:r>
        <w:rPr>
          <w:spacing w:val="-10"/>
        </w:rPr>
        <w:t xml:space="preserve"> </w:t>
      </w:r>
      <w:r>
        <w:rPr>
          <w:spacing w:val="-3"/>
        </w:rPr>
        <w:t xml:space="preserve">прикор- </w:t>
      </w:r>
      <w:r>
        <w:t xml:space="preserve">донних регіонах </w:t>
      </w:r>
      <w:r>
        <w:rPr>
          <w:spacing w:val="-3"/>
        </w:rPr>
        <w:t xml:space="preserve">України </w:t>
      </w:r>
      <w:r>
        <w:t xml:space="preserve">і сусідніх державах </w:t>
      </w:r>
      <w:r>
        <w:rPr>
          <w:spacing w:val="-7"/>
        </w:rPr>
        <w:t xml:space="preserve">ЄС </w:t>
      </w:r>
      <w:r>
        <w:t>досліджені слабо.</w:t>
      </w:r>
    </w:p>
    <w:p w:rsidR="00333380" w:rsidRPr="00EF21C0" w:rsidRDefault="00333380" w:rsidP="00EF21C0">
      <w:pPr>
        <w:spacing w:line="220" w:lineRule="auto"/>
        <w:ind w:left="126" w:right="38" w:firstLine="283"/>
        <w:jc w:val="both"/>
        <w:rPr>
          <w:lang w:val="ru-RU"/>
        </w:rPr>
      </w:pPr>
      <w:r w:rsidRPr="00EF21C0">
        <w:rPr>
          <w:b/>
          <w:lang w:val="uk-UA"/>
        </w:rPr>
        <w:t xml:space="preserve">Об’єкт та методи дослідження. </w:t>
      </w:r>
      <w:r w:rsidRPr="00EF21C0">
        <w:rPr>
          <w:i/>
          <w:lang w:val="uk-UA"/>
        </w:rPr>
        <w:t xml:space="preserve">Об’єкт дослі- дження </w:t>
      </w:r>
      <w:r w:rsidRPr="00EF21C0">
        <w:rPr>
          <w:lang w:val="uk-UA"/>
        </w:rPr>
        <w:t xml:space="preserve">– транскордонне економіко-правове спів- робітництво </w:t>
      </w:r>
      <w:r w:rsidRPr="00EF21C0">
        <w:rPr>
          <w:spacing w:val="-3"/>
          <w:lang w:val="uk-UA"/>
        </w:rPr>
        <w:t xml:space="preserve">України </w:t>
      </w:r>
      <w:r w:rsidRPr="00EF21C0">
        <w:rPr>
          <w:lang w:val="uk-UA"/>
        </w:rPr>
        <w:t xml:space="preserve">з країнами ЄС у сфері </w:t>
      </w:r>
      <w:r w:rsidRPr="00EF21C0">
        <w:rPr>
          <w:spacing w:val="-3"/>
          <w:lang w:val="uk-UA"/>
        </w:rPr>
        <w:t xml:space="preserve">еколо- </w:t>
      </w:r>
      <w:r w:rsidRPr="00EF21C0">
        <w:rPr>
          <w:lang w:val="uk-UA"/>
        </w:rPr>
        <w:t>гічного</w:t>
      </w:r>
      <w:r w:rsidRPr="00EF21C0">
        <w:rPr>
          <w:spacing w:val="-14"/>
          <w:lang w:val="uk-UA"/>
        </w:rPr>
        <w:t xml:space="preserve"> </w:t>
      </w:r>
      <w:r w:rsidRPr="00EF21C0">
        <w:rPr>
          <w:spacing w:val="-4"/>
          <w:lang w:val="uk-UA"/>
        </w:rPr>
        <w:t>туризму.</w:t>
      </w:r>
      <w:r w:rsidRPr="00EF21C0">
        <w:rPr>
          <w:spacing w:val="-13"/>
          <w:lang w:val="uk-UA"/>
        </w:rPr>
        <w:t xml:space="preserve"> </w:t>
      </w:r>
      <w:r w:rsidRPr="00EF21C0">
        <w:rPr>
          <w:i/>
          <w:lang w:val="ru-RU"/>
        </w:rPr>
        <w:t>Предмет</w:t>
      </w:r>
      <w:r w:rsidRPr="00EF21C0">
        <w:rPr>
          <w:i/>
          <w:spacing w:val="-13"/>
          <w:lang w:val="ru-RU"/>
        </w:rPr>
        <w:t xml:space="preserve"> </w:t>
      </w:r>
      <w:r w:rsidRPr="00EF21C0">
        <w:rPr>
          <w:i/>
          <w:lang w:val="ru-RU"/>
        </w:rPr>
        <w:t>дослідження</w:t>
      </w:r>
      <w:r w:rsidRPr="00EF21C0">
        <w:rPr>
          <w:i/>
          <w:spacing w:val="-13"/>
          <w:lang w:val="ru-RU"/>
        </w:rPr>
        <w:t xml:space="preserve"> </w:t>
      </w:r>
      <w:r w:rsidRPr="00EF21C0">
        <w:rPr>
          <w:lang w:val="ru-RU"/>
        </w:rPr>
        <w:t>–</w:t>
      </w:r>
      <w:r w:rsidRPr="00EF21C0">
        <w:rPr>
          <w:spacing w:val="-13"/>
          <w:lang w:val="ru-RU"/>
        </w:rPr>
        <w:t xml:space="preserve"> </w:t>
      </w:r>
      <w:r w:rsidRPr="00EF21C0">
        <w:rPr>
          <w:lang w:val="ru-RU"/>
        </w:rPr>
        <w:t>транскор- донне економіко-правове співробітництво у сфері екологічного</w:t>
      </w:r>
      <w:r w:rsidRPr="00EF21C0">
        <w:rPr>
          <w:spacing w:val="-1"/>
          <w:lang w:val="ru-RU"/>
        </w:rPr>
        <w:t xml:space="preserve"> </w:t>
      </w:r>
      <w:r w:rsidRPr="00EF21C0">
        <w:rPr>
          <w:spacing w:val="-4"/>
          <w:lang w:val="ru-RU"/>
        </w:rPr>
        <w:t>туризму.</w:t>
      </w:r>
    </w:p>
    <w:p w:rsidR="00333380" w:rsidRDefault="00333380" w:rsidP="00EF21C0">
      <w:pPr>
        <w:pStyle w:val="BodyText"/>
        <w:spacing w:line="220" w:lineRule="auto"/>
        <w:ind w:left="126" w:right="39" w:firstLine="283"/>
      </w:pPr>
      <w:r>
        <w:rPr>
          <w:i/>
        </w:rPr>
        <w:t xml:space="preserve">Мета роботи </w:t>
      </w:r>
      <w:r>
        <w:t xml:space="preserve">– розроблення пропозицій щодо транскордонного </w:t>
      </w:r>
      <w:r>
        <w:rPr>
          <w:spacing w:val="-3"/>
        </w:rPr>
        <w:t>економіко-правового</w:t>
      </w:r>
      <w:r>
        <w:rPr>
          <w:spacing w:val="-19"/>
        </w:rPr>
        <w:t xml:space="preserve"> </w:t>
      </w:r>
      <w:r>
        <w:t xml:space="preserve">співробітни- цтва </w:t>
      </w:r>
      <w:r>
        <w:rPr>
          <w:spacing w:val="-3"/>
        </w:rPr>
        <w:t xml:space="preserve">України </w:t>
      </w:r>
      <w:r>
        <w:t xml:space="preserve">з країнами ЄС у сфері екологічного </w:t>
      </w:r>
      <w:r>
        <w:rPr>
          <w:spacing w:val="-4"/>
        </w:rPr>
        <w:t xml:space="preserve">туризму, </w:t>
      </w:r>
      <w:r>
        <w:t>виявлення основних проблем у цій сфері з урахуванням чинника децентралізації управління та самостійності територіальних</w:t>
      </w:r>
      <w:r>
        <w:rPr>
          <w:spacing w:val="-2"/>
        </w:rPr>
        <w:t xml:space="preserve"> </w:t>
      </w:r>
      <w:r>
        <w:t>громад.</w:t>
      </w:r>
    </w:p>
    <w:p w:rsidR="00333380" w:rsidRDefault="00333380" w:rsidP="00EF21C0">
      <w:pPr>
        <w:pStyle w:val="BodyText"/>
        <w:spacing w:line="220" w:lineRule="auto"/>
        <w:ind w:left="126" w:right="39" w:firstLine="283"/>
      </w:pPr>
      <w:r>
        <w:t>Деякі економіко-правові та методологічні ас- пекти екологічного туризму висвітлені в наукових</w:t>
      </w:r>
    </w:p>
    <w:p w:rsidR="00333380" w:rsidRDefault="00333380" w:rsidP="00EF21C0">
      <w:pPr>
        <w:pStyle w:val="BodyText"/>
        <w:spacing w:before="200" w:line="220" w:lineRule="auto"/>
        <w:ind w:left="126" w:right="1019"/>
      </w:pPr>
      <w:r>
        <w:br w:type="column"/>
        <w:t>працях низки українських вчених (Bogush, 2008, Getman, 2010, Darmostuk, 2013, Dmytruk, 2009,</w:t>
      </w:r>
    </w:p>
    <w:p w:rsidR="00333380" w:rsidRDefault="00333380" w:rsidP="00EF21C0">
      <w:pPr>
        <w:pStyle w:val="BodyText"/>
        <w:spacing w:line="220" w:lineRule="auto"/>
        <w:ind w:left="126" w:right="1018"/>
      </w:pPr>
      <w:r>
        <w:t xml:space="preserve">Novytska, 2013, Sorokina, 2013, Shumlyanska, 2014). Беручи до уваги ці напрацювання, </w:t>
      </w:r>
      <w:r>
        <w:rPr>
          <w:spacing w:val="-3"/>
        </w:rPr>
        <w:t xml:space="preserve">екологічний </w:t>
      </w:r>
      <w:r>
        <w:t>туризм прикордонних регіонів ми розглядаємо як сукупність соціальних, організаційних, економіч- них,</w:t>
      </w:r>
      <w:r>
        <w:rPr>
          <w:spacing w:val="-11"/>
        </w:rPr>
        <w:t xml:space="preserve"> </w:t>
      </w:r>
      <w:r>
        <w:t>правових</w:t>
      </w:r>
      <w:r>
        <w:rPr>
          <w:spacing w:val="-11"/>
        </w:rPr>
        <w:t xml:space="preserve"> </w:t>
      </w:r>
      <w:r>
        <w:t>та</w:t>
      </w:r>
      <w:r>
        <w:rPr>
          <w:spacing w:val="-11"/>
        </w:rPr>
        <w:t xml:space="preserve"> </w:t>
      </w:r>
      <w:r>
        <w:t>інших</w:t>
      </w:r>
      <w:r>
        <w:rPr>
          <w:spacing w:val="-11"/>
        </w:rPr>
        <w:t xml:space="preserve"> </w:t>
      </w:r>
      <w:r>
        <w:t>методів,</w:t>
      </w:r>
      <w:r>
        <w:rPr>
          <w:spacing w:val="-10"/>
        </w:rPr>
        <w:t xml:space="preserve"> </w:t>
      </w:r>
      <w:r>
        <w:t>за</w:t>
      </w:r>
      <w:r>
        <w:rPr>
          <w:spacing w:val="-12"/>
        </w:rPr>
        <w:t xml:space="preserve"> </w:t>
      </w:r>
      <w:r>
        <w:t>допомогою</w:t>
      </w:r>
      <w:r>
        <w:rPr>
          <w:spacing w:val="-11"/>
        </w:rPr>
        <w:t xml:space="preserve"> </w:t>
      </w:r>
      <w:r>
        <w:t>яких апроксимуються</w:t>
      </w:r>
      <w:r>
        <w:rPr>
          <w:spacing w:val="-20"/>
        </w:rPr>
        <w:t xml:space="preserve"> </w:t>
      </w:r>
      <w:r>
        <w:t>взаємопов’язані</w:t>
      </w:r>
      <w:r>
        <w:rPr>
          <w:spacing w:val="-20"/>
        </w:rPr>
        <w:t xml:space="preserve"> </w:t>
      </w:r>
      <w:r>
        <w:t>функції</w:t>
      </w:r>
      <w:r>
        <w:rPr>
          <w:spacing w:val="-20"/>
        </w:rPr>
        <w:t xml:space="preserve"> </w:t>
      </w:r>
      <w:r>
        <w:t>для</w:t>
      </w:r>
      <w:r>
        <w:rPr>
          <w:spacing w:val="-20"/>
        </w:rPr>
        <w:t xml:space="preserve"> </w:t>
      </w:r>
      <w:r>
        <w:t xml:space="preserve">забез- печення сталого розвитку </w:t>
      </w:r>
      <w:r>
        <w:rPr>
          <w:spacing w:val="-4"/>
        </w:rPr>
        <w:t xml:space="preserve">туризму. </w:t>
      </w:r>
      <w:r>
        <w:t xml:space="preserve">Перелічені ме- </w:t>
      </w:r>
      <w:r>
        <w:rPr>
          <w:spacing w:val="-3"/>
        </w:rPr>
        <w:t xml:space="preserve">тоди </w:t>
      </w:r>
      <w:r>
        <w:t>доцільно поділити за сферами</w:t>
      </w:r>
      <w:r>
        <w:rPr>
          <w:spacing w:val="-3"/>
        </w:rPr>
        <w:t xml:space="preserve"> </w:t>
      </w:r>
      <w:r>
        <w:t>застосування:</w:t>
      </w:r>
    </w:p>
    <w:p w:rsidR="00333380" w:rsidRPr="00EF21C0" w:rsidRDefault="00333380" w:rsidP="00EF21C0">
      <w:pPr>
        <w:pStyle w:val="ListParagraph"/>
        <w:widowControl w:val="0"/>
        <w:numPr>
          <w:ilvl w:val="0"/>
          <w:numId w:val="6"/>
        </w:numPr>
        <w:tabs>
          <w:tab w:val="left" w:pos="525"/>
        </w:tabs>
        <w:autoSpaceDE w:val="0"/>
        <w:autoSpaceDN w:val="0"/>
        <w:spacing w:after="0" w:line="220" w:lineRule="auto"/>
        <w:ind w:right="1017" w:firstLine="169"/>
        <w:contextualSpacing w:val="0"/>
        <w:jc w:val="both"/>
        <w:rPr>
          <w:lang w:val="ru-RU"/>
        </w:rPr>
      </w:pPr>
      <w:r w:rsidRPr="00EF21C0">
        <w:rPr>
          <w:lang w:val="ru-RU"/>
        </w:rPr>
        <w:t>у соціальній сфері: сприяння працевлашту- ванню сільських жителів у галузі екологічного ту- ризму;</w:t>
      </w:r>
    </w:p>
    <w:p w:rsidR="00333380" w:rsidRPr="00EF21C0" w:rsidRDefault="00333380" w:rsidP="00EF21C0">
      <w:pPr>
        <w:pStyle w:val="ListParagraph"/>
        <w:widowControl w:val="0"/>
        <w:numPr>
          <w:ilvl w:val="0"/>
          <w:numId w:val="6"/>
        </w:numPr>
        <w:tabs>
          <w:tab w:val="left" w:pos="525"/>
        </w:tabs>
        <w:autoSpaceDE w:val="0"/>
        <w:autoSpaceDN w:val="0"/>
        <w:spacing w:after="0" w:line="223" w:lineRule="auto"/>
        <w:ind w:right="1017" w:firstLine="170"/>
        <w:contextualSpacing w:val="0"/>
        <w:jc w:val="both"/>
        <w:rPr>
          <w:lang w:val="ru-RU"/>
        </w:rPr>
      </w:pPr>
      <w:r w:rsidRPr="00EF21C0">
        <w:rPr>
          <w:lang w:val="ru-RU"/>
        </w:rPr>
        <w:t>в організаційній сфері: формування позитив- ного</w:t>
      </w:r>
      <w:r w:rsidRPr="00EF21C0">
        <w:rPr>
          <w:spacing w:val="-13"/>
          <w:lang w:val="ru-RU"/>
        </w:rPr>
        <w:t xml:space="preserve"> </w:t>
      </w:r>
      <w:r w:rsidRPr="00EF21C0">
        <w:rPr>
          <w:lang w:val="ru-RU"/>
        </w:rPr>
        <w:t>іміджу</w:t>
      </w:r>
      <w:r w:rsidRPr="00EF21C0">
        <w:rPr>
          <w:spacing w:val="-12"/>
          <w:lang w:val="ru-RU"/>
        </w:rPr>
        <w:t xml:space="preserve"> </w:t>
      </w:r>
      <w:r w:rsidRPr="00EF21C0">
        <w:rPr>
          <w:lang w:val="ru-RU"/>
        </w:rPr>
        <w:t>країни</w:t>
      </w:r>
      <w:r w:rsidRPr="00EF21C0">
        <w:rPr>
          <w:spacing w:val="-13"/>
          <w:lang w:val="ru-RU"/>
        </w:rPr>
        <w:t xml:space="preserve"> </w:t>
      </w:r>
      <w:r w:rsidRPr="00EF21C0">
        <w:rPr>
          <w:lang w:val="ru-RU"/>
        </w:rPr>
        <w:t>на</w:t>
      </w:r>
      <w:r w:rsidRPr="00EF21C0">
        <w:rPr>
          <w:spacing w:val="-12"/>
          <w:lang w:val="ru-RU"/>
        </w:rPr>
        <w:t xml:space="preserve"> </w:t>
      </w:r>
      <w:r w:rsidRPr="00EF21C0">
        <w:rPr>
          <w:lang w:val="ru-RU"/>
        </w:rPr>
        <w:t>міжнародному</w:t>
      </w:r>
      <w:r w:rsidRPr="00EF21C0">
        <w:rPr>
          <w:spacing w:val="-13"/>
          <w:lang w:val="ru-RU"/>
        </w:rPr>
        <w:t xml:space="preserve"> </w:t>
      </w:r>
      <w:r w:rsidRPr="00EF21C0">
        <w:rPr>
          <w:lang w:val="ru-RU"/>
        </w:rPr>
        <w:t xml:space="preserve">туристичному </w:t>
      </w:r>
      <w:r w:rsidRPr="00EF21C0">
        <w:rPr>
          <w:spacing w:val="-5"/>
          <w:lang w:val="ru-RU"/>
        </w:rPr>
        <w:t xml:space="preserve">ринку, </w:t>
      </w:r>
      <w:r w:rsidRPr="00EF21C0">
        <w:rPr>
          <w:lang w:val="ru-RU"/>
        </w:rPr>
        <w:t xml:space="preserve">сприяння в просуванні туристичного про- дукту на внутрішній та світовий ринки, а </w:t>
      </w:r>
      <w:r w:rsidRPr="00EF21C0">
        <w:rPr>
          <w:spacing w:val="-4"/>
          <w:lang w:val="ru-RU"/>
        </w:rPr>
        <w:t xml:space="preserve">також </w:t>
      </w:r>
      <w:r w:rsidRPr="00EF21C0">
        <w:rPr>
          <w:lang w:val="ru-RU"/>
        </w:rPr>
        <w:t>створення умов для ефективного використання ту- ристичної</w:t>
      </w:r>
      <w:r w:rsidRPr="00EF21C0">
        <w:rPr>
          <w:spacing w:val="-1"/>
          <w:lang w:val="ru-RU"/>
        </w:rPr>
        <w:t xml:space="preserve"> </w:t>
      </w:r>
      <w:r w:rsidRPr="00EF21C0">
        <w:rPr>
          <w:lang w:val="ru-RU"/>
        </w:rPr>
        <w:t>інфраструктури;</w:t>
      </w:r>
    </w:p>
    <w:p w:rsidR="00333380" w:rsidRPr="00EF21C0" w:rsidRDefault="00333380" w:rsidP="00EF21C0">
      <w:pPr>
        <w:pStyle w:val="ListParagraph"/>
        <w:widowControl w:val="0"/>
        <w:numPr>
          <w:ilvl w:val="0"/>
          <w:numId w:val="6"/>
        </w:numPr>
        <w:tabs>
          <w:tab w:val="left" w:pos="525"/>
        </w:tabs>
        <w:autoSpaceDE w:val="0"/>
        <w:autoSpaceDN w:val="0"/>
        <w:spacing w:before="2" w:after="0" w:line="216" w:lineRule="auto"/>
        <w:ind w:right="1017" w:firstLine="170"/>
        <w:contextualSpacing w:val="0"/>
        <w:jc w:val="both"/>
        <w:rPr>
          <w:lang w:val="ru-RU"/>
        </w:rPr>
      </w:pPr>
      <w:r w:rsidRPr="00EF21C0">
        <w:rPr>
          <w:lang w:val="ru-RU"/>
        </w:rPr>
        <w:t xml:space="preserve">в економічній сфері: </w:t>
      </w:r>
      <w:r w:rsidRPr="00EF21C0">
        <w:rPr>
          <w:spacing w:val="-4"/>
          <w:lang w:val="ru-RU"/>
        </w:rPr>
        <w:t xml:space="preserve">податкове </w:t>
      </w:r>
      <w:r w:rsidRPr="00EF21C0">
        <w:rPr>
          <w:lang w:val="ru-RU"/>
        </w:rPr>
        <w:t>регулювання, кредитування, субсидіювання та</w:t>
      </w:r>
      <w:r w:rsidRPr="00EF21C0">
        <w:rPr>
          <w:spacing w:val="-2"/>
          <w:lang w:val="ru-RU"/>
        </w:rPr>
        <w:t xml:space="preserve"> </w:t>
      </w:r>
      <w:r w:rsidRPr="00EF21C0">
        <w:rPr>
          <w:lang w:val="ru-RU"/>
        </w:rPr>
        <w:t>ін.;</w:t>
      </w:r>
    </w:p>
    <w:p w:rsidR="00333380" w:rsidRPr="00EF21C0" w:rsidRDefault="00333380" w:rsidP="00EF21C0">
      <w:pPr>
        <w:pStyle w:val="ListParagraph"/>
        <w:widowControl w:val="0"/>
        <w:numPr>
          <w:ilvl w:val="0"/>
          <w:numId w:val="6"/>
        </w:numPr>
        <w:tabs>
          <w:tab w:val="left" w:pos="525"/>
        </w:tabs>
        <w:autoSpaceDE w:val="0"/>
        <w:autoSpaceDN w:val="0"/>
        <w:spacing w:before="2" w:after="0" w:line="220" w:lineRule="auto"/>
        <w:ind w:right="1017" w:firstLine="170"/>
        <w:contextualSpacing w:val="0"/>
        <w:jc w:val="both"/>
        <w:rPr>
          <w:lang w:val="ru-RU"/>
        </w:rPr>
      </w:pPr>
      <w:r w:rsidRPr="00EF21C0">
        <w:rPr>
          <w:lang w:val="ru-RU"/>
        </w:rPr>
        <w:t>у правовій сфері: вдосконалення нормативно- правової бази, розвиток методології ліцензування, стандартизації та сертифікації у сфері</w:t>
      </w:r>
      <w:r w:rsidRPr="00EF21C0">
        <w:rPr>
          <w:spacing w:val="-6"/>
          <w:lang w:val="ru-RU"/>
        </w:rPr>
        <w:t xml:space="preserve"> </w:t>
      </w:r>
      <w:r w:rsidRPr="00EF21C0">
        <w:rPr>
          <w:lang w:val="ru-RU"/>
        </w:rPr>
        <w:t>туризму;</w:t>
      </w:r>
    </w:p>
    <w:p w:rsidR="00333380" w:rsidRPr="00EF21C0" w:rsidRDefault="00333380" w:rsidP="00EF21C0">
      <w:pPr>
        <w:pStyle w:val="ListParagraph"/>
        <w:widowControl w:val="0"/>
        <w:numPr>
          <w:ilvl w:val="0"/>
          <w:numId w:val="6"/>
        </w:numPr>
        <w:tabs>
          <w:tab w:val="left" w:pos="525"/>
        </w:tabs>
        <w:autoSpaceDE w:val="0"/>
        <w:autoSpaceDN w:val="0"/>
        <w:spacing w:after="0" w:line="223" w:lineRule="auto"/>
        <w:ind w:right="1017" w:firstLine="169"/>
        <w:contextualSpacing w:val="0"/>
        <w:jc w:val="both"/>
        <w:rPr>
          <w:lang w:val="ru-RU"/>
        </w:rPr>
      </w:pPr>
      <w:r w:rsidRPr="00EF21C0">
        <w:rPr>
          <w:lang w:val="ru-RU"/>
        </w:rPr>
        <w:t xml:space="preserve">у науково-освітній сфері: розвиток </w:t>
      </w:r>
      <w:r w:rsidRPr="00EF21C0">
        <w:rPr>
          <w:spacing w:val="-4"/>
          <w:lang w:val="ru-RU"/>
        </w:rPr>
        <w:t xml:space="preserve">наукових </w:t>
      </w:r>
      <w:r w:rsidRPr="00EF21C0">
        <w:rPr>
          <w:lang w:val="ru-RU"/>
        </w:rPr>
        <w:t xml:space="preserve">досліджень еколого-туристичної діяльності, </w:t>
      </w:r>
      <w:r w:rsidRPr="00EF21C0">
        <w:rPr>
          <w:spacing w:val="-4"/>
          <w:lang w:val="ru-RU"/>
        </w:rPr>
        <w:t xml:space="preserve">ство- </w:t>
      </w:r>
      <w:r w:rsidRPr="00EF21C0">
        <w:rPr>
          <w:lang w:val="ru-RU"/>
        </w:rPr>
        <w:t>рення інформаційно-аналітичної бази та забезпе- чення підготовки професійних кадрів для</w:t>
      </w:r>
      <w:r w:rsidRPr="00EF21C0">
        <w:rPr>
          <w:spacing w:val="-24"/>
          <w:lang w:val="ru-RU"/>
        </w:rPr>
        <w:t xml:space="preserve"> </w:t>
      </w:r>
      <w:r w:rsidRPr="00EF21C0">
        <w:rPr>
          <w:lang w:val="ru-RU"/>
        </w:rPr>
        <w:t xml:space="preserve">екологіч- ного </w:t>
      </w:r>
      <w:r w:rsidRPr="00EF21C0">
        <w:rPr>
          <w:spacing w:val="-4"/>
          <w:lang w:val="ru-RU"/>
        </w:rPr>
        <w:t>туризму.</w:t>
      </w:r>
    </w:p>
    <w:p w:rsidR="00333380" w:rsidRDefault="00333380" w:rsidP="00EF21C0">
      <w:pPr>
        <w:pStyle w:val="BodyText"/>
        <w:spacing w:before="55" w:line="223" w:lineRule="auto"/>
        <w:ind w:left="127" w:right="1017" w:firstLine="283"/>
      </w:pPr>
      <w:r>
        <w:rPr>
          <w:b/>
          <w:spacing w:val="-3"/>
        </w:rPr>
        <w:t xml:space="preserve">Результати </w:t>
      </w:r>
      <w:r>
        <w:rPr>
          <w:b/>
        </w:rPr>
        <w:t xml:space="preserve">досліджень. </w:t>
      </w:r>
      <w:r>
        <w:rPr>
          <w:spacing w:val="-3"/>
        </w:rPr>
        <w:t>Враховуючи</w:t>
      </w:r>
      <w:r>
        <w:rPr>
          <w:spacing w:val="-32"/>
        </w:rPr>
        <w:t xml:space="preserve"> </w:t>
      </w:r>
      <w:r>
        <w:t xml:space="preserve">природно- ресурсний потенціал, пам’ятки історії, </w:t>
      </w:r>
      <w:r>
        <w:rPr>
          <w:spacing w:val="-4"/>
        </w:rPr>
        <w:t xml:space="preserve">культури </w:t>
      </w:r>
      <w:r>
        <w:t>та архітектури</w:t>
      </w:r>
      <w:r>
        <w:rPr>
          <w:spacing w:val="-14"/>
        </w:rPr>
        <w:t xml:space="preserve"> </w:t>
      </w:r>
      <w:r>
        <w:t>прикордонних</w:t>
      </w:r>
      <w:r>
        <w:rPr>
          <w:spacing w:val="-14"/>
        </w:rPr>
        <w:t xml:space="preserve"> </w:t>
      </w:r>
      <w:r>
        <w:t>регіонів</w:t>
      </w:r>
      <w:r>
        <w:rPr>
          <w:spacing w:val="-14"/>
        </w:rPr>
        <w:t xml:space="preserve"> </w:t>
      </w:r>
      <w:r>
        <w:rPr>
          <w:spacing w:val="-3"/>
        </w:rPr>
        <w:t>України</w:t>
      </w:r>
      <w:r>
        <w:rPr>
          <w:spacing w:val="-14"/>
        </w:rPr>
        <w:t xml:space="preserve"> </w:t>
      </w:r>
      <w:r>
        <w:t>та</w:t>
      </w:r>
      <w:r>
        <w:rPr>
          <w:spacing w:val="-14"/>
        </w:rPr>
        <w:t xml:space="preserve"> </w:t>
      </w:r>
      <w:r>
        <w:t>її</w:t>
      </w:r>
      <w:r>
        <w:rPr>
          <w:spacing w:val="-14"/>
        </w:rPr>
        <w:t xml:space="preserve"> </w:t>
      </w:r>
      <w:r>
        <w:t xml:space="preserve">су- сідніх держав ЄС, а </w:t>
      </w:r>
      <w:r>
        <w:rPr>
          <w:spacing w:val="-4"/>
        </w:rPr>
        <w:t xml:space="preserve">також </w:t>
      </w:r>
      <w:r>
        <w:t xml:space="preserve">вимоги щодо реалізації концепції сталого економічного </w:t>
      </w:r>
      <w:r>
        <w:rPr>
          <w:spacing w:val="-3"/>
        </w:rPr>
        <w:t xml:space="preserve">розвитку, </w:t>
      </w:r>
      <w:r>
        <w:t>найпер- спективнішим</w:t>
      </w:r>
      <w:r>
        <w:rPr>
          <w:spacing w:val="-7"/>
        </w:rPr>
        <w:t xml:space="preserve"> </w:t>
      </w:r>
      <w:r>
        <w:t>видом</w:t>
      </w:r>
      <w:r>
        <w:rPr>
          <w:spacing w:val="-6"/>
        </w:rPr>
        <w:t xml:space="preserve"> </w:t>
      </w:r>
      <w:r>
        <w:t>туризму</w:t>
      </w:r>
      <w:r>
        <w:rPr>
          <w:spacing w:val="-5"/>
        </w:rPr>
        <w:t xml:space="preserve"> </w:t>
      </w:r>
      <w:r>
        <w:t>в</w:t>
      </w:r>
      <w:r>
        <w:rPr>
          <w:spacing w:val="-7"/>
        </w:rPr>
        <w:t xml:space="preserve"> </w:t>
      </w:r>
      <w:r>
        <w:t>цих</w:t>
      </w:r>
      <w:r>
        <w:rPr>
          <w:spacing w:val="-6"/>
        </w:rPr>
        <w:t xml:space="preserve"> </w:t>
      </w:r>
      <w:r>
        <w:t>регіонах</w:t>
      </w:r>
      <w:r>
        <w:rPr>
          <w:spacing w:val="-7"/>
        </w:rPr>
        <w:t xml:space="preserve"> </w:t>
      </w:r>
      <w:r>
        <w:t>є</w:t>
      </w:r>
      <w:r>
        <w:rPr>
          <w:spacing w:val="-6"/>
        </w:rPr>
        <w:t xml:space="preserve"> </w:t>
      </w:r>
      <w:r>
        <w:t xml:space="preserve">саме екологічний туризм. Останній спрямований, по- перше, на збільшення потоку туристів, по-друге – на </w:t>
      </w:r>
      <w:r>
        <w:rPr>
          <w:spacing w:val="-4"/>
        </w:rPr>
        <w:t xml:space="preserve">розбудову </w:t>
      </w:r>
      <w:r>
        <w:t xml:space="preserve">інфраструктури для </w:t>
      </w:r>
      <w:r>
        <w:rPr>
          <w:spacing w:val="-3"/>
        </w:rPr>
        <w:t xml:space="preserve">екологічно </w:t>
      </w:r>
      <w:r>
        <w:t>орієн- тованих видів</w:t>
      </w:r>
      <w:r>
        <w:rPr>
          <w:spacing w:val="-2"/>
        </w:rPr>
        <w:t xml:space="preserve"> </w:t>
      </w:r>
      <w:r>
        <w:rPr>
          <w:spacing w:val="-4"/>
        </w:rPr>
        <w:t>туризму.</w:t>
      </w:r>
    </w:p>
    <w:p w:rsidR="00333380" w:rsidRDefault="00333380" w:rsidP="00EF21C0">
      <w:pPr>
        <w:pStyle w:val="BodyText"/>
        <w:spacing w:line="223" w:lineRule="auto"/>
        <w:ind w:left="127" w:right="1016" w:firstLine="283"/>
      </w:pPr>
      <w:r>
        <w:t xml:space="preserve">Для розвитку екологічного туризму на </w:t>
      </w:r>
      <w:r>
        <w:rPr>
          <w:spacing w:val="-3"/>
        </w:rPr>
        <w:t xml:space="preserve">прикор- </w:t>
      </w:r>
      <w:r>
        <w:t xml:space="preserve">донних територіях </w:t>
      </w:r>
      <w:r>
        <w:rPr>
          <w:spacing w:val="-3"/>
        </w:rPr>
        <w:t xml:space="preserve">України </w:t>
      </w:r>
      <w:r>
        <w:t xml:space="preserve">і країн ЄС вирішальне значення мають природно-рекреаційні ресурси, </w:t>
      </w:r>
      <w:r>
        <w:rPr>
          <w:spacing w:val="-3"/>
        </w:rPr>
        <w:t xml:space="preserve">історико-культурна </w:t>
      </w:r>
      <w:r>
        <w:t xml:space="preserve">спадщина та якість і доступ- ність туристичної інфраструктури. Прикордонні території </w:t>
      </w:r>
      <w:r>
        <w:rPr>
          <w:spacing w:val="-3"/>
        </w:rPr>
        <w:t xml:space="preserve">України </w:t>
      </w:r>
      <w:r>
        <w:t xml:space="preserve">характеризуються </w:t>
      </w:r>
      <w:r>
        <w:rPr>
          <w:spacing w:val="-3"/>
        </w:rPr>
        <w:t xml:space="preserve">високою </w:t>
      </w:r>
      <w:r>
        <w:rPr>
          <w:spacing w:val="-4"/>
        </w:rPr>
        <w:t xml:space="preserve">ко- </w:t>
      </w:r>
      <w:r>
        <w:t xml:space="preserve">мунікацією у сфері європейської інтеграції. Че-  рез прикордонну територію </w:t>
      </w:r>
      <w:r>
        <w:rPr>
          <w:spacing w:val="-3"/>
        </w:rPr>
        <w:t xml:space="preserve">України </w:t>
      </w:r>
      <w:r>
        <w:t xml:space="preserve">і країн ЄС </w:t>
      </w:r>
      <w:r>
        <w:rPr>
          <w:spacing w:val="-3"/>
        </w:rPr>
        <w:t xml:space="preserve">проходять </w:t>
      </w:r>
      <w:r>
        <w:t xml:space="preserve">автомобільні дороги та залізниці.  На цій території функціонує низка музеїв, театрів і кінотеатрів, туристичні бюро, центри туристичної інформації, ботанічні та зоологічні об’єкти тощо. В останні роки у прикордонних областях </w:t>
      </w:r>
      <w:r>
        <w:rPr>
          <w:spacing w:val="-3"/>
        </w:rPr>
        <w:t xml:space="preserve">України  </w:t>
      </w:r>
      <w:r>
        <w:t xml:space="preserve">і країн ЄС кількість місць для ночівлі та прожи- вання туристів поступово збільшується. </w:t>
      </w:r>
      <w:r>
        <w:rPr>
          <w:spacing w:val="-4"/>
        </w:rPr>
        <w:t xml:space="preserve">Сьогодні </w:t>
      </w:r>
      <w:r>
        <w:t xml:space="preserve">існують значні відмінності у взаємовідвідуванні туристів прикордонних територій між </w:t>
      </w:r>
      <w:r>
        <w:rPr>
          <w:spacing w:val="-3"/>
        </w:rPr>
        <w:t xml:space="preserve">Україною </w:t>
      </w:r>
      <w:r>
        <w:t xml:space="preserve">і країнами ЄС. Вважаємо, що основними причина- ми цих явищ є відмінності у рівнях економічно-   </w:t>
      </w:r>
      <w:r>
        <w:rPr>
          <w:spacing w:val="-3"/>
        </w:rPr>
        <w:t xml:space="preserve">го </w:t>
      </w:r>
      <w:r>
        <w:t xml:space="preserve">розвитку та заробітної платні в країнах ЄС та </w:t>
      </w:r>
      <w:r>
        <w:rPr>
          <w:spacing w:val="-3"/>
        </w:rPr>
        <w:t>України.</w:t>
      </w:r>
    </w:p>
    <w:p w:rsidR="00333380" w:rsidRPr="00EF21C0" w:rsidRDefault="00333380" w:rsidP="00EF21C0">
      <w:pPr>
        <w:spacing w:line="223" w:lineRule="auto"/>
        <w:rPr>
          <w:lang w:val="uk-UA"/>
        </w:rPr>
        <w:sectPr w:rsidR="00333380" w:rsidRPr="00EF21C0">
          <w:pgSz w:w="11910" w:h="16840"/>
          <w:pgMar w:top="1060" w:right="0" w:bottom="980" w:left="780" w:header="801" w:footer="798" w:gutter="0"/>
          <w:cols w:num="2" w:space="720" w:equalWidth="0">
            <w:col w:w="4988" w:space="171"/>
            <w:col w:w="5971"/>
          </w:cols>
        </w:sectPr>
      </w:pPr>
    </w:p>
    <w:p w:rsidR="00333380" w:rsidRDefault="00333380" w:rsidP="00EF21C0">
      <w:pPr>
        <w:pStyle w:val="BodyText"/>
        <w:spacing w:before="199" w:line="220" w:lineRule="auto"/>
        <w:ind w:left="240" w:right="38" w:firstLine="283"/>
      </w:pPr>
      <w:r>
        <w:t xml:space="preserve">Розвиток екологічного туризму в прикордонних регіонах ґрунтується на таких концептуальних по- ложеннях: мінімізація негативного </w:t>
      </w:r>
      <w:r>
        <w:rPr>
          <w:spacing w:val="-2"/>
        </w:rPr>
        <w:t>впливу</w:t>
      </w:r>
      <w:r>
        <w:rPr>
          <w:spacing w:val="-26"/>
        </w:rPr>
        <w:t xml:space="preserve"> </w:t>
      </w:r>
      <w:r>
        <w:t>туристів на</w:t>
      </w:r>
      <w:r>
        <w:rPr>
          <w:spacing w:val="-9"/>
        </w:rPr>
        <w:t xml:space="preserve"> </w:t>
      </w:r>
      <w:r>
        <w:t>довкілля;</w:t>
      </w:r>
      <w:r>
        <w:rPr>
          <w:spacing w:val="-9"/>
        </w:rPr>
        <w:t xml:space="preserve"> </w:t>
      </w:r>
      <w:r>
        <w:t>гармонійне</w:t>
      </w:r>
      <w:r>
        <w:rPr>
          <w:spacing w:val="-9"/>
        </w:rPr>
        <w:t xml:space="preserve"> </w:t>
      </w:r>
      <w:r>
        <w:t>поєднання</w:t>
      </w:r>
      <w:r>
        <w:rPr>
          <w:spacing w:val="-9"/>
        </w:rPr>
        <w:t xml:space="preserve"> </w:t>
      </w:r>
      <w:r>
        <w:t>людини,</w:t>
      </w:r>
      <w:r>
        <w:rPr>
          <w:spacing w:val="-9"/>
        </w:rPr>
        <w:t xml:space="preserve"> </w:t>
      </w:r>
      <w:r>
        <w:t xml:space="preserve">приро- ди та інфраструктури; відвідування рекреаційних ресурсів; освоєння природного різноманіття і </w:t>
      </w:r>
      <w:r>
        <w:rPr>
          <w:spacing w:val="-3"/>
        </w:rPr>
        <w:t xml:space="preserve">люд- ського </w:t>
      </w:r>
      <w:r>
        <w:t>потенціалу прикордонної території;</w:t>
      </w:r>
      <w:r>
        <w:rPr>
          <w:spacing w:val="-39"/>
        </w:rPr>
        <w:t xml:space="preserve"> </w:t>
      </w:r>
      <w:r>
        <w:t>гарантія збереження природних і культурно-історичних ту- ристичних ресурсів</w:t>
      </w:r>
      <w:r>
        <w:rPr>
          <w:spacing w:val="-1"/>
        </w:rPr>
        <w:t xml:space="preserve"> </w:t>
      </w:r>
      <w:r>
        <w:t>тощо.</w:t>
      </w:r>
    </w:p>
    <w:p w:rsidR="00333380" w:rsidRDefault="00333380" w:rsidP="00EF21C0">
      <w:pPr>
        <w:pStyle w:val="BodyText"/>
        <w:spacing w:line="220" w:lineRule="auto"/>
        <w:ind w:left="240" w:right="38" w:firstLine="283"/>
      </w:pPr>
      <w:r>
        <w:t>Екологічний</w:t>
      </w:r>
      <w:r>
        <w:rPr>
          <w:spacing w:val="-22"/>
        </w:rPr>
        <w:t xml:space="preserve"> </w:t>
      </w:r>
      <w:r>
        <w:t>туризм</w:t>
      </w:r>
      <w:r>
        <w:rPr>
          <w:spacing w:val="-21"/>
        </w:rPr>
        <w:t xml:space="preserve"> </w:t>
      </w:r>
      <w:r>
        <w:t>дає</w:t>
      </w:r>
      <w:r>
        <w:rPr>
          <w:spacing w:val="-22"/>
        </w:rPr>
        <w:t xml:space="preserve"> </w:t>
      </w:r>
      <w:r>
        <w:t>змогу</w:t>
      </w:r>
      <w:r>
        <w:rPr>
          <w:spacing w:val="-21"/>
        </w:rPr>
        <w:t xml:space="preserve"> </w:t>
      </w:r>
      <w:r>
        <w:t>розв’язати</w:t>
      </w:r>
      <w:r>
        <w:rPr>
          <w:spacing w:val="-22"/>
        </w:rPr>
        <w:t xml:space="preserve"> </w:t>
      </w:r>
      <w:r>
        <w:t>чимало існуючих</w:t>
      </w:r>
      <w:r>
        <w:rPr>
          <w:spacing w:val="-21"/>
        </w:rPr>
        <w:t xml:space="preserve"> </w:t>
      </w:r>
      <w:r>
        <w:t>соціально-економічних</w:t>
      </w:r>
      <w:r>
        <w:rPr>
          <w:spacing w:val="-20"/>
        </w:rPr>
        <w:t xml:space="preserve"> </w:t>
      </w:r>
      <w:r>
        <w:t>та</w:t>
      </w:r>
      <w:r>
        <w:rPr>
          <w:spacing w:val="-20"/>
        </w:rPr>
        <w:t xml:space="preserve"> </w:t>
      </w:r>
      <w:r>
        <w:t>правових</w:t>
      </w:r>
      <w:r>
        <w:rPr>
          <w:spacing w:val="-21"/>
        </w:rPr>
        <w:t xml:space="preserve"> </w:t>
      </w:r>
      <w:r>
        <w:t xml:space="preserve">проб- лем на прикордонному рівні </w:t>
      </w:r>
      <w:r>
        <w:rPr>
          <w:spacing w:val="-3"/>
        </w:rPr>
        <w:t xml:space="preserve">України </w:t>
      </w:r>
      <w:r>
        <w:t xml:space="preserve">та держав- сусідів ЄС, зокрема, стимулювання реалізації ста- лого економічного розвитку; посилення конкурен- тоспроможності туристично-рекреаційних послуг як однієї з найбільш перспективних галузей для працевлаштування, що сприяє підвищенню зайня- тості населення, а </w:t>
      </w:r>
      <w:r>
        <w:rPr>
          <w:spacing w:val="-4"/>
        </w:rPr>
        <w:t xml:space="preserve">також </w:t>
      </w:r>
      <w:r>
        <w:t xml:space="preserve">усуненню соціо-еколого- економічної напруженості у </w:t>
      </w:r>
      <w:r>
        <w:rPr>
          <w:spacing w:val="-3"/>
        </w:rPr>
        <w:t xml:space="preserve">прилеглих </w:t>
      </w:r>
      <w:r>
        <w:t xml:space="preserve">до </w:t>
      </w:r>
      <w:r>
        <w:rPr>
          <w:spacing w:val="-3"/>
        </w:rPr>
        <w:t xml:space="preserve">кордону </w:t>
      </w:r>
      <w:r>
        <w:t xml:space="preserve">областях; уникнення негативних наслідків масово- </w:t>
      </w:r>
      <w:r>
        <w:rPr>
          <w:spacing w:val="-3"/>
        </w:rPr>
        <w:t xml:space="preserve">го </w:t>
      </w:r>
      <w:r>
        <w:t xml:space="preserve">туризму в прикордонних регіонах завдяки раці- ональному використанню природних і </w:t>
      </w:r>
      <w:r>
        <w:rPr>
          <w:spacing w:val="-3"/>
        </w:rPr>
        <w:t xml:space="preserve">культурно- </w:t>
      </w:r>
      <w:r>
        <w:t>історичних туристичних ресурсів; вдосконалення транскордонної</w:t>
      </w:r>
      <w:r>
        <w:rPr>
          <w:spacing w:val="-11"/>
        </w:rPr>
        <w:t xml:space="preserve"> </w:t>
      </w:r>
      <w:r>
        <w:t>організації</w:t>
      </w:r>
      <w:r>
        <w:rPr>
          <w:spacing w:val="-10"/>
        </w:rPr>
        <w:t xml:space="preserve"> </w:t>
      </w:r>
      <w:r>
        <w:t>у</w:t>
      </w:r>
      <w:r>
        <w:rPr>
          <w:spacing w:val="-10"/>
        </w:rPr>
        <w:t xml:space="preserve"> </w:t>
      </w:r>
      <w:r>
        <w:t>виробничій</w:t>
      </w:r>
      <w:r>
        <w:rPr>
          <w:spacing w:val="-11"/>
        </w:rPr>
        <w:t xml:space="preserve"> </w:t>
      </w:r>
      <w:r>
        <w:t>і</w:t>
      </w:r>
      <w:r>
        <w:rPr>
          <w:spacing w:val="-10"/>
        </w:rPr>
        <w:t xml:space="preserve"> </w:t>
      </w:r>
      <w:r>
        <w:t>невироб- ничій сферах та</w:t>
      </w:r>
      <w:r>
        <w:rPr>
          <w:spacing w:val="-1"/>
        </w:rPr>
        <w:t xml:space="preserve"> </w:t>
      </w:r>
      <w:r>
        <w:t>ін.</w:t>
      </w:r>
    </w:p>
    <w:p w:rsidR="00333380" w:rsidRDefault="00333380" w:rsidP="00EF21C0">
      <w:pPr>
        <w:pStyle w:val="BodyText"/>
        <w:spacing w:line="220" w:lineRule="auto"/>
        <w:ind w:left="240" w:right="38" w:firstLine="283"/>
      </w:pPr>
      <w:r>
        <w:t xml:space="preserve">Екологічний туризм у </w:t>
      </w:r>
      <w:r>
        <w:rPr>
          <w:spacing w:val="-3"/>
        </w:rPr>
        <w:t xml:space="preserve">прилеглих </w:t>
      </w:r>
      <w:r>
        <w:t xml:space="preserve">до </w:t>
      </w:r>
      <w:r>
        <w:rPr>
          <w:spacing w:val="-3"/>
        </w:rPr>
        <w:t xml:space="preserve">кордону </w:t>
      </w:r>
      <w:r>
        <w:t xml:space="preserve">об- ластях </w:t>
      </w:r>
      <w:r>
        <w:rPr>
          <w:spacing w:val="-3"/>
        </w:rPr>
        <w:t xml:space="preserve">України </w:t>
      </w:r>
      <w:r>
        <w:t xml:space="preserve">та країн ЄС є одним із найбільш перспективних сфер для забезпечення робочих місць у цьому регіоні з урахуванням чинника де- централізації управління та самостійності терито- ріальних громад. У ринкових відносинах </w:t>
      </w:r>
      <w:r>
        <w:rPr>
          <w:spacing w:val="-3"/>
        </w:rPr>
        <w:t xml:space="preserve">України </w:t>
      </w:r>
      <w:r>
        <w:t>розвиток</w:t>
      </w:r>
      <w:r>
        <w:rPr>
          <w:spacing w:val="-17"/>
        </w:rPr>
        <w:t xml:space="preserve"> </w:t>
      </w:r>
      <w:r>
        <w:t>екологічного</w:t>
      </w:r>
      <w:r>
        <w:rPr>
          <w:spacing w:val="-16"/>
        </w:rPr>
        <w:t xml:space="preserve"> </w:t>
      </w:r>
      <w:r>
        <w:t>туризму</w:t>
      </w:r>
      <w:r>
        <w:rPr>
          <w:spacing w:val="-17"/>
        </w:rPr>
        <w:t xml:space="preserve"> </w:t>
      </w:r>
      <w:r>
        <w:t>вважається</w:t>
      </w:r>
      <w:r>
        <w:rPr>
          <w:spacing w:val="-16"/>
        </w:rPr>
        <w:t xml:space="preserve"> </w:t>
      </w:r>
      <w:r>
        <w:t>одним</w:t>
      </w:r>
      <w:r>
        <w:rPr>
          <w:spacing w:val="-17"/>
        </w:rPr>
        <w:t xml:space="preserve"> </w:t>
      </w:r>
      <w:r>
        <w:rPr>
          <w:spacing w:val="-6"/>
        </w:rPr>
        <w:t xml:space="preserve">із </w:t>
      </w:r>
      <w:r>
        <w:t>найновіших,</w:t>
      </w:r>
      <w:r>
        <w:rPr>
          <w:spacing w:val="-12"/>
        </w:rPr>
        <w:t xml:space="preserve"> </w:t>
      </w:r>
      <w:r>
        <w:rPr>
          <w:spacing w:val="-4"/>
        </w:rPr>
        <w:t>хоча</w:t>
      </w:r>
      <w:r>
        <w:rPr>
          <w:spacing w:val="-12"/>
        </w:rPr>
        <w:t xml:space="preserve"> </w:t>
      </w:r>
      <w:r>
        <w:t>виникнення</w:t>
      </w:r>
      <w:r>
        <w:rPr>
          <w:spacing w:val="-11"/>
        </w:rPr>
        <w:t xml:space="preserve"> </w:t>
      </w:r>
      <w:r>
        <w:t>та</w:t>
      </w:r>
      <w:r>
        <w:rPr>
          <w:spacing w:val="-12"/>
        </w:rPr>
        <w:t xml:space="preserve"> </w:t>
      </w:r>
      <w:r>
        <w:t>формування</w:t>
      </w:r>
      <w:r>
        <w:rPr>
          <w:spacing w:val="-11"/>
        </w:rPr>
        <w:t xml:space="preserve"> </w:t>
      </w:r>
      <w:r>
        <w:t>цього напрямку у туризмі розпочалося ще в 70-80-х рр. ХХ</w:t>
      </w:r>
      <w:r>
        <w:rPr>
          <w:spacing w:val="-2"/>
        </w:rPr>
        <w:t xml:space="preserve"> </w:t>
      </w:r>
      <w:r>
        <w:t>сторіччя.</w:t>
      </w:r>
    </w:p>
    <w:p w:rsidR="00333380" w:rsidRDefault="00333380" w:rsidP="00EF21C0">
      <w:pPr>
        <w:pStyle w:val="BodyText"/>
        <w:spacing w:line="220" w:lineRule="auto"/>
        <w:ind w:left="240" w:right="38" w:firstLine="283"/>
      </w:pPr>
      <w:r>
        <w:t>Сьогодні</w:t>
      </w:r>
      <w:r>
        <w:rPr>
          <w:spacing w:val="-10"/>
        </w:rPr>
        <w:t xml:space="preserve"> </w:t>
      </w:r>
      <w:r>
        <w:t>трапляються</w:t>
      </w:r>
      <w:r>
        <w:rPr>
          <w:spacing w:val="-10"/>
        </w:rPr>
        <w:t xml:space="preserve"> </w:t>
      </w:r>
      <w:r>
        <w:t>різні</w:t>
      </w:r>
      <w:r>
        <w:rPr>
          <w:spacing w:val="-9"/>
        </w:rPr>
        <w:t xml:space="preserve"> </w:t>
      </w:r>
      <w:r>
        <w:rPr>
          <w:spacing w:val="-3"/>
        </w:rPr>
        <w:t>підходи</w:t>
      </w:r>
      <w:r>
        <w:rPr>
          <w:spacing w:val="-10"/>
        </w:rPr>
        <w:t xml:space="preserve"> </w:t>
      </w:r>
      <w:r>
        <w:t>щодо</w:t>
      </w:r>
      <w:r>
        <w:rPr>
          <w:spacing w:val="-9"/>
        </w:rPr>
        <w:t xml:space="preserve"> </w:t>
      </w:r>
      <w:r>
        <w:t xml:space="preserve">визна- чення поняття «екологічний туризм», серед яких розрізняють: а) життєздатний туризм, чутливий  до навколишнього середовища, що передбачає ви- вчення природного і </w:t>
      </w:r>
      <w:r>
        <w:rPr>
          <w:spacing w:val="-3"/>
        </w:rPr>
        <w:t xml:space="preserve">культурного </w:t>
      </w:r>
      <w:r>
        <w:t xml:space="preserve">навколишнього середовища і має на меті покращення стану цьо-  </w:t>
      </w:r>
      <w:r>
        <w:rPr>
          <w:spacing w:val="-3"/>
        </w:rPr>
        <w:t xml:space="preserve">го </w:t>
      </w:r>
      <w:r>
        <w:t xml:space="preserve">середовища (Golovach, 2010); б) відповідальна подорож в природні території, яка сприяє </w:t>
      </w:r>
      <w:r>
        <w:rPr>
          <w:spacing w:val="-3"/>
        </w:rPr>
        <w:t xml:space="preserve">охороні </w:t>
      </w:r>
      <w:r>
        <w:t xml:space="preserve">природи і покращує добробут місцевого населення (Novytska, 2013); в) </w:t>
      </w:r>
      <w:r>
        <w:rPr>
          <w:spacing w:val="-3"/>
        </w:rPr>
        <w:t xml:space="preserve">екологічно </w:t>
      </w:r>
      <w:r>
        <w:t xml:space="preserve">відповідальні подо- рожі та відвідування відносно непорушених при- родних територій з метою вивчення, милування </w:t>
      </w:r>
      <w:r>
        <w:rPr>
          <w:spacing w:val="-11"/>
        </w:rPr>
        <w:t xml:space="preserve">і </w:t>
      </w:r>
      <w:r>
        <w:t xml:space="preserve">дослідження природи та </w:t>
      </w:r>
      <w:r>
        <w:rPr>
          <w:spacing w:val="-3"/>
        </w:rPr>
        <w:t xml:space="preserve">культурних </w:t>
      </w:r>
      <w:r>
        <w:t>пам’яток, які сприяють збереженню навколишнього</w:t>
      </w:r>
      <w:r>
        <w:rPr>
          <w:spacing w:val="-41"/>
        </w:rPr>
        <w:t xml:space="preserve"> </w:t>
      </w:r>
      <w:r>
        <w:t xml:space="preserve">середовища, наносять мінімальну </w:t>
      </w:r>
      <w:r>
        <w:rPr>
          <w:spacing w:val="-4"/>
        </w:rPr>
        <w:t xml:space="preserve">шкоду </w:t>
      </w:r>
      <w:r>
        <w:t xml:space="preserve">природі і створюють соціально-економічні </w:t>
      </w:r>
      <w:r>
        <w:rPr>
          <w:spacing w:val="-3"/>
        </w:rPr>
        <w:t xml:space="preserve">вигоди </w:t>
      </w:r>
      <w:r>
        <w:t>місцевому населенню (Novytska, 2013).</w:t>
      </w:r>
    </w:p>
    <w:p w:rsidR="00333380" w:rsidRDefault="00333380" w:rsidP="00EF21C0">
      <w:pPr>
        <w:pStyle w:val="BodyText"/>
        <w:spacing w:line="210" w:lineRule="exact"/>
        <w:ind w:left="523"/>
      </w:pPr>
      <w:r>
        <w:t xml:space="preserve">На  нашу  </w:t>
      </w:r>
      <w:r>
        <w:rPr>
          <w:spacing w:val="-5"/>
        </w:rPr>
        <w:t xml:space="preserve">думку,   </w:t>
      </w:r>
      <w:r>
        <w:t xml:space="preserve">перелічені  вище </w:t>
      </w:r>
      <w:r>
        <w:rPr>
          <w:spacing w:val="28"/>
        </w:rPr>
        <w:t xml:space="preserve"> </w:t>
      </w:r>
      <w:r>
        <w:t>визначення</w:t>
      </w:r>
    </w:p>
    <w:p w:rsidR="00333380" w:rsidRDefault="00333380" w:rsidP="00EF21C0">
      <w:pPr>
        <w:pStyle w:val="BodyText"/>
        <w:spacing w:line="220" w:lineRule="auto"/>
        <w:ind w:left="240" w:right="38"/>
      </w:pPr>
      <w:r>
        <w:t xml:space="preserve">екологічного туризму є неповними та застарілими, </w:t>
      </w:r>
      <w:r>
        <w:rPr>
          <w:spacing w:val="-4"/>
        </w:rPr>
        <w:t xml:space="preserve">хоча </w:t>
      </w:r>
      <w:r>
        <w:t xml:space="preserve">загалом несуть і передають його </w:t>
      </w:r>
      <w:r>
        <w:rPr>
          <w:spacing w:val="-4"/>
        </w:rPr>
        <w:t xml:space="preserve">зміст. </w:t>
      </w:r>
      <w:r>
        <w:t xml:space="preserve">Вра- </w:t>
      </w:r>
      <w:r>
        <w:rPr>
          <w:spacing w:val="-4"/>
        </w:rPr>
        <w:t xml:space="preserve">ховуючи </w:t>
      </w:r>
      <w:r>
        <w:t xml:space="preserve">сучасний стан розвитку туристичної </w:t>
      </w:r>
      <w:r>
        <w:rPr>
          <w:spacing w:val="-4"/>
        </w:rPr>
        <w:t xml:space="preserve">ін- </w:t>
      </w:r>
      <w:r>
        <w:t xml:space="preserve">дустрії, а </w:t>
      </w:r>
      <w:r>
        <w:rPr>
          <w:spacing w:val="-4"/>
        </w:rPr>
        <w:t xml:space="preserve">також </w:t>
      </w:r>
      <w:r>
        <w:t xml:space="preserve">стан навколишнього природного середовища і стратегію сталого </w:t>
      </w:r>
      <w:r>
        <w:rPr>
          <w:spacing w:val="-3"/>
        </w:rPr>
        <w:t xml:space="preserve">розвитку, </w:t>
      </w:r>
      <w:r>
        <w:t xml:space="preserve">доціль- но </w:t>
      </w:r>
      <w:r>
        <w:rPr>
          <w:spacing w:val="-5"/>
        </w:rPr>
        <w:t xml:space="preserve">було </w:t>
      </w:r>
      <w:r>
        <w:t xml:space="preserve">б </w:t>
      </w:r>
      <w:r>
        <w:rPr>
          <w:spacing w:val="-3"/>
        </w:rPr>
        <w:t xml:space="preserve">подати </w:t>
      </w:r>
      <w:r>
        <w:t xml:space="preserve">таке визначення: «Екологічний туризм – один із видів </w:t>
      </w:r>
      <w:r>
        <w:rPr>
          <w:spacing w:val="-4"/>
        </w:rPr>
        <w:t xml:space="preserve">туризму, </w:t>
      </w:r>
      <w:r>
        <w:t xml:space="preserve">що базується на екологічній   компетентності   туриста,  </w:t>
      </w:r>
      <w:r>
        <w:rPr>
          <w:spacing w:val="46"/>
        </w:rPr>
        <w:t xml:space="preserve"> </w:t>
      </w:r>
      <w:r>
        <w:t>основною</w:t>
      </w:r>
    </w:p>
    <w:p w:rsidR="00333380" w:rsidRDefault="00333380" w:rsidP="00EF21C0">
      <w:pPr>
        <w:pStyle w:val="BodyText"/>
        <w:spacing w:before="199" w:line="220" w:lineRule="auto"/>
        <w:ind w:left="240" w:right="905"/>
      </w:pPr>
      <w:r>
        <w:br w:type="column"/>
        <w:t>метою якого є раціональне використання природ- них ресурсів та збереження навколишнього при- родного середовища відповідно до концепції ста- лого розвитку.</w:t>
      </w:r>
    </w:p>
    <w:p w:rsidR="00333380" w:rsidRDefault="00333380" w:rsidP="00EF21C0">
      <w:pPr>
        <w:pStyle w:val="BodyText"/>
        <w:spacing w:line="220" w:lineRule="auto"/>
        <w:ind w:left="240" w:right="903" w:firstLine="283"/>
      </w:pPr>
      <w:r>
        <w:rPr>
          <w:i/>
        </w:rPr>
        <w:t xml:space="preserve">На Всесвітньому саміті </w:t>
      </w:r>
      <w:r>
        <w:t xml:space="preserve">з </w:t>
      </w:r>
      <w:r>
        <w:rPr>
          <w:i/>
        </w:rPr>
        <w:t>екологічного туриз- му</w:t>
      </w:r>
      <w:r>
        <w:t xml:space="preserve">, який відбувся 19-22 травня 2002 р. у м. Квебек (Канада), </w:t>
      </w:r>
      <w:r>
        <w:rPr>
          <w:spacing w:val="-5"/>
        </w:rPr>
        <w:t xml:space="preserve">була </w:t>
      </w:r>
      <w:r>
        <w:t xml:space="preserve">прийнята декларація, в якій подано рекомендації щодо розвитку цього виду туризму   у різних країнах </w:t>
      </w:r>
      <w:r>
        <w:rPr>
          <w:spacing w:val="-5"/>
        </w:rPr>
        <w:t xml:space="preserve">світу. </w:t>
      </w:r>
      <w:r>
        <w:t xml:space="preserve">У Квебекській декларації з </w:t>
      </w:r>
      <w:r>
        <w:rPr>
          <w:i/>
        </w:rPr>
        <w:t xml:space="preserve">екологічного </w:t>
      </w:r>
      <w:r>
        <w:rPr>
          <w:i/>
          <w:spacing w:val="-3"/>
        </w:rPr>
        <w:t xml:space="preserve">туризму </w:t>
      </w:r>
      <w:r>
        <w:t xml:space="preserve">запропоноване поняття, яке стосується тільки видів </w:t>
      </w:r>
      <w:r>
        <w:rPr>
          <w:spacing w:val="-4"/>
        </w:rPr>
        <w:t xml:space="preserve">туризму, </w:t>
      </w:r>
      <w:r>
        <w:t>спрямованих на захист навколишнього середовища, визнання й по- вагу</w:t>
      </w:r>
      <w:r>
        <w:rPr>
          <w:spacing w:val="-9"/>
        </w:rPr>
        <w:t xml:space="preserve"> </w:t>
      </w:r>
      <w:r>
        <w:t>місцевого</w:t>
      </w:r>
      <w:r>
        <w:rPr>
          <w:spacing w:val="-8"/>
        </w:rPr>
        <w:t xml:space="preserve"> </w:t>
      </w:r>
      <w:r>
        <w:t>та</w:t>
      </w:r>
      <w:r>
        <w:rPr>
          <w:spacing w:val="-8"/>
        </w:rPr>
        <w:t xml:space="preserve"> </w:t>
      </w:r>
      <w:r>
        <w:t>корінного</w:t>
      </w:r>
      <w:r>
        <w:rPr>
          <w:spacing w:val="-8"/>
        </w:rPr>
        <w:t xml:space="preserve"> </w:t>
      </w:r>
      <w:r>
        <w:t>населення,</w:t>
      </w:r>
      <w:r>
        <w:rPr>
          <w:spacing w:val="-8"/>
        </w:rPr>
        <w:t xml:space="preserve"> </w:t>
      </w:r>
      <w:r>
        <w:rPr>
          <w:spacing w:val="-3"/>
        </w:rPr>
        <w:t>культурну</w:t>
      </w:r>
      <w:r>
        <w:rPr>
          <w:spacing w:val="-8"/>
        </w:rPr>
        <w:t xml:space="preserve"> </w:t>
      </w:r>
      <w:r>
        <w:t>й природоохоронну</w:t>
      </w:r>
      <w:r>
        <w:rPr>
          <w:spacing w:val="-19"/>
        </w:rPr>
        <w:t xml:space="preserve"> </w:t>
      </w:r>
      <w:r>
        <w:t>освіту</w:t>
      </w:r>
      <w:r>
        <w:rPr>
          <w:spacing w:val="-19"/>
        </w:rPr>
        <w:t xml:space="preserve"> </w:t>
      </w:r>
      <w:r>
        <w:t>туристів</w:t>
      </w:r>
      <w:r>
        <w:rPr>
          <w:spacing w:val="-19"/>
        </w:rPr>
        <w:t xml:space="preserve"> </w:t>
      </w:r>
      <w:r>
        <w:t>(UNWTO</w:t>
      </w:r>
      <w:r>
        <w:rPr>
          <w:spacing w:val="-23"/>
        </w:rPr>
        <w:t xml:space="preserve"> </w:t>
      </w:r>
      <w:r>
        <w:rPr>
          <w:spacing w:val="-3"/>
        </w:rPr>
        <w:t xml:space="preserve">Tourism </w:t>
      </w:r>
      <w:r>
        <w:t>Highlights,</w:t>
      </w:r>
      <w:r>
        <w:rPr>
          <w:spacing w:val="-2"/>
        </w:rPr>
        <w:t xml:space="preserve"> </w:t>
      </w:r>
      <w:r>
        <w:t>2013).</w:t>
      </w:r>
    </w:p>
    <w:p w:rsidR="00333380" w:rsidRDefault="00333380" w:rsidP="00EF21C0">
      <w:pPr>
        <w:pStyle w:val="BodyText"/>
        <w:spacing w:line="220" w:lineRule="auto"/>
        <w:ind w:left="240" w:right="904" w:firstLine="283"/>
      </w:pPr>
      <w:r>
        <w:t>У сучасному світі екологічний туризм набуває усе більшого поширення. Причому, темпи зростан- ня популярності екологічного туризму прямо про- порційні темпам зменшення кількості незмінених природних і традиційних культурних ландшафтів (Shumlyanska, 2014).</w:t>
      </w:r>
    </w:p>
    <w:p w:rsidR="00333380" w:rsidRDefault="00333380" w:rsidP="00EF21C0">
      <w:pPr>
        <w:pStyle w:val="BodyText"/>
        <w:spacing w:line="220" w:lineRule="auto"/>
        <w:ind w:left="240" w:right="904" w:firstLine="283"/>
      </w:pPr>
      <w:r>
        <w:t xml:space="preserve">Варто наголосити, що екологічний туризм пос- тупово починає займати значиму нішу в світовій індустрії </w:t>
      </w:r>
      <w:r>
        <w:rPr>
          <w:spacing w:val="-4"/>
        </w:rPr>
        <w:t xml:space="preserve">туризму. </w:t>
      </w:r>
      <w:r>
        <w:t>За прогнозами експертів Всес- вітньої туристичної організації екологічний</w:t>
      </w:r>
      <w:r>
        <w:rPr>
          <w:spacing w:val="-31"/>
        </w:rPr>
        <w:t xml:space="preserve"> </w:t>
      </w:r>
      <w:r>
        <w:t xml:space="preserve">туризм </w:t>
      </w:r>
      <w:r>
        <w:rPr>
          <w:spacing w:val="-6"/>
        </w:rPr>
        <w:t xml:space="preserve">буде </w:t>
      </w:r>
      <w:r>
        <w:t xml:space="preserve">і надалі розвиватися такими ж високими тем- пами. І це, насамперед, ефективно вплине на </w:t>
      </w:r>
      <w:r>
        <w:rPr>
          <w:spacing w:val="-3"/>
        </w:rPr>
        <w:t xml:space="preserve">еко- </w:t>
      </w:r>
      <w:r>
        <w:t xml:space="preserve">номічний розвиток країн, що розвиваються, які ще не втратили свої безцінні природні ресурси. За де- якими оцінками експертів екологічний туризм </w:t>
      </w:r>
      <w:r>
        <w:rPr>
          <w:spacing w:val="-4"/>
        </w:rPr>
        <w:t xml:space="preserve">вже </w:t>
      </w:r>
      <w:r>
        <w:t xml:space="preserve">сьогодні займає </w:t>
      </w:r>
      <w:r>
        <w:rPr>
          <w:spacing w:val="-3"/>
        </w:rPr>
        <w:t xml:space="preserve">близько </w:t>
      </w:r>
      <w:r>
        <w:t>10% всієї туристичної</w:t>
      </w:r>
      <w:r>
        <w:rPr>
          <w:spacing w:val="-32"/>
        </w:rPr>
        <w:t xml:space="preserve"> </w:t>
      </w:r>
      <w:r>
        <w:t>інф- раструктури (Kravchenko,</w:t>
      </w:r>
      <w:r>
        <w:rPr>
          <w:spacing w:val="-1"/>
        </w:rPr>
        <w:t xml:space="preserve"> </w:t>
      </w:r>
      <w:r>
        <w:t>2004).</w:t>
      </w:r>
    </w:p>
    <w:p w:rsidR="00333380" w:rsidRDefault="00333380" w:rsidP="00EF21C0">
      <w:pPr>
        <w:pStyle w:val="BodyText"/>
        <w:spacing w:line="220" w:lineRule="auto"/>
        <w:ind w:left="240" w:right="904" w:firstLine="283"/>
      </w:pPr>
      <w:r>
        <w:t>Потрібно</w:t>
      </w:r>
      <w:r>
        <w:rPr>
          <w:spacing w:val="-12"/>
        </w:rPr>
        <w:t xml:space="preserve"> </w:t>
      </w:r>
      <w:r>
        <w:t>зазначити,</w:t>
      </w:r>
      <w:r>
        <w:rPr>
          <w:spacing w:val="-12"/>
        </w:rPr>
        <w:t xml:space="preserve"> </w:t>
      </w:r>
      <w:r>
        <w:t>що</w:t>
      </w:r>
      <w:r>
        <w:rPr>
          <w:spacing w:val="-12"/>
        </w:rPr>
        <w:t xml:space="preserve"> </w:t>
      </w:r>
      <w:r>
        <w:t>проблеми</w:t>
      </w:r>
      <w:r>
        <w:rPr>
          <w:spacing w:val="-11"/>
        </w:rPr>
        <w:t xml:space="preserve"> </w:t>
      </w:r>
      <w:r>
        <w:t>у</w:t>
      </w:r>
      <w:r>
        <w:rPr>
          <w:spacing w:val="-12"/>
        </w:rPr>
        <w:t xml:space="preserve"> </w:t>
      </w:r>
      <w:r>
        <w:t>сфері</w:t>
      </w:r>
      <w:r>
        <w:rPr>
          <w:spacing w:val="-12"/>
        </w:rPr>
        <w:t xml:space="preserve"> </w:t>
      </w:r>
      <w:r>
        <w:rPr>
          <w:spacing w:val="-3"/>
        </w:rPr>
        <w:t xml:space="preserve">еколо- </w:t>
      </w:r>
      <w:r>
        <w:t xml:space="preserve">гічного туризму потребують належного </w:t>
      </w:r>
      <w:r>
        <w:rPr>
          <w:spacing w:val="-3"/>
        </w:rPr>
        <w:t xml:space="preserve">економіко- </w:t>
      </w:r>
      <w:r>
        <w:t>правового регулювання. Екологічний туризм дає можливість</w:t>
      </w:r>
      <w:r>
        <w:rPr>
          <w:spacing w:val="-11"/>
        </w:rPr>
        <w:t xml:space="preserve"> </w:t>
      </w:r>
      <w:r>
        <w:t>приносити</w:t>
      </w:r>
      <w:r>
        <w:rPr>
          <w:spacing w:val="-10"/>
        </w:rPr>
        <w:t xml:space="preserve"> </w:t>
      </w:r>
      <w:r>
        <w:t>значні</w:t>
      </w:r>
      <w:r>
        <w:rPr>
          <w:spacing w:val="-10"/>
        </w:rPr>
        <w:t xml:space="preserve"> </w:t>
      </w:r>
      <w:r>
        <w:rPr>
          <w:spacing w:val="-4"/>
        </w:rPr>
        <w:t>доходи,</w:t>
      </w:r>
      <w:r>
        <w:rPr>
          <w:spacing w:val="-10"/>
        </w:rPr>
        <w:t xml:space="preserve"> </w:t>
      </w:r>
      <w:r>
        <w:t>а</w:t>
      </w:r>
      <w:r>
        <w:rPr>
          <w:spacing w:val="-11"/>
        </w:rPr>
        <w:t xml:space="preserve"> </w:t>
      </w:r>
      <w:r>
        <w:rPr>
          <w:spacing w:val="-4"/>
        </w:rPr>
        <w:t>також</w:t>
      </w:r>
      <w:r>
        <w:rPr>
          <w:spacing w:val="-10"/>
        </w:rPr>
        <w:t xml:space="preserve"> </w:t>
      </w:r>
      <w:r>
        <w:t>змен- шити негативний вплив туристичної діяльності на довкілля.</w:t>
      </w:r>
    </w:p>
    <w:p w:rsidR="00333380" w:rsidRDefault="00333380" w:rsidP="00EF21C0">
      <w:pPr>
        <w:pStyle w:val="BodyText"/>
        <w:spacing w:line="220" w:lineRule="auto"/>
        <w:ind w:left="240" w:right="903" w:firstLine="283"/>
      </w:pPr>
      <w:r>
        <w:t>У стратегії розвитку туризму та курортів на пе- ріод до 2026 р. економічний механізм забезпечує дотримання принципів сталого розвитку терито- рій та утримання високого рівня конкурентоспро- можності шляхом: а) використання інструментів для формування сприятливих умов для залучення інвестицій у туристичну галузь; б) надання під- тримки вітчизняному виробнику туристичної про- дукції; в) сприяння фінансовому оздоровленню підприємств туристичної галузі; г) впровадження сучасних інформаційних і маркетингових техноло- гій (Strategy of the Tourism…, 2017).</w:t>
      </w:r>
    </w:p>
    <w:p w:rsidR="00333380" w:rsidRDefault="00333380" w:rsidP="00EF21C0">
      <w:pPr>
        <w:pStyle w:val="BodyText"/>
        <w:spacing w:line="220" w:lineRule="auto"/>
        <w:ind w:left="240" w:right="903" w:firstLine="283"/>
      </w:pPr>
      <w:r>
        <w:t>Всі</w:t>
      </w:r>
      <w:r>
        <w:rPr>
          <w:spacing w:val="-18"/>
        </w:rPr>
        <w:t xml:space="preserve"> </w:t>
      </w:r>
      <w:r>
        <w:t>ці</w:t>
      </w:r>
      <w:r>
        <w:rPr>
          <w:spacing w:val="-17"/>
        </w:rPr>
        <w:t xml:space="preserve"> </w:t>
      </w:r>
      <w:r>
        <w:t>механізми</w:t>
      </w:r>
      <w:r>
        <w:rPr>
          <w:spacing w:val="-17"/>
        </w:rPr>
        <w:t xml:space="preserve"> </w:t>
      </w:r>
      <w:r>
        <w:t>прямо</w:t>
      </w:r>
      <w:r>
        <w:rPr>
          <w:spacing w:val="-17"/>
        </w:rPr>
        <w:t xml:space="preserve"> </w:t>
      </w:r>
      <w:r>
        <w:t>і</w:t>
      </w:r>
      <w:r>
        <w:rPr>
          <w:spacing w:val="-17"/>
        </w:rPr>
        <w:t xml:space="preserve"> </w:t>
      </w:r>
      <w:r>
        <w:t>опосередковано</w:t>
      </w:r>
      <w:r>
        <w:rPr>
          <w:spacing w:val="-18"/>
        </w:rPr>
        <w:t xml:space="preserve"> </w:t>
      </w:r>
      <w:r>
        <w:t xml:space="preserve">можуть </w:t>
      </w:r>
      <w:r>
        <w:rPr>
          <w:spacing w:val="-3"/>
        </w:rPr>
        <w:t xml:space="preserve">бути </w:t>
      </w:r>
      <w:r>
        <w:t xml:space="preserve">використані для розвитку екологічного туриз- му в прикордонних регіонах </w:t>
      </w:r>
      <w:r>
        <w:rPr>
          <w:spacing w:val="-3"/>
        </w:rPr>
        <w:t xml:space="preserve">України </w:t>
      </w:r>
      <w:r>
        <w:t xml:space="preserve">та сусідніх держав ЄС. Оскільки прикордонні області </w:t>
      </w:r>
      <w:r>
        <w:rPr>
          <w:spacing w:val="-3"/>
        </w:rPr>
        <w:t xml:space="preserve">України </w:t>
      </w:r>
      <w:r>
        <w:t xml:space="preserve">і сусідніх країн ЄС володіють достатніми </w:t>
      </w:r>
      <w:r>
        <w:rPr>
          <w:spacing w:val="-3"/>
        </w:rPr>
        <w:t xml:space="preserve">еколого- </w:t>
      </w:r>
      <w:r>
        <w:t>туристичними ресурсами, використання яких, по- ряд із зростаючим попитом на туристичні послуги, призведе до інтенсифікації розвитку інфраструкту- ри, зростання економічної активності, зростання прибутків і поліпшення територіальної організації еколого-туристичної</w:t>
      </w:r>
      <w:r>
        <w:rPr>
          <w:spacing w:val="-12"/>
        </w:rPr>
        <w:t xml:space="preserve"> </w:t>
      </w:r>
      <w:r>
        <w:t>діяльності,</w:t>
      </w:r>
      <w:r>
        <w:rPr>
          <w:spacing w:val="-11"/>
        </w:rPr>
        <w:t xml:space="preserve"> </w:t>
      </w:r>
      <w:r>
        <w:t>то</w:t>
      </w:r>
      <w:r>
        <w:rPr>
          <w:spacing w:val="-11"/>
        </w:rPr>
        <w:t xml:space="preserve"> </w:t>
      </w:r>
      <w:r>
        <w:t>можна</w:t>
      </w:r>
      <w:r>
        <w:rPr>
          <w:spacing w:val="-11"/>
        </w:rPr>
        <w:t xml:space="preserve"> </w:t>
      </w:r>
      <w:r>
        <w:t>виділити</w:t>
      </w:r>
    </w:p>
    <w:p w:rsidR="00333380" w:rsidRPr="00EF21C0" w:rsidRDefault="00333380" w:rsidP="00EF21C0">
      <w:pPr>
        <w:spacing w:line="220" w:lineRule="auto"/>
        <w:rPr>
          <w:lang w:val="uk-UA"/>
        </w:rPr>
        <w:sectPr w:rsidR="00333380" w:rsidRPr="00EF21C0">
          <w:pgSz w:w="11910" w:h="16840"/>
          <w:pgMar w:top="1060" w:right="0" w:bottom="980" w:left="780" w:header="801" w:footer="798" w:gutter="0"/>
          <w:cols w:num="2" w:space="720" w:equalWidth="0">
            <w:col w:w="5101" w:space="57"/>
            <w:col w:w="5972"/>
          </w:cols>
        </w:sectPr>
      </w:pPr>
    </w:p>
    <w:p w:rsidR="00333380" w:rsidRDefault="00333380" w:rsidP="00EF21C0">
      <w:pPr>
        <w:pStyle w:val="BodyText"/>
        <w:spacing w:before="199" w:line="220" w:lineRule="auto"/>
        <w:ind w:left="127" w:right="39"/>
      </w:pPr>
      <w:r>
        <w:t>наступні економіко-правові напрями регулювання екологічного туризму:</w:t>
      </w:r>
    </w:p>
    <w:p w:rsidR="00333380" w:rsidRPr="00EF21C0" w:rsidRDefault="00333380" w:rsidP="00EF21C0">
      <w:pPr>
        <w:pStyle w:val="ListParagraph"/>
        <w:widowControl w:val="0"/>
        <w:numPr>
          <w:ilvl w:val="0"/>
          <w:numId w:val="6"/>
        </w:numPr>
        <w:tabs>
          <w:tab w:val="left" w:pos="524"/>
        </w:tabs>
        <w:autoSpaceDE w:val="0"/>
        <w:autoSpaceDN w:val="0"/>
        <w:spacing w:before="1" w:after="0" w:line="220" w:lineRule="auto"/>
        <w:ind w:right="39" w:firstLine="170"/>
        <w:contextualSpacing w:val="0"/>
        <w:jc w:val="both"/>
        <w:rPr>
          <w:lang w:val="ru-RU"/>
        </w:rPr>
      </w:pPr>
      <w:r w:rsidRPr="00EF21C0">
        <w:rPr>
          <w:lang w:val="ru-RU"/>
        </w:rPr>
        <w:t xml:space="preserve">забезпечення умов кредитування, </w:t>
      </w:r>
      <w:r w:rsidRPr="00EF21C0">
        <w:rPr>
          <w:spacing w:val="-3"/>
          <w:lang w:val="ru-RU"/>
        </w:rPr>
        <w:t xml:space="preserve">субсидію- </w:t>
      </w:r>
      <w:r w:rsidRPr="00EF21C0">
        <w:rPr>
          <w:lang w:val="ru-RU"/>
        </w:rPr>
        <w:t xml:space="preserve">вання суб’єктів екологічного </w:t>
      </w:r>
      <w:r w:rsidRPr="00EF21C0">
        <w:rPr>
          <w:spacing w:val="-4"/>
          <w:lang w:val="ru-RU"/>
        </w:rPr>
        <w:t xml:space="preserve">туризму, </w:t>
      </w:r>
      <w:r w:rsidRPr="00EF21C0">
        <w:rPr>
          <w:lang w:val="ru-RU"/>
        </w:rPr>
        <w:t xml:space="preserve">що </w:t>
      </w:r>
      <w:r w:rsidRPr="00EF21C0">
        <w:rPr>
          <w:spacing w:val="-3"/>
          <w:lang w:val="ru-RU"/>
        </w:rPr>
        <w:t xml:space="preserve">створені </w:t>
      </w:r>
      <w:r w:rsidRPr="00EF21C0">
        <w:rPr>
          <w:lang w:val="ru-RU"/>
        </w:rPr>
        <w:t>в напрямі пропозиції туристичних</w:t>
      </w:r>
      <w:r w:rsidRPr="00EF21C0">
        <w:rPr>
          <w:spacing w:val="-7"/>
          <w:lang w:val="ru-RU"/>
        </w:rPr>
        <w:t xml:space="preserve"> </w:t>
      </w:r>
      <w:r w:rsidRPr="00EF21C0">
        <w:rPr>
          <w:lang w:val="ru-RU"/>
        </w:rPr>
        <w:t>послуг;</w:t>
      </w:r>
    </w:p>
    <w:p w:rsidR="00333380" w:rsidRPr="00EF21C0" w:rsidRDefault="00333380" w:rsidP="00EF21C0">
      <w:pPr>
        <w:pStyle w:val="ListParagraph"/>
        <w:widowControl w:val="0"/>
        <w:numPr>
          <w:ilvl w:val="0"/>
          <w:numId w:val="6"/>
        </w:numPr>
        <w:tabs>
          <w:tab w:val="left" w:pos="524"/>
        </w:tabs>
        <w:autoSpaceDE w:val="0"/>
        <w:autoSpaceDN w:val="0"/>
        <w:spacing w:before="2" w:after="0" w:line="220" w:lineRule="auto"/>
        <w:ind w:right="39" w:firstLine="170"/>
        <w:contextualSpacing w:val="0"/>
        <w:jc w:val="both"/>
        <w:rPr>
          <w:lang w:val="ru-RU"/>
        </w:rPr>
      </w:pPr>
      <w:r w:rsidRPr="00EF21C0">
        <w:rPr>
          <w:lang w:val="ru-RU"/>
        </w:rPr>
        <w:t>пільгове оподаткування суб’єктів</w:t>
      </w:r>
      <w:r w:rsidRPr="00EF21C0">
        <w:rPr>
          <w:spacing w:val="-19"/>
          <w:lang w:val="ru-RU"/>
        </w:rPr>
        <w:t xml:space="preserve"> </w:t>
      </w:r>
      <w:r w:rsidRPr="00EF21C0">
        <w:rPr>
          <w:lang w:val="ru-RU"/>
        </w:rPr>
        <w:t xml:space="preserve">екологічного </w:t>
      </w:r>
      <w:r w:rsidRPr="00EF21C0">
        <w:rPr>
          <w:spacing w:val="-4"/>
          <w:lang w:val="ru-RU"/>
        </w:rPr>
        <w:t xml:space="preserve">туризму, </w:t>
      </w:r>
      <w:r w:rsidRPr="00EF21C0">
        <w:rPr>
          <w:lang w:val="ru-RU"/>
        </w:rPr>
        <w:t>які здійснюють значний внесок у</w:t>
      </w:r>
      <w:r w:rsidRPr="00EF21C0">
        <w:rPr>
          <w:spacing w:val="-33"/>
          <w:lang w:val="ru-RU"/>
        </w:rPr>
        <w:t xml:space="preserve"> </w:t>
      </w:r>
      <w:r w:rsidRPr="00EF21C0">
        <w:rPr>
          <w:spacing w:val="-3"/>
          <w:lang w:val="ru-RU"/>
        </w:rPr>
        <w:t xml:space="preserve">розвиток </w:t>
      </w:r>
      <w:r w:rsidRPr="00EF21C0">
        <w:rPr>
          <w:lang w:val="ru-RU"/>
        </w:rPr>
        <w:t>внутрішнього і в’їзного</w:t>
      </w:r>
      <w:r w:rsidRPr="00EF21C0">
        <w:rPr>
          <w:spacing w:val="-3"/>
          <w:lang w:val="ru-RU"/>
        </w:rPr>
        <w:t xml:space="preserve"> </w:t>
      </w:r>
      <w:r w:rsidRPr="00EF21C0">
        <w:rPr>
          <w:lang w:val="ru-RU"/>
        </w:rPr>
        <w:t>туризму;</w:t>
      </w:r>
    </w:p>
    <w:p w:rsidR="00333380" w:rsidRPr="00EF21C0" w:rsidRDefault="00333380" w:rsidP="00EF21C0">
      <w:pPr>
        <w:pStyle w:val="ListParagraph"/>
        <w:widowControl w:val="0"/>
        <w:numPr>
          <w:ilvl w:val="0"/>
          <w:numId w:val="6"/>
        </w:numPr>
        <w:tabs>
          <w:tab w:val="left" w:pos="524"/>
        </w:tabs>
        <w:autoSpaceDE w:val="0"/>
        <w:autoSpaceDN w:val="0"/>
        <w:spacing w:after="0" w:line="223" w:lineRule="auto"/>
        <w:ind w:right="39" w:firstLine="170"/>
        <w:contextualSpacing w:val="0"/>
        <w:jc w:val="both"/>
        <w:rPr>
          <w:lang w:val="ru-RU"/>
        </w:rPr>
      </w:pPr>
      <w:r w:rsidRPr="00EF21C0">
        <w:rPr>
          <w:lang w:val="ru-RU"/>
        </w:rPr>
        <w:t xml:space="preserve">фінансування </w:t>
      </w:r>
      <w:r w:rsidRPr="00EF21C0">
        <w:rPr>
          <w:spacing w:val="-4"/>
          <w:lang w:val="ru-RU"/>
        </w:rPr>
        <w:t xml:space="preserve">наукових </w:t>
      </w:r>
      <w:r w:rsidRPr="00EF21C0">
        <w:rPr>
          <w:lang w:val="ru-RU"/>
        </w:rPr>
        <w:t>досліджень щодо роз- роблення екологічних технологій ефективного ви- користання туристично-рекреаційного потенціалу країни;</w:t>
      </w:r>
    </w:p>
    <w:p w:rsidR="00333380" w:rsidRPr="00EF21C0" w:rsidRDefault="00333380" w:rsidP="00EF21C0">
      <w:pPr>
        <w:pStyle w:val="ListParagraph"/>
        <w:widowControl w:val="0"/>
        <w:numPr>
          <w:ilvl w:val="0"/>
          <w:numId w:val="6"/>
        </w:numPr>
        <w:tabs>
          <w:tab w:val="left" w:pos="524"/>
        </w:tabs>
        <w:autoSpaceDE w:val="0"/>
        <w:autoSpaceDN w:val="0"/>
        <w:spacing w:before="2" w:after="0" w:line="216" w:lineRule="auto"/>
        <w:ind w:right="39" w:firstLine="170"/>
        <w:contextualSpacing w:val="0"/>
        <w:jc w:val="both"/>
        <w:rPr>
          <w:lang w:val="ru-RU"/>
        </w:rPr>
      </w:pPr>
      <w:r w:rsidRPr="00EF21C0">
        <w:rPr>
          <w:lang w:val="ru-RU"/>
        </w:rPr>
        <w:t>бюджетне фінансування програм розвитку</w:t>
      </w:r>
      <w:r w:rsidRPr="00EF21C0">
        <w:rPr>
          <w:spacing w:val="-31"/>
          <w:lang w:val="ru-RU"/>
        </w:rPr>
        <w:t xml:space="preserve"> </w:t>
      </w:r>
      <w:r w:rsidRPr="00EF21C0">
        <w:rPr>
          <w:spacing w:val="-3"/>
          <w:lang w:val="ru-RU"/>
        </w:rPr>
        <w:t xml:space="preserve">еко- </w:t>
      </w:r>
      <w:r w:rsidRPr="00EF21C0">
        <w:rPr>
          <w:lang w:val="ru-RU"/>
        </w:rPr>
        <w:t>логічного</w:t>
      </w:r>
      <w:r w:rsidRPr="00EF21C0">
        <w:rPr>
          <w:spacing w:val="-1"/>
          <w:lang w:val="ru-RU"/>
        </w:rPr>
        <w:t xml:space="preserve"> </w:t>
      </w:r>
      <w:r w:rsidRPr="00EF21C0">
        <w:rPr>
          <w:lang w:val="ru-RU"/>
        </w:rPr>
        <w:t>туризму;</w:t>
      </w:r>
    </w:p>
    <w:p w:rsidR="00333380" w:rsidRPr="00EF21C0" w:rsidRDefault="00333380" w:rsidP="00EF21C0">
      <w:pPr>
        <w:pStyle w:val="ListParagraph"/>
        <w:widowControl w:val="0"/>
        <w:numPr>
          <w:ilvl w:val="0"/>
          <w:numId w:val="6"/>
        </w:numPr>
        <w:tabs>
          <w:tab w:val="left" w:pos="524"/>
        </w:tabs>
        <w:autoSpaceDE w:val="0"/>
        <w:autoSpaceDN w:val="0"/>
        <w:spacing w:before="7" w:after="0" w:line="216" w:lineRule="auto"/>
        <w:ind w:right="38" w:firstLine="170"/>
        <w:contextualSpacing w:val="0"/>
        <w:jc w:val="both"/>
        <w:rPr>
          <w:lang w:val="ru-RU"/>
        </w:rPr>
      </w:pPr>
      <w:r w:rsidRPr="00EF21C0">
        <w:rPr>
          <w:lang w:val="ru-RU"/>
        </w:rPr>
        <w:t>створення сприятливих умов для залучення ін- вестицій в екологічний туризм та</w:t>
      </w:r>
      <w:r w:rsidRPr="00EF21C0">
        <w:rPr>
          <w:spacing w:val="-6"/>
          <w:lang w:val="ru-RU"/>
        </w:rPr>
        <w:t xml:space="preserve"> </w:t>
      </w:r>
      <w:r w:rsidRPr="00EF21C0">
        <w:rPr>
          <w:lang w:val="ru-RU"/>
        </w:rPr>
        <w:t>ін.</w:t>
      </w:r>
    </w:p>
    <w:p w:rsidR="00333380" w:rsidRDefault="00333380" w:rsidP="00EF21C0">
      <w:pPr>
        <w:pStyle w:val="BodyText"/>
        <w:spacing w:before="56" w:line="223" w:lineRule="auto"/>
        <w:ind w:left="127" w:right="38" w:firstLine="283"/>
      </w:pPr>
      <w:r>
        <w:t>З</w:t>
      </w:r>
      <w:r>
        <w:rPr>
          <w:spacing w:val="-12"/>
        </w:rPr>
        <w:t xml:space="preserve"> </w:t>
      </w:r>
      <w:r>
        <w:t>підвищенням</w:t>
      </w:r>
      <w:r>
        <w:rPr>
          <w:spacing w:val="-12"/>
        </w:rPr>
        <w:t xml:space="preserve"> </w:t>
      </w:r>
      <w:r>
        <w:t>значення</w:t>
      </w:r>
      <w:r>
        <w:rPr>
          <w:spacing w:val="-12"/>
        </w:rPr>
        <w:t xml:space="preserve"> </w:t>
      </w:r>
      <w:r>
        <w:t>екологічного</w:t>
      </w:r>
      <w:r>
        <w:rPr>
          <w:spacing w:val="-12"/>
        </w:rPr>
        <w:t xml:space="preserve"> </w:t>
      </w:r>
      <w:r>
        <w:t>туризму</w:t>
      </w:r>
      <w:r>
        <w:rPr>
          <w:spacing w:val="-12"/>
        </w:rPr>
        <w:t xml:space="preserve"> </w:t>
      </w:r>
      <w:r>
        <w:t>в економіці</w:t>
      </w:r>
      <w:r>
        <w:rPr>
          <w:spacing w:val="-29"/>
        </w:rPr>
        <w:t xml:space="preserve"> </w:t>
      </w:r>
      <w:r>
        <w:t>країни</w:t>
      </w:r>
      <w:r>
        <w:rPr>
          <w:spacing w:val="-29"/>
        </w:rPr>
        <w:t xml:space="preserve"> </w:t>
      </w:r>
      <w:r>
        <w:t>повинна</w:t>
      </w:r>
      <w:r>
        <w:rPr>
          <w:spacing w:val="-29"/>
        </w:rPr>
        <w:t xml:space="preserve"> </w:t>
      </w:r>
      <w:r>
        <w:t>збільшуватися</w:t>
      </w:r>
      <w:r>
        <w:rPr>
          <w:spacing w:val="-29"/>
        </w:rPr>
        <w:t xml:space="preserve"> </w:t>
      </w:r>
      <w:r>
        <w:t>участь</w:t>
      </w:r>
      <w:r>
        <w:rPr>
          <w:spacing w:val="-29"/>
        </w:rPr>
        <w:t xml:space="preserve"> </w:t>
      </w:r>
      <w:r>
        <w:t xml:space="preserve">дер- жави в економіко-правовому регулюванні </w:t>
      </w:r>
      <w:r>
        <w:rPr>
          <w:spacing w:val="-3"/>
        </w:rPr>
        <w:t xml:space="preserve">еколого- </w:t>
      </w:r>
      <w:r>
        <w:t xml:space="preserve">туристичної діяльності в прикордонних </w:t>
      </w:r>
      <w:r>
        <w:rPr>
          <w:spacing w:val="-3"/>
        </w:rPr>
        <w:t xml:space="preserve">областях. </w:t>
      </w:r>
      <w:r>
        <w:t xml:space="preserve">В </w:t>
      </w:r>
      <w:r>
        <w:rPr>
          <w:spacing w:val="-3"/>
        </w:rPr>
        <w:t xml:space="preserve">Україні </w:t>
      </w:r>
      <w:r>
        <w:t>ця система має здійснюватись у рамках організаційної</w:t>
      </w:r>
      <w:r>
        <w:rPr>
          <w:spacing w:val="-15"/>
        </w:rPr>
        <w:t xml:space="preserve"> </w:t>
      </w:r>
      <w:r>
        <w:t>структури,</w:t>
      </w:r>
      <w:r>
        <w:rPr>
          <w:spacing w:val="-14"/>
        </w:rPr>
        <w:t xml:space="preserve"> </w:t>
      </w:r>
      <w:r>
        <w:t>що</w:t>
      </w:r>
      <w:r>
        <w:rPr>
          <w:spacing w:val="-14"/>
        </w:rPr>
        <w:t xml:space="preserve"> </w:t>
      </w:r>
      <w:r>
        <w:t>включає</w:t>
      </w:r>
      <w:r>
        <w:rPr>
          <w:spacing w:val="-15"/>
        </w:rPr>
        <w:t xml:space="preserve"> </w:t>
      </w:r>
      <w:r>
        <w:t>три</w:t>
      </w:r>
      <w:r>
        <w:rPr>
          <w:spacing w:val="-14"/>
        </w:rPr>
        <w:t xml:space="preserve"> </w:t>
      </w:r>
      <w:r>
        <w:t>рівні:</w:t>
      </w:r>
      <w:r>
        <w:rPr>
          <w:spacing w:val="-14"/>
        </w:rPr>
        <w:t xml:space="preserve"> </w:t>
      </w:r>
      <w:r>
        <w:t xml:space="preserve">ви- щий, середній та </w:t>
      </w:r>
      <w:r>
        <w:rPr>
          <w:spacing w:val="-3"/>
        </w:rPr>
        <w:t xml:space="preserve">початковий </w:t>
      </w:r>
      <w:r>
        <w:t>(Getman,</w:t>
      </w:r>
      <w:r>
        <w:rPr>
          <w:spacing w:val="-12"/>
        </w:rPr>
        <w:t xml:space="preserve"> </w:t>
      </w:r>
      <w:r>
        <w:t>2010).</w:t>
      </w:r>
    </w:p>
    <w:p w:rsidR="00333380" w:rsidRDefault="00333380" w:rsidP="00EF21C0">
      <w:pPr>
        <w:pStyle w:val="BodyText"/>
        <w:spacing w:line="223" w:lineRule="auto"/>
        <w:ind w:left="127" w:right="38" w:firstLine="283"/>
      </w:pPr>
      <w:r>
        <w:t>На вищому рівні економіко-правове регулюван- ня в галузі екологічного туризму здійснюється Ка- бінетом Міністрів України, Державною службою України з питань безпечності харчових продуктів та захисту споживачів, Міністерством екології та природних ресурсів, а також Міністерством еконо- мічного розвитку і торгівлі України. У вищому за- конодавчому органі держави – при Верховній Раді України створений спеціальний Комітет з питань сім’ї, молодіжної політики, спорту і туризму.</w:t>
      </w:r>
    </w:p>
    <w:p w:rsidR="00333380" w:rsidRDefault="00333380" w:rsidP="00EF21C0">
      <w:pPr>
        <w:pStyle w:val="BodyText"/>
        <w:spacing w:line="223" w:lineRule="auto"/>
        <w:ind w:left="127" w:right="38" w:firstLine="283"/>
      </w:pPr>
      <w:r>
        <w:t>Середній рівень представлений центральними органами виконавчої влади: галузевими міністер- ствами та відомствами, а також місцевими органа- ми виконавчої влади та органами місцевого само- врядування.</w:t>
      </w:r>
    </w:p>
    <w:p w:rsidR="00333380" w:rsidRDefault="00333380" w:rsidP="00EF21C0">
      <w:pPr>
        <w:pStyle w:val="BodyText"/>
        <w:spacing w:line="223" w:lineRule="auto"/>
        <w:ind w:left="127" w:right="38" w:firstLine="283"/>
      </w:pPr>
      <w:r>
        <w:t>Початковий рівень представлений різними під- приємствами, установами та організаціями, що працюють у сфері екологічного туризму, а також їхніми об’єднаннями, союзами, асоціаціями, спіл- ками тощо.</w:t>
      </w:r>
    </w:p>
    <w:p w:rsidR="00333380" w:rsidRDefault="00333380" w:rsidP="00EF21C0">
      <w:pPr>
        <w:pStyle w:val="BodyText"/>
        <w:spacing w:line="223" w:lineRule="auto"/>
        <w:ind w:left="127" w:right="39" w:firstLine="283"/>
      </w:pPr>
      <w:r>
        <w:t xml:space="preserve">Вважаємо, що у цей час процес розвитку </w:t>
      </w:r>
      <w:r>
        <w:rPr>
          <w:spacing w:val="-3"/>
        </w:rPr>
        <w:t xml:space="preserve">еко- </w:t>
      </w:r>
      <w:r>
        <w:t xml:space="preserve">логічного туризму на прикордонних територіях </w:t>
      </w:r>
      <w:r>
        <w:rPr>
          <w:spacing w:val="-3"/>
        </w:rPr>
        <w:t xml:space="preserve">України </w:t>
      </w:r>
      <w:r>
        <w:t>уповільнюється через низку негативних чинників, серед яких: недосконале забезпечення нормативно-правової бази; обмеженість</w:t>
      </w:r>
      <w:r>
        <w:rPr>
          <w:spacing w:val="-23"/>
        </w:rPr>
        <w:t xml:space="preserve"> </w:t>
      </w:r>
      <w:r>
        <w:t xml:space="preserve">належного асортименту запропонованих послуг; відсутність перспективного </w:t>
      </w:r>
      <w:r>
        <w:rPr>
          <w:spacing w:val="-3"/>
        </w:rPr>
        <w:t xml:space="preserve">комплексного підходу </w:t>
      </w:r>
      <w:r>
        <w:t>у туристич- ній сфері; недосконалість інформаційного забезпе- чення щодо туристичних ресурсів</w:t>
      </w:r>
      <w:r>
        <w:rPr>
          <w:spacing w:val="-2"/>
        </w:rPr>
        <w:t xml:space="preserve"> </w:t>
      </w:r>
      <w:r>
        <w:t>тощо.</w:t>
      </w:r>
    </w:p>
    <w:p w:rsidR="00333380" w:rsidRDefault="00333380" w:rsidP="00EF21C0">
      <w:pPr>
        <w:pStyle w:val="BodyText"/>
        <w:spacing w:line="223" w:lineRule="auto"/>
        <w:ind w:left="127" w:right="38" w:firstLine="283"/>
      </w:pPr>
      <w:r>
        <w:t>Географічне розташування (у центрі Європи) прикордонних з країнами ЄС областей, а також значні природні та інші ресурси, створюють усі умови для розвитку екологічного туризму. Проте розвиток екологічного туризму в прикордонних регіонах України значно відстає від сусідніх дер- жав ЄС, зокрема за рівнем розвитку туристичної інфраструктури та якістю туристичних послуг, що</w:t>
      </w:r>
    </w:p>
    <w:p w:rsidR="00333380" w:rsidRDefault="00333380" w:rsidP="00EF21C0">
      <w:pPr>
        <w:pStyle w:val="BodyText"/>
        <w:spacing w:before="200" w:line="220" w:lineRule="auto"/>
        <w:ind w:left="127" w:right="1018"/>
      </w:pPr>
      <w:r>
        <w:br w:type="column"/>
        <w:t>є серйозною проблемою в цій галузі (Strategy of</w:t>
      </w:r>
      <w:r>
        <w:rPr>
          <w:spacing w:val="-35"/>
        </w:rPr>
        <w:t xml:space="preserve"> </w:t>
      </w:r>
      <w:r>
        <w:t>the Tourism...,</w:t>
      </w:r>
      <w:r>
        <w:rPr>
          <w:spacing w:val="-1"/>
        </w:rPr>
        <w:t xml:space="preserve"> </w:t>
      </w:r>
      <w:r>
        <w:t>2017).</w:t>
      </w:r>
    </w:p>
    <w:p w:rsidR="00333380" w:rsidRDefault="00333380" w:rsidP="00EF21C0">
      <w:pPr>
        <w:pStyle w:val="BodyText"/>
        <w:spacing w:line="220" w:lineRule="auto"/>
        <w:ind w:left="127" w:right="1016" w:firstLine="283"/>
      </w:pPr>
      <w:r>
        <w:t xml:space="preserve">Фінансово-економічна криза, що загострилася останніми роками внаслідок анексії Автономної Республіки Крим і проведенням антитерористич- ної операції на території Донецької та Луганської областей, призвели до зменшення в’їзного турис- тичного </w:t>
      </w:r>
      <w:r>
        <w:rPr>
          <w:spacing w:val="-5"/>
        </w:rPr>
        <w:t xml:space="preserve">потоку, </w:t>
      </w:r>
      <w:r>
        <w:t>відповідно негативно вплинувши на структуру туризму та реалізацію туристичних можливостей країни на внутрішньому і зовнішньо- му</w:t>
      </w:r>
      <w:r>
        <w:rPr>
          <w:spacing w:val="-9"/>
        </w:rPr>
        <w:t xml:space="preserve"> </w:t>
      </w:r>
      <w:r>
        <w:t>туристичному</w:t>
      </w:r>
      <w:r>
        <w:rPr>
          <w:spacing w:val="-9"/>
        </w:rPr>
        <w:t xml:space="preserve"> </w:t>
      </w:r>
      <w:r>
        <w:t>ринках.</w:t>
      </w:r>
      <w:r>
        <w:rPr>
          <w:spacing w:val="-9"/>
        </w:rPr>
        <w:t xml:space="preserve"> </w:t>
      </w:r>
      <w:r>
        <w:t>Фактично</w:t>
      </w:r>
      <w:r>
        <w:rPr>
          <w:spacing w:val="-9"/>
        </w:rPr>
        <w:t xml:space="preserve"> </w:t>
      </w:r>
      <w:r>
        <w:t>вдвічі</w:t>
      </w:r>
      <w:r>
        <w:rPr>
          <w:spacing w:val="-9"/>
        </w:rPr>
        <w:t xml:space="preserve"> </w:t>
      </w:r>
      <w:r>
        <w:t xml:space="preserve">зменши- лася кількість іноземних туристів. </w:t>
      </w:r>
      <w:r>
        <w:rPr>
          <w:spacing w:val="-3"/>
        </w:rPr>
        <w:t xml:space="preserve">Україна </w:t>
      </w:r>
      <w:r>
        <w:t>втрачає популярність в туристичній сфері, оскільки у по- тенційних туристів складається враження повно- масштабної війни в</w:t>
      </w:r>
      <w:r>
        <w:rPr>
          <w:spacing w:val="-3"/>
        </w:rPr>
        <w:t xml:space="preserve"> </w:t>
      </w:r>
      <w:r>
        <w:t>країні.</w:t>
      </w:r>
    </w:p>
    <w:p w:rsidR="00333380" w:rsidRDefault="00333380" w:rsidP="00EF21C0">
      <w:pPr>
        <w:pStyle w:val="BodyText"/>
        <w:spacing w:line="220" w:lineRule="auto"/>
        <w:ind w:left="127" w:right="1016" w:firstLine="283"/>
      </w:pPr>
      <w:r>
        <w:t>Загострення кризових явищ у сфері туризму та курортів свідчить про необхідність удосконален- ня державної політики у цій сфері, встановлення пріоритетів і принципів її реалізації, повноважень і компетенції</w:t>
      </w:r>
      <w:r>
        <w:rPr>
          <w:spacing w:val="-17"/>
        </w:rPr>
        <w:t xml:space="preserve"> </w:t>
      </w:r>
      <w:r>
        <w:t>суб’єктів</w:t>
      </w:r>
      <w:r>
        <w:rPr>
          <w:spacing w:val="-16"/>
        </w:rPr>
        <w:t xml:space="preserve"> </w:t>
      </w:r>
      <w:r>
        <w:t>туристичної</w:t>
      </w:r>
      <w:r>
        <w:rPr>
          <w:spacing w:val="-17"/>
        </w:rPr>
        <w:t xml:space="preserve"> </w:t>
      </w:r>
      <w:r>
        <w:t>діяльності,</w:t>
      </w:r>
      <w:r>
        <w:rPr>
          <w:spacing w:val="-17"/>
        </w:rPr>
        <w:t xml:space="preserve"> </w:t>
      </w:r>
      <w:r>
        <w:t>впро- вадження ефективних організаційно-правових,</w:t>
      </w:r>
      <w:r>
        <w:rPr>
          <w:spacing w:val="-27"/>
        </w:rPr>
        <w:t xml:space="preserve"> </w:t>
      </w:r>
      <w:r>
        <w:rPr>
          <w:spacing w:val="-6"/>
        </w:rPr>
        <w:t xml:space="preserve">еко- </w:t>
      </w:r>
      <w:r>
        <w:t xml:space="preserve">номічних та інформаційних механізмів розвитку сфери туризму і курортів як високорентабельної галузі національної економіки (Strategy of the </w:t>
      </w:r>
      <w:r>
        <w:rPr>
          <w:spacing w:val="-5"/>
        </w:rPr>
        <w:t xml:space="preserve">Tour- </w:t>
      </w:r>
      <w:r>
        <w:t>ism…, 2017).</w:t>
      </w:r>
    </w:p>
    <w:p w:rsidR="00333380" w:rsidRDefault="00333380" w:rsidP="00EF21C0">
      <w:pPr>
        <w:pStyle w:val="BodyText"/>
        <w:spacing w:line="220" w:lineRule="auto"/>
        <w:ind w:left="127" w:right="1017" w:firstLine="283"/>
      </w:pPr>
      <w:r>
        <w:t xml:space="preserve">Існуючі проблеми у сфері екологічного туриз- му на прикордонній території </w:t>
      </w:r>
      <w:r>
        <w:rPr>
          <w:spacing w:val="-3"/>
        </w:rPr>
        <w:t xml:space="preserve">України </w:t>
      </w:r>
      <w:r>
        <w:t xml:space="preserve">та держав ЄС можна вирішити </w:t>
      </w:r>
      <w:r>
        <w:rPr>
          <w:spacing w:val="-3"/>
        </w:rPr>
        <w:t xml:space="preserve">шляхом економіко-правового </w:t>
      </w:r>
      <w:r>
        <w:t>регулювання. Економіко-правове регулювання</w:t>
      </w:r>
      <w:r>
        <w:rPr>
          <w:spacing w:val="-31"/>
        </w:rPr>
        <w:t xml:space="preserve"> </w:t>
      </w:r>
      <w:r>
        <w:rPr>
          <w:spacing w:val="-3"/>
        </w:rPr>
        <w:t xml:space="preserve">еко- </w:t>
      </w:r>
      <w:r>
        <w:t xml:space="preserve">логічного туризму – це сукупність форм і методів цілеспрямованого </w:t>
      </w:r>
      <w:r>
        <w:rPr>
          <w:spacing w:val="-2"/>
        </w:rPr>
        <w:t xml:space="preserve">впливу </w:t>
      </w:r>
      <w:r>
        <w:t xml:space="preserve">органів державної влади на діяльність господарюючих суб’єктів та </w:t>
      </w:r>
      <w:r>
        <w:rPr>
          <w:spacing w:val="-3"/>
        </w:rPr>
        <w:t xml:space="preserve">ринкову </w:t>
      </w:r>
      <w:r>
        <w:t>кон’юнктуру з метою забезпечення його належ- них умов функціонування, реалізації державних соціально-економічних пріоритетів та вироблення відповідної</w:t>
      </w:r>
      <w:r>
        <w:rPr>
          <w:spacing w:val="-13"/>
        </w:rPr>
        <w:t xml:space="preserve"> </w:t>
      </w:r>
      <w:r>
        <w:t>концепції</w:t>
      </w:r>
      <w:r>
        <w:rPr>
          <w:spacing w:val="-12"/>
        </w:rPr>
        <w:t xml:space="preserve"> </w:t>
      </w:r>
      <w:r>
        <w:t>розвитку</w:t>
      </w:r>
      <w:r>
        <w:rPr>
          <w:spacing w:val="-12"/>
        </w:rPr>
        <w:t xml:space="preserve"> </w:t>
      </w:r>
      <w:r>
        <w:t>екологічного</w:t>
      </w:r>
      <w:r>
        <w:rPr>
          <w:spacing w:val="-13"/>
        </w:rPr>
        <w:t xml:space="preserve"> </w:t>
      </w:r>
      <w:r>
        <w:t>туриз- му в країні (Darmostuk,</w:t>
      </w:r>
      <w:r>
        <w:rPr>
          <w:spacing w:val="-1"/>
        </w:rPr>
        <w:t xml:space="preserve"> </w:t>
      </w:r>
      <w:r>
        <w:t>2013).</w:t>
      </w:r>
    </w:p>
    <w:p w:rsidR="00333380" w:rsidRDefault="00333380" w:rsidP="00EF21C0">
      <w:pPr>
        <w:pStyle w:val="BodyText"/>
        <w:spacing w:line="220" w:lineRule="auto"/>
        <w:ind w:left="127" w:right="1017" w:firstLine="283"/>
      </w:pPr>
      <w:r>
        <w:t xml:space="preserve">До основних нормативно-правових актів, що регулюють транскордонне співробітництво у </w:t>
      </w:r>
      <w:r>
        <w:rPr>
          <w:spacing w:val="-4"/>
        </w:rPr>
        <w:t xml:space="preserve">сфе- </w:t>
      </w:r>
      <w:r>
        <w:t xml:space="preserve">рі екологічного туризму в </w:t>
      </w:r>
      <w:r>
        <w:rPr>
          <w:spacing w:val="-3"/>
        </w:rPr>
        <w:t xml:space="preserve">Україні </w:t>
      </w:r>
      <w:r>
        <w:t xml:space="preserve">належать: </w:t>
      </w:r>
      <w:r>
        <w:rPr>
          <w:spacing w:val="-3"/>
        </w:rPr>
        <w:t xml:space="preserve">Закон України </w:t>
      </w:r>
      <w:r>
        <w:t xml:space="preserve">«Про транскордонне співробітництво» (від 24.06.2004 р.); </w:t>
      </w:r>
      <w:r>
        <w:rPr>
          <w:spacing w:val="-3"/>
        </w:rPr>
        <w:t xml:space="preserve">Закон України </w:t>
      </w:r>
      <w:r>
        <w:t xml:space="preserve">«Про </w:t>
      </w:r>
      <w:r>
        <w:rPr>
          <w:spacing w:val="-3"/>
        </w:rPr>
        <w:t xml:space="preserve">туризм» </w:t>
      </w:r>
      <w:r>
        <w:t xml:space="preserve">(від 15.09.1995 р.); </w:t>
      </w:r>
      <w:r>
        <w:rPr>
          <w:spacing w:val="-3"/>
        </w:rPr>
        <w:t xml:space="preserve">Закон України </w:t>
      </w:r>
      <w:r>
        <w:t xml:space="preserve">«Про </w:t>
      </w:r>
      <w:r>
        <w:rPr>
          <w:spacing w:val="-3"/>
        </w:rPr>
        <w:t xml:space="preserve">курорти» </w:t>
      </w:r>
      <w:r>
        <w:t xml:space="preserve">(від 05.10.2000 р.); </w:t>
      </w:r>
      <w:r>
        <w:rPr>
          <w:spacing w:val="-6"/>
        </w:rPr>
        <w:t xml:space="preserve">Указ </w:t>
      </w:r>
      <w:r>
        <w:t xml:space="preserve">Президента </w:t>
      </w:r>
      <w:r>
        <w:rPr>
          <w:spacing w:val="-3"/>
        </w:rPr>
        <w:t xml:space="preserve">України </w:t>
      </w:r>
      <w:r>
        <w:t xml:space="preserve">«Про День туризму» (від 21.09.1998 р.); </w:t>
      </w:r>
      <w:r>
        <w:rPr>
          <w:spacing w:val="-6"/>
        </w:rPr>
        <w:t xml:space="preserve">Указ </w:t>
      </w:r>
      <w:r>
        <w:t xml:space="preserve">Прези- дента </w:t>
      </w:r>
      <w:r>
        <w:rPr>
          <w:spacing w:val="-3"/>
        </w:rPr>
        <w:t xml:space="preserve">України </w:t>
      </w:r>
      <w:r>
        <w:t xml:space="preserve">Про </w:t>
      </w:r>
      <w:r>
        <w:rPr>
          <w:spacing w:val="-3"/>
        </w:rPr>
        <w:t xml:space="preserve">заходи </w:t>
      </w:r>
      <w:r>
        <w:t xml:space="preserve">щодо забезпечення ре- алізації державної політики у галузі туризму (від 14.12.2001 р.); </w:t>
      </w:r>
      <w:r>
        <w:rPr>
          <w:spacing w:val="-6"/>
        </w:rPr>
        <w:t xml:space="preserve">Указ </w:t>
      </w:r>
      <w:r>
        <w:t xml:space="preserve">Президента </w:t>
      </w:r>
      <w:r>
        <w:rPr>
          <w:spacing w:val="-3"/>
        </w:rPr>
        <w:t xml:space="preserve">України </w:t>
      </w:r>
      <w:r>
        <w:t xml:space="preserve">Про за- </w:t>
      </w:r>
      <w:r>
        <w:rPr>
          <w:spacing w:val="-4"/>
        </w:rPr>
        <w:t xml:space="preserve">ходи </w:t>
      </w:r>
      <w:r>
        <w:t xml:space="preserve">щодо розвитку туризму і курортів в </w:t>
      </w:r>
      <w:r>
        <w:rPr>
          <w:spacing w:val="-3"/>
        </w:rPr>
        <w:t xml:space="preserve">Україні </w:t>
      </w:r>
      <w:r>
        <w:t xml:space="preserve">(від 21.02.2007 р.); Розпорядження Кабінету Мі- ністрів </w:t>
      </w:r>
      <w:r>
        <w:rPr>
          <w:spacing w:val="-3"/>
        </w:rPr>
        <w:t xml:space="preserve">України </w:t>
      </w:r>
      <w:r>
        <w:t xml:space="preserve">«Про затвердження </w:t>
      </w:r>
      <w:r>
        <w:rPr>
          <w:spacing w:val="-3"/>
        </w:rPr>
        <w:t xml:space="preserve">заходів </w:t>
      </w:r>
      <w:r>
        <w:t xml:space="preserve">щодо розвитку іноземного і внутрішнього туризму» (від 27.06.2003 р., ред. від 16.05.2007 р.); Розпоряджен- ня Кабінету Міністрів </w:t>
      </w:r>
      <w:r>
        <w:rPr>
          <w:spacing w:val="-3"/>
        </w:rPr>
        <w:t xml:space="preserve">України </w:t>
      </w:r>
      <w:r>
        <w:t>«Про схвалення Стратегії розвитку туризму і курортів на період до 2026 року» (від 16.03.2017 р.).</w:t>
      </w:r>
    </w:p>
    <w:p w:rsidR="00333380" w:rsidRDefault="00333380" w:rsidP="00EF21C0">
      <w:pPr>
        <w:pStyle w:val="BodyText"/>
        <w:spacing w:line="220" w:lineRule="auto"/>
        <w:ind w:left="127" w:right="1017" w:firstLine="283"/>
      </w:pPr>
      <w:r>
        <w:rPr>
          <w:spacing w:val="-3"/>
        </w:rPr>
        <w:t xml:space="preserve">Виконавчою </w:t>
      </w:r>
      <w:r>
        <w:t xml:space="preserve">владою </w:t>
      </w:r>
      <w:r>
        <w:rPr>
          <w:spacing w:val="-3"/>
        </w:rPr>
        <w:t xml:space="preserve">України </w:t>
      </w:r>
      <w:r>
        <w:t xml:space="preserve">затверджено низку постанов, які стосуються питань регулювання ту- </w:t>
      </w:r>
      <w:r>
        <w:rPr>
          <w:spacing w:val="-5"/>
        </w:rPr>
        <w:t xml:space="preserve">ризму. </w:t>
      </w:r>
      <w:r>
        <w:t>Основними серед них є</w:t>
      </w:r>
      <w:r>
        <w:rPr>
          <w:spacing w:val="1"/>
        </w:rPr>
        <w:t xml:space="preserve"> </w:t>
      </w:r>
      <w:r>
        <w:t>такі:</w:t>
      </w:r>
    </w:p>
    <w:p w:rsidR="00333380" w:rsidRPr="00EF21C0" w:rsidRDefault="00333380" w:rsidP="00EF21C0">
      <w:pPr>
        <w:pStyle w:val="ListParagraph"/>
        <w:widowControl w:val="0"/>
        <w:numPr>
          <w:ilvl w:val="0"/>
          <w:numId w:val="6"/>
        </w:numPr>
        <w:tabs>
          <w:tab w:val="left" w:pos="525"/>
        </w:tabs>
        <w:autoSpaceDE w:val="0"/>
        <w:autoSpaceDN w:val="0"/>
        <w:spacing w:after="0" w:line="213" w:lineRule="auto"/>
        <w:ind w:right="1018" w:firstLine="170"/>
        <w:contextualSpacing w:val="0"/>
        <w:jc w:val="both"/>
        <w:rPr>
          <w:lang w:val="ru-RU"/>
        </w:rPr>
      </w:pPr>
      <w:r w:rsidRPr="00EF21C0">
        <w:rPr>
          <w:lang w:val="ru-RU"/>
        </w:rPr>
        <w:t>«Про внесення змін до переліку населених пунктів, віднесених до</w:t>
      </w:r>
      <w:r w:rsidRPr="00EF21C0">
        <w:rPr>
          <w:spacing w:val="-1"/>
          <w:lang w:val="ru-RU"/>
        </w:rPr>
        <w:t xml:space="preserve"> </w:t>
      </w:r>
      <w:r w:rsidRPr="00EF21C0">
        <w:rPr>
          <w:lang w:val="ru-RU"/>
        </w:rPr>
        <w:t>курортних»;</w:t>
      </w:r>
    </w:p>
    <w:p w:rsidR="00333380" w:rsidRPr="00EF21C0" w:rsidRDefault="00333380" w:rsidP="00EF21C0">
      <w:pPr>
        <w:spacing w:line="213" w:lineRule="auto"/>
        <w:jc w:val="both"/>
        <w:rPr>
          <w:lang w:val="ru-RU"/>
        </w:rPr>
        <w:sectPr w:rsidR="00333380" w:rsidRPr="00EF21C0">
          <w:pgSz w:w="11910" w:h="16840"/>
          <w:pgMar w:top="1060" w:right="0" w:bottom="980" w:left="780" w:header="801" w:footer="798" w:gutter="0"/>
          <w:cols w:num="2" w:space="720" w:equalWidth="0">
            <w:col w:w="4988" w:space="171"/>
            <w:col w:w="5971"/>
          </w:cols>
        </w:sectPr>
      </w:pPr>
    </w:p>
    <w:p w:rsidR="00333380" w:rsidRPr="00EF21C0" w:rsidRDefault="00333380" w:rsidP="00EF21C0">
      <w:pPr>
        <w:pStyle w:val="ListParagraph"/>
        <w:widowControl w:val="0"/>
        <w:numPr>
          <w:ilvl w:val="1"/>
          <w:numId w:val="6"/>
        </w:numPr>
        <w:tabs>
          <w:tab w:val="left" w:pos="638"/>
        </w:tabs>
        <w:autoSpaceDE w:val="0"/>
        <w:autoSpaceDN w:val="0"/>
        <w:spacing w:before="197" w:after="0" w:line="218" w:lineRule="auto"/>
        <w:ind w:right="38" w:firstLine="170"/>
        <w:contextualSpacing w:val="0"/>
        <w:jc w:val="both"/>
        <w:rPr>
          <w:lang w:val="ru-RU"/>
        </w:rPr>
      </w:pPr>
      <w:r w:rsidRPr="00EF21C0">
        <w:rPr>
          <w:lang w:val="ru-RU"/>
        </w:rPr>
        <w:t>«Про</w:t>
      </w:r>
      <w:r w:rsidRPr="00EF21C0">
        <w:rPr>
          <w:spacing w:val="-13"/>
          <w:lang w:val="ru-RU"/>
        </w:rPr>
        <w:t xml:space="preserve"> </w:t>
      </w:r>
      <w:r w:rsidRPr="00EF21C0">
        <w:rPr>
          <w:lang w:val="ru-RU"/>
        </w:rPr>
        <w:t>затвердження</w:t>
      </w:r>
      <w:r w:rsidRPr="00EF21C0">
        <w:rPr>
          <w:spacing w:val="-13"/>
          <w:lang w:val="ru-RU"/>
        </w:rPr>
        <w:t xml:space="preserve"> </w:t>
      </w:r>
      <w:r w:rsidRPr="00EF21C0">
        <w:rPr>
          <w:lang w:val="ru-RU"/>
        </w:rPr>
        <w:t>Порядку</w:t>
      </w:r>
      <w:r w:rsidRPr="00EF21C0">
        <w:rPr>
          <w:spacing w:val="-13"/>
          <w:lang w:val="ru-RU"/>
        </w:rPr>
        <w:t xml:space="preserve"> </w:t>
      </w:r>
      <w:r w:rsidRPr="00EF21C0">
        <w:rPr>
          <w:lang w:val="ru-RU"/>
        </w:rPr>
        <w:t>створення</w:t>
      </w:r>
      <w:r w:rsidRPr="00EF21C0">
        <w:rPr>
          <w:spacing w:val="-14"/>
          <w:lang w:val="ru-RU"/>
        </w:rPr>
        <w:t xml:space="preserve"> </w:t>
      </w:r>
      <w:r w:rsidRPr="00EF21C0">
        <w:rPr>
          <w:lang w:val="ru-RU"/>
        </w:rPr>
        <w:t>і</w:t>
      </w:r>
      <w:r w:rsidRPr="00EF21C0">
        <w:rPr>
          <w:spacing w:val="-13"/>
          <w:lang w:val="ru-RU"/>
        </w:rPr>
        <w:t xml:space="preserve"> </w:t>
      </w:r>
      <w:r w:rsidRPr="00EF21C0">
        <w:rPr>
          <w:lang w:val="ru-RU"/>
        </w:rPr>
        <w:t>веден- ня Державного кадастру природних територій ку- рортів»;</w:t>
      </w:r>
    </w:p>
    <w:p w:rsidR="00333380" w:rsidRPr="00EF21C0" w:rsidRDefault="00333380" w:rsidP="00EF21C0">
      <w:pPr>
        <w:pStyle w:val="ListParagraph"/>
        <w:widowControl w:val="0"/>
        <w:numPr>
          <w:ilvl w:val="1"/>
          <w:numId w:val="6"/>
        </w:numPr>
        <w:tabs>
          <w:tab w:val="left" w:pos="638"/>
        </w:tabs>
        <w:autoSpaceDE w:val="0"/>
        <w:autoSpaceDN w:val="0"/>
        <w:spacing w:before="8" w:after="0" w:line="213" w:lineRule="auto"/>
        <w:ind w:right="38" w:firstLine="170"/>
        <w:contextualSpacing w:val="0"/>
        <w:jc w:val="both"/>
        <w:rPr>
          <w:lang w:val="ru-RU"/>
        </w:rPr>
      </w:pPr>
      <w:r w:rsidRPr="00EF21C0">
        <w:rPr>
          <w:lang w:val="ru-RU"/>
        </w:rPr>
        <w:t>«Про затвердження Державної програми роз- витку</w:t>
      </w:r>
      <w:r w:rsidRPr="00EF21C0">
        <w:rPr>
          <w:spacing w:val="-1"/>
          <w:lang w:val="ru-RU"/>
        </w:rPr>
        <w:t xml:space="preserve"> </w:t>
      </w:r>
      <w:r w:rsidRPr="00EF21C0">
        <w:rPr>
          <w:lang w:val="ru-RU"/>
        </w:rPr>
        <w:t>туризму»;</w:t>
      </w:r>
    </w:p>
    <w:p w:rsidR="00333380" w:rsidRPr="00EF21C0" w:rsidRDefault="00333380" w:rsidP="00EF21C0">
      <w:pPr>
        <w:pStyle w:val="ListParagraph"/>
        <w:widowControl w:val="0"/>
        <w:numPr>
          <w:ilvl w:val="1"/>
          <w:numId w:val="6"/>
        </w:numPr>
        <w:tabs>
          <w:tab w:val="left" w:pos="638"/>
        </w:tabs>
        <w:autoSpaceDE w:val="0"/>
        <w:autoSpaceDN w:val="0"/>
        <w:spacing w:before="7" w:after="0" w:line="213" w:lineRule="auto"/>
        <w:ind w:right="38" w:firstLine="170"/>
        <w:contextualSpacing w:val="0"/>
        <w:jc w:val="both"/>
        <w:rPr>
          <w:lang w:val="ru-RU"/>
        </w:rPr>
      </w:pPr>
      <w:r w:rsidRPr="00EF21C0">
        <w:rPr>
          <w:lang w:val="ru-RU"/>
        </w:rPr>
        <w:t xml:space="preserve">«Про затвердження Положення про Державну </w:t>
      </w:r>
      <w:r w:rsidRPr="00EF21C0">
        <w:rPr>
          <w:spacing w:val="-3"/>
          <w:lang w:val="ru-RU"/>
        </w:rPr>
        <w:t xml:space="preserve">службу </w:t>
      </w:r>
      <w:r w:rsidRPr="00EF21C0">
        <w:rPr>
          <w:lang w:val="ru-RU"/>
        </w:rPr>
        <w:t>туризму і курортів» (</w:t>
      </w:r>
      <w:r>
        <w:t>Darmostuk</w:t>
      </w:r>
      <w:r w:rsidRPr="00EF21C0">
        <w:rPr>
          <w:lang w:val="ru-RU"/>
        </w:rPr>
        <w:t>,</w:t>
      </w:r>
      <w:r w:rsidRPr="00EF21C0">
        <w:rPr>
          <w:spacing w:val="-2"/>
          <w:lang w:val="ru-RU"/>
        </w:rPr>
        <w:t xml:space="preserve"> </w:t>
      </w:r>
      <w:r w:rsidRPr="00EF21C0">
        <w:rPr>
          <w:lang w:val="ru-RU"/>
        </w:rPr>
        <w:t>2013).</w:t>
      </w:r>
    </w:p>
    <w:p w:rsidR="00333380" w:rsidRDefault="00333380" w:rsidP="00EF21C0">
      <w:pPr>
        <w:pStyle w:val="BodyText"/>
        <w:spacing w:before="2" w:line="220" w:lineRule="auto"/>
        <w:ind w:left="240" w:right="39" w:firstLine="283"/>
      </w:pPr>
      <w:r>
        <w:t xml:space="preserve">До цього переліку можна </w:t>
      </w:r>
      <w:r>
        <w:rPr>
          <w:spacing w:val="-4"/>
        </w:rPr>
        <w:t xml:space="preserve">також </w:t>
      </w:r>
      <w:r>
        <w:t>віднести</w:t>
      </w:r>
      <w:r>
        <w:rPr>
          <w:spacing w:val="-28"/>
        </w:rPr>
        <w:t xml:space="preserve"> </w:t>
      </w:r>
      <w:r>
        <w:t xml:space="preserve">загаль- ні нормативно-правові акти, які певною мірою ре- гулюють відносини у туристичній сфері, в </w:t>
      </w:r>
      <w:r>
        <w:rPr>
          <w:spacing w:val="-5"/>
        </w:rPr>
        <w:t xml:space="preserve">т.ч. </w:t>
      </w:r>
      <w:r>
        <w:t xml:space="preserve">Ци- вільний, Господарський, </w:t>
      </w:r>
      <w:r>
        <w:rPr>
          <w:spacing w:val="-3"/>
        </w:rPr>
        <w:t xml:space="preserve">Податковий, </w:t>
      </w:r>
      <w:r>
        <w:t xml:space="preserve">Земельний </w:t>
      </w:r>
      <w:r>
        <w:rPr>
          <w:spacing w:val="-4"/>
        </w:rPr>
        <w:t xml:space="preserve">кодекси </w:t>
      </w:r>
      <w:r>
        <w:t>та</w:t>
      </w:r>
      <w:r>
        <w:rPr>
          <w:spacing w:val="4"/>
        </w:rPr>
        <w:t xml:space="preserve"> </w:t>
      </w:r>
      <w:r>
        <w:t>ін.</w:t>
      </w:r>
    </w:p>
    <w:p w:rsidR="00333380" w:rsidRDefault="00333380" w:rsidP="00EF21C0">
      <w:pPr>
        <w:pStyle w:val="BodyText"/>
        <w:spacing w:line="220" w:lineRule="auto"/>
        <w:ind w:left="240" w:right="38" w:firstLine="283"/>
      </w:pPr>
      <w:r>
        <w:t>Поряд з цим, перелічені правові документи лише частково регулюють відносини у сфері роз- витку</w:t>
      </w:r>
      <w:r>
        <w:rPr>
          <w:spacing w:val="-14"/>
        </w:rPr>
        <w:t xml:space="preserve"> </w:t>
      </w:r>
      <w:r>
        <w:t>екологічного</w:t>
      </w:r>
      <w:r>
        <w:rPr>
          <w:spacing w:val="-14"/>
        </w:rPr>
        <w:t xml:space="preserve"> </w:t>
      </w:r>
      <w:r>
        <w:t>туризму</w:t>
      </w:r>
      <w:r>
        <w:rPr>
          <w:spacing w:val="-14"/>
        </w:rPr>
        <w:t xml:space="preserve"> </w:t>
      </w:r>
      <w:r>
        <w:t>на</w:t>
      </w:r>
      <w:r>
        <w:rPr>
          <w:spacing w:val="-13"/>
        </w:rPr>
        <w:t xml:space="preserve"> </w:t>
      </w:r>
      <w:r>
        <w:t>базових</w:t>
      </w:r>
      <w:r>
        <w:rPr>
          <w:spacing w:val="-14"/>
        </w:rPr>
        <w:t xml:space="preserve"> </w:t>
      </w:r>
      <w:r>
        <w:t>засадах</w:t>
      </w:r>
      <w:r>
        <w:rPr>
          <w:spacing w:val="-14"/>
        </w:rPr>
        <w:t xml:space="preserve"> </w:t>
      </w:r>
      <w:r>
        <w:t xml:space="preserve">роз- витку туристичної діяльності. На нашу </w:t>
      </w:r>
      <w:r>
        <w:rPr>
          <w:spacing w:val="-5"/>
        </w:rPr>
        <w:t xml:space="preserve">думку, </w:t>
      </w:r>
      <w:r>
        <w:t xml:space="preserve">важ- ливим </w:t>
      </w:r>
      <w:r>
        <w:rPr>
          <w:spacing w:val="-5"/>
        </w:rPr>
        <w:t xml:space="preserve">було </w:t>
      </w:r>
      <w:r>
        <w:t>б введення нормативно-правових актів стосовно</w:t>
      </w:r>
      <w:r>
        <w:rPr>
          <w:spacing w:val="-9"/>
        </w:rPr>
        <w:t xml:space="preserve"> </w:t>
      </w:r>
      <w:r>
        <w:t>екологічного</w:t>
      </w:r>
      <w:r>
        <w:rPr>
          <w:spacing w:val="-9"/>
        </w:rPr>
        <w:t xml:space="preserve"> </w:t>
      </w:r>
      <w:r>
        <w:t>туризму</w:t>
      </w:r>
      <w:r>
        <w:rPr>
          <w:spacing w:val="-9"/>
        </w:rPr>
        <w:t xml:space="preserve"> </w:t>
      </w:r>
      <w:r>
        <w:t>не</w:t>
      </w:r>
      <w:r>
        <w:rPr>
          <w:spacing w:val="-9"/>
        </w:rPr>
        <w:t xml:space="preserve"> </w:t>
      </w:r>
      <w:r>
        <w:t>лише</w:t>
      </w:r>
      <w:r>
        <w:rPr>
          <w:spacing w:val="-9"/>
        </w:rPr>
        <w:t xml:space="preserve"> </w:t>
      </w:r>
      <w:r>
        <w:t>частково,</w:t>
      </w:r>
      <w:r>
        <w:rPr>
          <w:spacing w:val="-9"/>
        </w:rPr>
        <w:t xml:space="preserve"> </w:t>
      </w:r>
      <w:r>
        <w:t xml:space="preserve">а повністю, в яких відображались би </w:t>
      </w:r>
      <w:r>
        <w:rPr>
          <w:spacing w:val="-3"/>
        </w:rPr>
        <w:t xml:space="preserve">екологічні </w:t>
      </w:r>
      <w:r>
        <w:t xml:space="preserve">на- повнення, оскільки цей вид </w:t>
      </w:r>
      <w:r>
        <w:rPr>
          <w:spacing w:val="-4"/>
        </w:rPr>
        <w:t xml:space="preserve">туризму, </w:t>
      </w:r>
      <w:r>
        <w:t xml:space="preserve">у контексті сталого </w:t>
      </w:r>
      <w:r>
        <w:rPr>
          <w:spacing w:val="-3"/>
        </w:rPr>
        <w:t xml:space="preserve">розвитку, </w:t>
      </w:r>
      <w:r>
        <w:t xml:space="preserve">передбачає раціональне викорис- тання та відтворення природних ресурсів, </w:t>
      </w:r>
      <w:r>
        <w:rPr>
          <w:spacing w:val="-3"/>
        </w:rPr>
        <w:t xml:space="preserve">охорону </w:t>
      </w:r>
      <w:r>
        <w:t>довкілля, що обмежує залучення до екологічного туризму природно-промислових видів діяльності та руйнування довкілля. Запровадження екологіч- ного</w:t>
      </w:r>
      <w:r>
        <w:rPr>
          <w:spacing w:val="-13"/>
        </w:rPr>
        <w:t xml:space="preserve"> </w:t>
      </w:r>
      <w:r>
        <w:t>туризму</w:t>
      </w:r>
      <w:r>
        <w:rPr>
          <w:spacing w:val="-13"/>
        </w:rPr>
        <w:t xml:space="preserve"> </w:t>
      </w:r>
      <w:r>
        <w:t>з</w:t>
      </w:r>
      <w:r>
        <w:rPr>
          <w:spacing w:val="-13"/>
        </w:rPr>
        <w:t xml:space="preserve"> </w:t>
      </w:r>
      <w:r>
        <w:t>його</w:t>
      </w:r>
      <w:r>
        <w:rPr>
          <w:spacing w:val="-13"/>
        </w:rPr>
        <w:t xml:space="preserve"> </w:t>
      </w:r>
      <w:r>
        <w:t>належним</w:t>
      </w:r>
      <w:r>
        <w:rPr>
          <w:spacing w:val="-13"/>
        </w:rPr>
        <w:t xml:space="preserve"> </w:t>
      </w:r>
      <w:r>
        <w:t xml:space="preserve">економіко-правовим регулюванням сприятиме гармонійному поєднан- ню складових сталого розвитку (екологічній, </w:t>
      </w:r>
      <w:r>
        <w:rPr>
          <w:spacing w:val="-3"/>
        </w:rPr>
        <w:t xml:space="preserve">еко- </w:t>
      </w:r>
      <w:r>
        <w:t>номічній та</w:t>
      </w:r>
      <w:r>
        <w:rPr>
          <w:spacing w:val="-1"/>
        </w:rPr>
        <w:t xml:space="preserve"> </w:t>
      </w:r>
      <w:r>
        <w:t>соціальній).</w:t>
      </w:r>
    </w:p>
    <w:p w:rsidR="00333380" w:rsidRDefault="00333380" w:rsidP="00EF21C0">
      <w:pPr>
        <w:pStyle w:val="BodyText"/>
        <w:spacing w:line="220" w:lineRule="auto"/>
        <w:ind w:left="240" w:right="38" w:firstLine="283"/>
      </w:pPr>
      <w:r>
        <w:t xml:space="preserve">У Законі </w:t>
      </w:r>
      <w:r>
        <w:rPr>
          <w:spacing w:val="-3"/>
        </w:rPr>
        <w:t xml:space="preserve">України </w:t>
      </w:r>
      <w:r>
        <w:t>«Про туризм» зазначено, що екологічний</w:t>
      </w:r>
      <w:r>
        <w:rPr>
          <w:spacing w:val="-11"/>
        </w:rPr>
        <w:t xml:space="preserve"> </w:t>
      </w:r>
      <w:r>
        <w:t>туризм</w:t>
      </w:r>
      <w:r>
        <w:rPr>
          <w:spacing w:val="-10"/>
        </w:rPr>
        <w:t xml:space="preserve"> </w:t>
      </w:r>
      <w:r>
        <w:t>є</w:t>
      </w:r>
      <w:r>
        <w:rPr>
          <w:spacing w:val="-10"/>
        </w:rPr>
        <w:t xml:space="preserve"> </w:t>
      </w:r>
      <w:r>
        <w:t>одним</w:t>
      </w:r>
      <w:r>
        <w:rPr>
          <w:spacing w:val="-10"/>
        </w:rPr>
        <w:t xml:space="preserve"> </w:t>
      </w:r>
      <w:r>
        <w:t>із</w:t>
      </w:r>
      <w:r>
        <w:rPr>
          <w:spacing w:val="-11"/>
        </w:rPr>
        <w:t xml:space="preserve"> </w:t>
      </w:r>
      <w:r>
        <w:t>пріоритетних</w:t>
      </w:r>
      <w:r>
        <w:rPr>
          <w:spacing w:val="-10"/>
        </w:rPr>
        <w:t xml:space="preserve"> </w:t>
      </w:r>
      <w:r>
        <w:t xml:space="preserve">напря- мів розвитку туристичної діяльності. </w:t>
      </w:r>
      <w:r>
        <w:rPr>
          <w:spacing w:val="-3"/>
        </w:rPr>
        <w:t xml:space="preserve">Екологічний </w:t>
      </w:r>
      <w:r>
        <w:t xml:space="preserve">туризм сприяє захисту природного довкілля, під- вищує </w:t>
      </w:r>
      <w:r>
        <w:rPr>
          <w:spacing w:val="-3"/>
        </w:rPr>
        <w:t xml:space="preserve">екологічну </w:t>
      </w:r>
      <w:r>
        <w:rPr>
          <w:spacing w:val="-4"/>
        </w:rPr>
        <w:t xml:space="preserve">культуру </w:t>
      </w:r>
      <w:r>
        <w:t xml:space="preserve">мандрівників, виконує просвітницьку та навчальну функції, дбайливо ста- виться до традицій і </w:t>
      </w:r>
      <w:r>
        <w:rPr>
          <w:spacing w:val="-4"/>
        </w:rPr>
        <w:t xml:space="preserve">культури </w:t>
      </w:r>
      <w:r>
        <w:t>місцевого населення тощо (Law of Ukraine...,</w:t>
      </w:r>
      <w:r>
        <w:rPr>
          <w:spacing w:val="-3"/>
        </w:rPr>
        <w:t xml:space="preserve"> </w:t>
      </w:r>
      <w:r>
        <w:t>1995).</w:t>
      </w:r>
    </w:p>
    <w:p w:rsidR="00333380" w:rsidRDefault="00333380" w:rsidP="00EF21C0">
      <w:pPr>
        <w:pStyle w:val="BodyText"/>
        <w:spacing w:line="220" w:lineRule="auto"/>
        <w:ind w:left="240" w:right="38" w:firstLine="283"/>
      </w:pPr>
      <w:r>
        <w:t xml:space="preserve">Державне регулювання туристичної діяльності є одним із механізмів реалізації державної політи- ки в галузі </w:t>
      </w:r>
      <w:r>
        <w:rPr>
          <w:spacing w:val="-4"/>
        </w:rPr>
        <w:t xml:space="preserve">туризму, </w:t>
      </w:r>
      <w:r>
        <w:t xml:space="preserve">яка включає в себе </w:t>
      </w:r>
      <w:r>
        <w:rPr>
          <w:spacing w:val="-3"/>
        </w:rPr>
        <w:t xml:space="preserve">комплекс </w:t>
      </w:r>
      <w:r>
        <w:t xml:space="preserve">організаційних, соціально-економічних, </w:t>
      </w:r>
      <w:r>
        <w:rPr>
          <w:spacing w:val="-4"/>
        </w:rPr>
        <w:t xml:space="preserve">політико- </w:t>
      </w:r>
      <w:r>
        <w:t>правових та інших методів, що використовуються парламентами, урядами, державними і</w:t>
      </w:r>
      <w:r>
        <w:rPr>
          <w:spacing w:val="-27"/>
        </w:rPr>
        <w:t xml:space="preserve"> </w:t>
      </w:r>
      <w:r>
        <w:t xml:space="preserve">громадськи- ми організаціями та установами з метою </w:t>
      </w:r>
      <w:r>
        <w:rPr>
          <w:spacing w:val="-3"/>
        </w:rPr>
        <w:t xml:space="preserve">створен- </w:t>
      </w:r>
      <w:r>
        <w:t>ня умов для розвитку туристичної галузі в країні (Darmostuk, 2013).</w:t>
      </w:r>
    </w:p>
    <w:p w:rsidR="00333380" w:rsidRDefault="00333380" w:rsidP="00EF21C0">
      <w:pPr>
        <w:pStyle w:val="BodyText"/>
        <w:spacing w:line="220" w:lineRule="auto"/>
        <w:ind w:left="240" w:right="38" w:firstLine="283"/>
      </w:pPr>
      <w:r>
        <w:t xml:space="preserve">Правове регулювання туристичної  діяльності  в </w:t>
      </w:r>
      <w:r>
        <w:rPr>
          <w:spacing w:val="-3"/>
        </w:rPr>
        <w:t xml:space="preserve">Україні </w:t>
      </w:r>
      <w:r>
        <w:t xml:space="preserve">здійснюється на підставі системи дже- рел права, основою яких є  Конституція  </w:t>
      </w:r>
      <w:r>
        <w:rPr>
          <w:spacing w:val="-4"/>
        </w:rPr>
        <w:t xml:space="preserve">Украї-  </w:t>
      </w:r>
      <w:r>
        <w:t xml:space="preserve">ни, міжнародно-правові акти про  туризм,  </w:t>
      </w:r>
      <w:r>
        <w:rPr>
          <w:spacing w:val="-3"/>
        </w:rPr>
        <w:t xml:space="preserve">зако-  </w:t>
      </w:r>
      <w:r>
        <w:t xml:space="preserve">ни </w:t>
      </w:r>
      <w:r>
        <w:rPr>
          <w:spacing w:val="-3"/>
        </w:rPr>
        <w:t xml:space="preserve">України, комплекс </w:t>
      </w:r>
      <w:r>
        <w:t>спеціальних підзаконних нормативно-правових актів, які відіграють визна- чальну роль в організації туристичної діяльності (Dmytruk, 2009).</w:t>
      </w:r>
    </w:p>
    <w:p w:rsidR="00333380" w:rsidRDefault="00333380" w:rsidP="00EF21C0">
      <w:pPr>
        <w:pStyle w:val="BodyText"/>
        <w:spacing w:line="220" w:lineRule="auto"/>
        <w:ind w:left="240" w:right="38" w:firstLine="283"/>
      </w:pPr>
      <w:r>
        <w:t>Отже, перспективи розвитку екологічного ту- ризму на прикордонних територіях України і держав ЄС можуть виявитись успішними внас- лідок ефективного транскордонного економіко- правового співробітництва особливо в регіонах з належним потенціалом (природним, інвестицій- ним, туристичної інфраструктури та ін.). Ефек-</w:t>
      </w:r>
    </w:p>
    <w:p w:rsidR="00333380" w:rsidRDefault="00333380" w:rsidP="00EF21C0">
      <w:pPr>
        <w:pStyle w:val="BodyText"/>
        <w:spacing w:before="197" w:line="223" w:lineRule="auto"/>
        <w:ind w:left="240" w:right="902"/>
      </w:pPr>
      <w:r>
        <w:br w:type="column"/>
        <w:t xml:space="preserve">тивне  транскордонне   співробітництво   </w:t>
      </w:r>
      <w:r>
        <w:rPr>
          <w:spacing w:val="-5"/>
        </w:rPr>
        <w:t xml:space="preserve">України   </w:t>
      </w:r>
      <w:r>
        <w:t xml:space="preserve">з державами ЄС у галузі екологічного туризму сприятиме підвищенню іміджу прикордонних ре- гіонів </w:t>
      </w:r>
      <w:r>
        <w:rPr>
          <w:spacing w:val="-3"/>
        </w:rPr>
        <w:t xml:space="preserve">України </w:t>
      </w:r>
      <w:r>
        <w:t xml:space="preserve">і ЄС; </w:t>
      </w:r>
      <w:r>
        <w:rPr>
          <w:spacing w:val="-3"/>
        </w:rPr>
        <w:t xml:space="preserve">поглибленню </w:t>
      </w:r>
      <w:r>
        <w:t xml:space="preserve">партнерства між туристичними підприємствами та організаціями  не тільки прикордонних регіонів, але й </w:t>
      </w:r>
      <w:r>
        <w:rPr>
          <w:spacing w:val="-3"/>
        </w:rPr>
        <w:t xml:space="preserve">України </w:t>
      </w:r>
      <w:r>
        <w:t>і сусідніх держав ЄС загалом; вивченню та</w:t>
      </w:r>
      <w:r>
        <w:rPr>
          <w:spacing w:val="31"/>
        </w:rPr>
        <w:t xml:space="preserve"> </w:t>
      </w:r>
      <w:r>
        <w:t>впро- вадженню досвіду сусідніх держав для регіональ- ного регулювання та стимулювання екологічного туризму; налагодженню контактів з іноземними представництвами, громадськими організаціями тощо.</w:t>
      </w:r>
    </w:p>
    <w:p w:rsidR="00333380" w:rsidRDefault="00333380" w:rsidP="00EF21C0">
      <w:pPr>
        <w:pStyle w:val="BodyText"/>
        <w:spacing w:before="8" w:line="223" w:lineRule="auto"/>
        <w:ind w:left="240" w:right="904" w:firstLine="283"/>
      </w:pPr>
      <w:r>
        <w:t>Потенціал</w:t>
      </w:r>
      <w:r>
        <w:rPr>
          <w:spacing w:val="-15"/>
        </w:rPr>
        <w:t xml:space="preserve"> </w:t>
      </w:r>
      <w:r>
        <w:t>розвитку</w:t>
      </w:r>
      <w:r>
        <w:rPr>
          <w:spacing w:val="-15"/>
        </w:rPr>
        <w:t xml:space="preserve"> </w:t>
      </w:r>
      <w:r>
        <w:t>екологічного</w:t>
      </w:r>
      <w:r>
        <w:rPr>
          <w:spacing w:val="-15"/>
        </w:rPr>
        <w:t xml:space="preserve"> </w:t>
      </w:r>
      <w:r>
        <w:t>туризму</w:t>
      </w:r>
      <w:r>
        <w:rPr>
          <w:spacing w:val="-14"/>
        </w:rPr>
        <w:t xml:space="preserve"> </w:t>
      </w:r>
      <w:r>
        <w:t>в</w:t>
      </w:r>
      <w:r>
        <w:rPr>
          <w:spacing w:val="-15"/>
        </w:rPr>
        <w:t xml:space="preserve"> </w:t>
      </w:r>
      <w:r>
        <w:t>при- кордонних</w:t>
      </w:r>
      <w:r>
        <w:rPr>
          <w:spacing w:val="-10"/>
        </w:rPr>
        <w:t xml:space="preserve"> </w:t>
      </w:r>
      <w:r>
        <w:t>регіонах</w:t>
      </w:r>
      <w:r>
        <w:rPr>
          <w:spacing w:val="-10"/>
        </w:rPr>
        <w:t xml:space="preserve"> </w:t>
      </w:r>
      <w:r>
        <w:rPr>
          <w:spacing w:val="-3"/>
        </w:rPr>
        <w:t>України</w:t>
      </w:r>
      <w:r>
        <w:rPr>
          <w:spacing w:val="-10"/>
        </w:rPr>
        <w:t xml:space="preserve"> </w:t>
      </w:r>
      <w:r>
        <w:t>та</w:t>
      </w:r>
      <w:r>
        <w:rPr>
          <w:spacing w:val="-10"/>
        </w:rPr>
        <w:t xml:space="preserve"> </w:t>
      </w:r>
      <w:r>
        <w:t>країн</w:t>
      </w:r>
      <w:r>
        <w:rPr>
          <w:spacing w:val="-10"/>
        </w:rPr>
        <w:t xml:space="preserve"> </w:t>
      </w:r>
      <w:r>
        <w:t>ЄС</w:t>
      </w:r>
      <w:r>
        <w:rPr>
          <w:spacing w:val="-10"/>
        </w:rPr>
        <w:t xml:space="preserve"> </w:t>
      </w:r>
      <w:r>
        <w:t>дає</w:t>
      </w:r>
      <w:r>
        <w:rPr>
          <w:spacing w:val="-10"/>
        </w:rPr>
        <w:t xml:space="preserve"> </w:t>
      </w:r>
      <w:r>
        <w:t>підста- ви стверджувати, що існують значні перспективи в цьому напрямі, однак його сучасний стан не відпо- відає концепції сталого</w:t>
      </w:r>
      <w:r>
        <w:rPr>
          <w:spacing w:val="-3"/>
        </w:rPr>
        <w:t xml:space="preserve"> розвитку.</w:t>
      </w:r>
    </w:p>
    <w:p w:rsidR="00333380" w:rsidRDefault="00333380" w:rsidP="00EF21C0">
      <w:pPr>
        <w:pStyle w:val="BodyText"/>
        <w:spacing w:before="4" w:line="223" w:lineRule="auto"/>
        <w:ind w:left="240" w:right="903" w:firstLine="283"/>
      </w:pPr>
      <w:r>
        <w:t xml:space="preserve">У прикордонному регіоні </w:t>
      </w:r>
      <w:r>
        <w:rPr>
          <w:spacing w:val="-3"/>
        </w:rPr>
        <w:t xml:space="preserve">України </w:t>
      </w:r>
      <w:r>
        <w:t xml:space="preserve">і держав ЄС важливими об’єктами для співпраці та </w:t>
      </w:r>
      <w:r>
        <w:rPr>
          <w:spacing w:val="-3"/>
        </w:rPr>
        <w:t xml:space="preserve">інвестуван- </w:t>
      </w:r>
      <w:r>
        <w:t xml:space="preserve">ня є готелі, мотелі і хостели, нові реконструйовані бази </w:t>
      </w:r>
      <w:r>
        <w:rPr>
          <w:spacing w:val="-4"/>
        </w:rPr>
        <w:t xml:space="preserve">відпочинку, </w:t>
      </w:r>
      <w:r>
        <w:t xml:space="preserve">туристичні </w:t>
      </w:r>
      <w:r>
        <w:rPr>
          <w:spacing w:val="-3"/>
        </w:rPr>
        <w:t xml:space="preserve">комплекси гірсько- </w:t>
      </w:r>
      <w:r>
        <w:t xml:space="preserve">лижної спеціалізації, </w:t>
      </w:r>
      <w:r>
        <w:rPr>
          <w:spacing w:val="-3"/>
        </w:rPr>
        <w:t xml:space="preserve">історико-культурні  </w:t>
      </w:r>
      <w:r>
        <w:t xml:space="preserve">спору- ди, які передбачається адаптувати для нічліжно- рекреаційних потреб, а </w:t>
      </w:r>
      <w:r>
        <w:rPr>
          <w:spacing w:val="-4"/>
        </w:rPr>
        <w:t xml:space="preserve">також </w:t>
      </w:r>
      <w:r>
        <w:t>значний спектр рекреаційно-розважальних</w:t>
      </w:r>
      <w:r>
        <w:rPr>
          <w:spacing w:val="-2"/>
        </w:rPr>
        <w:t xml:space="preserve"> </w:t>
      </w:r>
      <w:r>
        <w:t>закладів.</w:t>
      </w:r>
    </w:p>
    <w:p w:rsidR="00333380" w:rsidRDefault="00333380" w:rsidP="00EF21C0">
      <w:pPr>
        <w:pStyle w:val="BodyText"/>
        <w:spacing w:before="7" w:line="223" w:lineRule="auto"/>
        <w:ind w:left="240" w:right="904" w:firstLine="283"/>
      </w:pPr>
      <w:r>
        <w:rPr>
          <w:b/>
        </w:rPr>
        <w:t xml:space="preserve">Висновки. </w:t>
      </w:r>
      <w:r>
        <w:t>Поява у другій половині ХХ ст. еко- логічного туризму пов’язана з пошуком ефектив- них підходів до охорони навколишнього природ- ного середовища та створення умов для реалізації концепції сталого розвитку.</w:t>
      </w:r>
    </w:p>
    <w:p w:rsidR="00333380" w:rsidRDefault="00333380" w:rsidP="00EF21C0">
      <w:pPr>
        <w:pStyle w:val="BodyText"/>
        <w:spacing w:before="4" w:line="223" w:lineRule="auto"/>
        <w:ind w:left="240" w:right="903" w:firstLine="283"/>
      </w:pPr>
      <w:r>
        <w:t>Для розвитку екологічного туризму на прикор- донних територіях України і держав ЄС вирішаль- не значення мають природно-рекреаційні ресурси, історико-культурна спадщина та якість і доступ- ність туристичної інфраструктури.</w:t>
      </w:r>
    </w:p>
    <w:p w:rsidR="00333380" w:rsidRDefault="00333380" w:rsidP="00EF21C0">
      <w:pPr>
        <w:pStyle w:val="BodyText"/>
        <w:spacing w:before="2" w:line="223" w:lineRule="auto"/>
        <w:ind w:left="240" w:right="903" w:firstLine="283"/>
      </w:pPr>
      <w:r>
        <w:t>Транскордонне економіко-правове співробіт- ництво України з країнами ЄС в галузі екологічно- го туризму дасть змогу розв’язати чимало існую- чих соціально-економічних та правових проблем на прикордонному рівні України та держав-сусідів ЄС.</w:t>
      </w:r>
    </w:p>
    <w:p w:rsidR="00333380" w:rsidRDefault="00333380" w:rsidP="00EF21C0">
      <w:pPr>
        <w:pStyle w:val="BodyText"/>
        <w:spacing w:before="5" w:line="223" w:lineRule="auto"/>
        <w:ind w:left="240" w:right="904" w:firstLine="283"/>
      </w:pPr>
      <w:r>
        <w:t>У</w:t>
      </w:r>
      <w:r>
        <w:rPr>
          <w:spacing w:val="-11"/>
        </w:rPr>
        <w:t xml:space="preserve"> </w:t>
      </w:r>
      <w:r>
        <w:rPr>
          <w:spacing w:val="-3"/>
        </w:rPr>
        <w:t>прилеглих</w:t>
      </w:r>
      <w:r>
        <w:rPr>
          <w:spacing w:val="-11"/>
        </w:rPr>
        <w:t xml:space="preserve"> </w:t>
      </w:r>
      <w:r>
        <w:t>до</w:t>
      </w:r>
      <w:r>
        <w:rPr>
          <w:spacing w:val="-11"/>
        </w:rPr>
        <w:t xml:space="preserve"> </w:t>
      </w:r>
      <w:r>
        <w:rPr>
          <w:spacing w:val="-3"/>
        </w:rPr>
        <w:t>кордону</w:t>
      </w:r>
      <w:r>
        <w:rPr>
          <w:spacing w:val="-11"/>
        </w:rPr>
        <w:t xml:space="preserve"> </w:t>
      </w:r>
      <w:r>
        <w:t>регіонах</w:t>
      </w:r>
      <w:r>
        <w:rPr>
          <w:spacing w:val="-10"/>
        </w:rPr>
        <w:t xml:space="preserve"> </w:t>
      </w:r>
      <w:r>
        <w:rPr>
          <w:spacing w:val="-3"/>
        </w:rPr>
        <w:t>України</w:t>
      </w:r>
      <w:r>
        <w:rPr>
          <w:spacing w:val="-11"/>
        </w:rPr>
        <w:t xml:space="preserve"> </w:t>
      </w:r>
      <w:r>
        <w:t>та</w:t>
      </w:r>
      <w:r>
        <w:rPr>
          <w:spacing w:val="-11"/>
        </w:rPr>
        <w:t xml:space="preserve"> </w:t>
      </w:r>
      <w:r>
        <w:t>кра- їн</w:t>
      </w:r>
      <w:r>
        <w:rPr>
          <w:spacing w:val="-13"/>
        </w:rPr>
        <w:t xml:space="preserve"> </w:t>
      </w:r>
      <w:r>
        <w:t>ЄС</w:t>
      </w:r>
      <w:r>
        <w:rPr>
          <w:spacing w:val="-12"/>
        </w:rPr>
        <w:t xml:space="preserve"> </w:t>
      </w:r>
      <w:r>
        <w:t>екологічний</w:t>
      </w:r>
      <w:r>
        <w:rPr>
          <w:spacing w:val="-12"/>
        </w:rPr>
        <w:t xml:space="preserve"> </w:t>
      </w:r>
      <w:r>
        <w:t>туризм</w:t>
      </w:r>
      <w:r>
        <w:rPr>
          <w:spacing w:val="-13"/>
        </w:rPr>
        <w:t xml:space="preserve"> </w:t>
      </w:r>
      <w:r>
        <w:t>стає</w:t>
      </w:r>
      <w:r>
        <w:rPr>
          <w:spacing w:val="-12"/>
        </w:rPr>
        <w:t xml:space="preserve"> </w:t>
      </w:r>
      <w:r>
        <w:t>пріоритетним</w:t>
      </w:r>
      <w:r>
        <w:rPr>
          <w:spacing w:val="-12"/>
        </w:rPr>
        <w:t xml:space="preserve"> </w:t>
      </w:r>
      <w:r>
        <w:t xml:space="preserve">видом </w:t>
      </w:r>
      <w:r>
        <w:rPr>
          <w:spacing w:val="-4"/>
        </w:rPr>
        <w:t xml:space="preserve">туризму, </w:t>
      </w:r>
      <w:r>
        <w:t>який впливає на систему управління</w:t>
      </w:r>
      <w:r>
        <w:rPr>
          <w:spacing w:val="-20"/>
        </w:rPr>
        <w:t xml:space="preserve"> </w:t>
      </w:r>
      <w:r>
        <w:t>щодо раціонального</w:t>
      </w:r>
      <w:r>
        <w:rPr>
          <w:spacing w:val="-16"/>
        </w:rPr>
        <w:t xml:space="preserve"> </w:t>
      </w:r>
      <w:r>
        <w:t>використання</w:t>
      </w:r>
      <w:r>
        <w:rPr>
          <w:spacing w:val="-15"/>
        </w:rPr>
        <w:t xml:space="preserve"> </w:t>
      </w:r>
      <w:r>
        <w:t>природних</w:t>
      </w:r>
      <w:r>
        <w:rPr>
          <w:spacing w:val="-16"/>
        </w:rPr>
        <w:t xml:space="preserve"> </w:t>
      </w:r>
      <w:r>
        <w:t>ресурсів</w:t>
      </w:r>
      <w:r>
        <w:rPr>
          <w:spacing w:val="-15"/>
        </w:rPr>
        <w:t xml:space="preserve"> </w:t>
      </w:r>
      <w:r>
        <w:t xml:space="preserve">та </w:t>
      </w:r>
      <w:r>
        <w:rPr>
          <w:spacing w:val="-3"/>
        </w:rPr>
        <w:t>охорону</w:t>
      </w:r>
      <w:r>
        <w:t xml:space="preserve"> довкілля.</w:t>
      </w:r>
    </w:p>
    <w:p w:rsidR="00333380" w:rsidRDefault="00333380" w:rsidP="00EF21C0">
      <w:pPr>
        <w:pStyle w:val="BodyText"/>
        <w:spacing w:before="3" w:line="223" w:lineRule="auto"/>
        <w:ind w:left="240" w:right="903" w:firstLine="283"/>
      </w:pPr>
      <w:r>
        <w:t xml:space="preserve">Існуючі проблеми у сфері екологічного туриз- му на прикордонній території </w:t>
      </w:r>
      <w:r>
        <w:rPr>
          <w:spacing w:val="-3"/>
        </w:rPr>
        <w:t xml:space="preserve">України  </w:t>
      </w:r>
      <w:r>
        <w:t xml:space="preserve">та  країн ЄС можна вирішити </w:t>
      </w:r>
      <w:r>
        <w:rPr>
          <w:spacing w:val="-3"/>
        </w:rPr>
        <w:t xml:space="preserve">шляхом економіко-правового </w:t>
      </w:r>
      <w:r>
        <w:t xml:space="preserve">регулювання діяльності господарюючих </w:t>
      </w:r>
      <w:r>
        <w:rPr>
          <w:spacing w:val="-3"/>
        </w:rPr>
        <w:t xml:space="preserve">суб’єктів </w:t>
      </w:r>
      <w:r>
        <w:t>та ринкової кон’юнктури з метою забезпечення належних умов розвитку екологічного туризму та врахуванням чинника децентралізації управління і самостійності територіальних</w:t>
      </w:r>
      <w:r>
        <w:rPr>
          <w:spacing w:val="-2"/>
        </w:rPr>
        <w:t xml:space="preserve"> </w:t>
      </w:r>
      <w:r>
        <w:t>громад.</w:t>
      </w:r>
    </w:p>
    <w:p w:rsidR="00333380" w:rsidRDefault="00333380" w:rsidP="00EF21C0">
      <w:pPr>
        <w:pStyle w:val="BodyText"/>
        <w:spacing w:before="6" w:line="223" w:lineRule="auto"/>
        <w:ind w:left="240" w:right="904" w:firstLine="283"/>
      </w:pPr>
      <w:r>
        <w:t xml:space="preserve">Напрями  подальших  досліджень   полягають  у розвитку моделі транскордонного </w:t>
      </w:r>
      <w:r>
        <w:rPr>
          <w:spacing w:val="-3"/>
        </w:rPr>
        <w:t xml:space="preserve">економіко- </w:t>
      </w:r>
      <w:r>
        <w:t>правового</w:t>
      </w:r>
      <w:r>
        <w:rPr>
          <w:spacing w:val="-21"/>
        </w:rPr>
        <w:t xml:space="preserve"> </w:t>
      </w:r>
      <w:r>
        <w:t>співробітництва</w:t>
      </w:r>
      <w:r>
        <w:rPr>
          <w:spacing w:val="-20"/>
        </w:rPr>
        <w:t xml:space="preserve"> </w:t>
      </w:r>
      <w:r>
        <w:rPr>
          <w:spacing w:val="-3"/>
        </w:rPr>
        <w:t>України</w:t>
      </w:r>
      <w:r>
        <w:rPr>
          <w:spacing w:val="-21"/>
        </w:rPr>
        <w:t xml:space="preserve"> </w:t>
      </w:r>
      <w:r>
        <w:t>з</w:t>
      </w:r>
      <w:r>
        <w:rPr>
          <w:spacing w:val="-20"/>
        </w:rPr>
        <w:t xml:space="preserve"> </w:t>
      </w:r>
      <w:r>
        <w:t>Європейським Союзом у сфері екологічного туризму з урахуван- ням чинника децентралізації управління та підви- щення самостійності територіальних</w:t>
      </w:r>
      <w:r>
        <w:rPr>
          <w:spacing w:val="-12"/>
        </w:rPr>
        <w:t xml:space="preserve"> </w:t>
      </w:r>
      <w:r>
        <w:t>громад.</w:t>
      </w:r>
    </w:p>
    <w:p w:rsidR="00333380" w:rsidRPr="00EF21C0" w:rsidRDefault="00333380" w:rsidP="00EF21C0">
      <w:pPr>
        <w:spacing w:line="223" w:lineRule="auto"/>
        <w:rPr>
          <w:lang w:val="uk-UA"/>
        </w:rPr>
        <w:sectPr w:rsidR="00333380" w:rsidRPr="00EF21C0">
          <w:pgSz w:w="11910" w:h="16840"/>
          <w:pgMar w:top="1060" w:right="0" w:bottom="980" w:left="780" w:header="801" w:footer="798" w:gutter="0"/>
          <w:cols w:num="2" w:space="720" w:equalWidth="0">
            <w:col w:w="5101" w:space="58"/>
            <w:col w:w="5971"/>
          </w:cols>
        </w:sectPr>
      </w:pPr>
    </w:p>
    <w:p w:rsidR="00333380" w:rsidRDefault="00333380" w:rsidP="00EF21C0">
      <w:pPr>
        <w:pStyle w:val="Heading8"/>
        <w:spacing w:before="179"/>
        <w:ind w:left="1243"/>
      </w:pPr>
      <w:r>
        <w:t>Бібліографічні посилання</w:t>
      </w:r>
    </w:p>
    <w:p w:rsidR="00333380" w:rsidRDefault="00333380" w:rsidP="00EF21C0">
      <w:pPr>
        <w:pStyle w:val="BodyText"/>
        <w:spacing w:before="168" w:line="223" w:lineRule="auto"/>
        <w:ind w:left="297" w:right="38" w:hanging="171"/>
      </w:pPr>
      <w:r>
        <w:t>Bogush, L. G. (2008). Ecotourism as а integration vector</w:t>
      </w:r>
      <w:r>
        <w:rPr>
          <w:spacing w:val="-11"/>
        </w:rPr>
        <w:t xml:space="preserve"> </w:t>
      </w:r>
      <w:r>
        <w:t>of</w:t>
      </w:r>
      <w:r>
        <w:rPr>
          <w:spacing w:val="-11"/>
        </w:rPr>
        <w:t xml:space="preserve"> </w:t>
      </w:r>
      <w:r>
        <w:t>socio-economical</w:t>
      </w:r>
      <w:r>
        <w:rPr>
          <w:spacing w:val="-11"/>
        </w:rPr>
        <w:t xml:space="preserve"> </w:t>
      </w:r>
      <w:r>
        <w:t>and</w:t>
      </w:r>
      <w:r>
        <w:rPr>
          <w:spacing w:val="-10"/>
        </w:rPr>
        <w:t xml:space="preserve"> </w:t>
      </w:r>
      <w:r>
        <w:t>ecologic</w:t>
      </w:r>
      <w:r>
        <w:rPr>
          <w:spacing w:val="-11"/>
        </w:rPr>
        <w:t xml:space="preserve"> </w:t>
      </w:r>
      <w:r>
        <w:t>components of sustainable development. – Retrieved from</w:t>
      </w:r>
      <w:hyperlink r:id="rId18">
        <w:r>
          <w:t xml:space="preserve"> </w:t>
        </w:r>
        <w:r>
          <w:rPr>
            <w:spacing w:val="2"/>
          </w:rPr>
          <w:t>http://economics-of-nature.net/uploads/arhiv/2008/</w:t>
        </w:r>
      </w:hyperlink>
      <w:r>
        <w:rPr>
          <w:spacing w:val="2"/>
        </w:rPr>
        <w:t xml:space="preserve"> </w:t>
      </w:r>
      <w:r>
        <w:t>Bogush.pdf (in</w:t>
      </w:r>
      <w:r>
        <w:rPr>
          <w:spacing w:val="-1"/>
        </w:rPr>
        <w:t xml:space="preserve"> </w:t>
      </w:r>
      <w:r>
        <w:t>Ukrainian).</w:t>
      </w:r>
    </w:p>
    <w:p w:rsidR="00333380" w:rsidRDefault="00333380" w:rsidP="00EF21C0">
      <w:pPr>
        <w:pStyle w:val="BodyText"/>
        <w:spacing w:before="21" w:line="223" w:lineRule="auto"/>
        <w:ind w:left="297" w:right="38" w:hanging="171"/>
      </w:pPr>
      <w:r>
        <w:t xml:space="preserve">Getman, </w:t>
      </w:r>
      <w:r>
        <w:rPr>
          <w:spacing w:val="-15"/>
        </w:rPr>
        <w:t xml:space="preserve">V. </w:t>
      </w:r>
      <w:r>
        <w:t>I. (2010). Ecotourism or Ecological Tourism:</w:t>
      </w:r>
      <w:r>
        <w:rPr>
          <w:spacing w:val="-13"/>
        </w:rPr>
        <w:t xml:space="preserve"> </w:t>
      </w:r>
      <w:r>
        <w:t>Theory</w:t>
      </w:r>
      <w:r>
        <w:rPr>
          <w:spacing w:val="-9"/>
        </w:rPr>
        <w:t xml:space="preserve"> </w:t>
      </w:r>
      <w:r>
        <w:t>and</w:t>
      </w:r>
      <w:r>
        <w:rPr>
          <w:spacing w:val="-9"/>
        </w:rPr>
        <w:t xml:space="preserve"> </w:t>
      </w:r>
      <w:r>
        <w:t>Reality.</w:t>
      </w:r>
      <w:r>
        <w:rPr>
          <w:spacing w:val="-10"/>
        </w:rPr>
        <w:t xml:space="preserve"> </w:t>
      </w:r>
      <w:r>
        <w:rPr>
          <w:i/>
        </w:rPr>
        <w:t>Native</w:t>
      </w:r>
      <w:r>
        <w:rPr>
          <w:i/>
          <w:spacing w:val="-9"/>
        </w:rPr>
        <w:t xml:space="preserve"> </w:t>
      </w:r>
      <w:r>
        <w:rPr>
          <w:i/>
        </w:rPr>
        <w:t>nature,</w:t>
      </w:r>
      <w:r>
        <w:rPr>
          <w:i/>
          <w:spacing w:val="-9"/>
        </w:rPr>
        <w:t xml:space="preserve"> </w:t>
      </w:r>
      <w:r>
        <w:rPr>
          <w:i/>
        </w:rPr>
        <w:t>3</w:t>
      </w:r>
      <w:r>
        <w:t>,</w:t>
      </w:r>
      <w:r>
        <w:rPr>
          <w:spacing w:val="-9"/>
        </w:rPr>
        <w:t xml:space="preserve"> </w:t>
      </w:r>
      <w:r>
        <w:rPr>
          <w:spacing w:val="-3"/>
        </w:rPr>
        <w:t xml:space="preserve">24-29 </w:t>
      </w:r>
      <w:r>
        <w:t>(in</w:t>
      </w:r>
      <w:r>
        <w:rPr>
          <w:spacing w:val="-1"/>
        </w:rPr>
        <w:t xml:space="preserve"> </w:t>
      </w:r>
      <w:r>
        <w:t>Ukrainian).</w:t>
      </w:r>
    </w:p>
    <w:p w:rsidR="00333380" w:rsidRDefault="00333380" w:rsidP="00EF21C0">
      <w:pPr>
        <w:spacing w:before="15" w:line="228" w:lineRule="auto"/>
        <w:ind w:left="169" w:right="38"/>
        <w:jc w:val="right"/>
      </w:pPr>
      <w:r>
        <w:t>Golovach, I. (2010). Analysis of approaches</w:t>
      </w:r>
      <w:r>
        <w:rPr>
          <w:spacing w:val="24"/>
        </w:rPr>
        <w:t xml:space="preserve"> </w:t>
      </w:r>
      <w:r>
        <w:t>to</w:t>
      </w:r>
      <w:r>
        <w:rPr>
          <w:spacing w:val="52"/>
        </w:rPr>
        <w:t xml:space="preserve"> </w:t>
      </w:r>
      <w:r>
        <w:t>the definition of ecological</w:t>
      </w:r>
      <w:r>
        <w:rPr>
          <w:spacing w:val="43"/>
        </w:rPr>
        <w:t xml:space="preserve"> </w:t>
      </w:r>
      <w:r>
        <w:t>tourism.</w:t>
      </w:r>
      <w:r>
        <w:rPr>
          <w:spacing w:val="14"/>
        </w:rPr>
        <w:t xml:space="preserve"> </w:t>
      </w:r>
      <w:r>
        <w:rPr>
          <w:i/>
        </w:rPr>
        <w:t>Slobozhanskyi herald of science and sport</w:t>
      </w:r>
      <w:r>
        <w:t xml:space="preserve">, </w:t>
      </w:r>
      <w:r>
        <w:rPr>
          <w:i/>
        </w:rPr>
        <w:t xml:space="preserve">1, </w:t>
      </w:r>
      <w:r>
        <w:t>12-14</w:t>
      </w:r>
      <w:r>
        <w:rPr>
          <w:spacing w:val="-20"/>
        </w:rPr>
        <w:t xml:space="preserve"> </w:t>
      </w:r>
      <w:r>
        <w:t>(in</w:t>
      </w:r>
      <w:r>
        <w:rPr>
          <w:spacing w:val="-2"/>
        </w:rPr>
        <w:t xml:space="preserve"> </w:t>
      </w:r>
      <w:r>
        <w:t>Ukrainian).</w:t>
      </w:r>
      <w:r>
        <w:rPr>
          <w:spacing w:val="-1"/>
        </w:rPr>
        <w:t xml:space="preserve"> </w:t>
      </w:r>
      <w:r>
        <w:t>Darmostuk, D. G. (2013). State regulation</w:t>
      </w:r>
      <w:r>
        <w:rPr>
          <w:spacing w:val="-12"/>
        </w:rPr>
        <w:t xml:space="preserve"> </w:t>
      </w:r>
      <w:r>
        <w:t>of</w:t>
      </w:r>
      <w:r>
        <w:rPr>
          <w:spacing w:val="44"/>
        </w:rPr>
        <w:t xml:space="preserve"> </w:t>
      </w:r>
      <w:r>
        <w:t>green tourism in Ukraine.</w:t>
      </w:r>
      <w:r>
        <w:rPr>
          <w:spacing w:val="16"/>
        </w:rPr>
        <w:t xml:space="preserve"> </w:t>
      </w:r>
      <w:r>
        <w:rPr>
          <w:i/>
        </w:rPr>
        <w:t>Public Administration:</w:t>
      </w:r>
      <w:r>
        <w:rPr>
          <w:i/>
          <w:spacing w:val="33"/>
        </w:rPr>
        <w:t xml:space="preserve"> </w:t>
      </w:r>
      <w:r>
        <w:rPr>
          <w:i/>
        </w:rPr>
        <w:t>Theory</w:t>
      </w:r>
      <w:r>
        <w:rPr>
          <w:i/>
          <w:spacing w:val="-1"/>
        </w:rPr>
        <w:t xml:space="preserve"> </w:t>
      </w:r>
      <w:r>
        <w:rPr>
          <w:i/>
        </w:rPr>
        <w:t>and</w:t>
      </w:r>
      <w:r>
        <w:rPr>
          <w:i/>
          <w:spacing w:val="-13"/>
        </w:rPr>
        <w:t xml:space="preserve"> </w:t>
      </w:r>
      <w:r>
        <w:rPr>
          <w:i/>
        </w:rPr>
        <w:t>Practice,</w:t>
      </w:r>
      <w:r>
        <w:rPr>
          <w:i/>
          <w:spacing w:val="-12"/>
        </w:rPr>
        <w:t xml:space="preserve"> </w:t>
      </w:r>
      <w:r>
        <w:rPr>
          <w:i/>
        </w:rPr>
        <w:t>2,</w:t>
      </w:r>
      <w:r>
        <w:rPr>
          <w:i/>
          <w:spacing w:val="-13"/>
        </w:rPr>
        <w:t xml:space="preserve"> </w:t>
      </w:r>
      <w:r>
        <w:t>166-170.</w:t>
      </w:r>
      <w:r>
        <w:rPr>
          <w:spacing w:val="-12"/>
        </w:rPr>
        <w:t xml:space="preserve"> </w:t>
      </w:r>
      <w:r>
        <w:t>Retrieved</w:t>
      </w:r>
      <w:r>
        <w:rPr>
          <w:spacing w:val="-13"/>
        </w:rPr>
        <w:t xml:space="preserve"> </w:t>
      </w:r>
      <w:r>
        <w:t>from</w:t>
      </w:r>
      <w:r>
        <w:rPr>
          <w:spacing w:val="-12"/>
        </w:rPr>
        <w:t xml:space="preserve"> </w:t>
      </w:r>
      <w:hyperlink r:id="rId19">
        <w:r>
          <w:t>http://nbuv.</w:t>
        </w:r>
      </w:hyperlink>
    </w:p>
    <w:p w:rsidR="00333380" w:rsidRDefault="00333380" w:rsidP="00EF21C0">
      <w:pPr>
        <w:pStyle w:val="BodyText"/>
        <w:spacing w:line="234" w:lineRule="exact"/>
        <w:ind w:left="297"/>
      </w:pPr>
      <w:r>
        <w:t>gov.ua/UJRN/Pubupr_2013_2_29 (in Ukrainian).</w:t>
      </w:r>
    </w:p>
    <w:p w:rsidR="00333380" w:rsidRDefault="00333380" w:rsidP="00EF21C0">
      <w:pPr>
        <w:spacing w:before="14" w:line="223" w:lineRule="auto"/>
        <w:ind w:left="297" w:right="38" w:hanging="171"/>
        <w:jc w:val="both"/>
      </w:pPr>
      <w:r>
        <w:t xml:space="preserve">Dmytruk, O. </w:t>
      </w:r>
      <w:r>
        <w:rPr>
          <w:spacing w:val="-9"/>
        </w:rPr>
        <w:t xml:space="preserve">Yu. </w:t>
      </w:r>
      <w:r>
        <w:t xml:space="preserve">(2009). </w:t>
      </w:r>
      <w:r>
        <w:rPr>
          <w:i/>
        </w:rPr>
        <w:t xml:space="preserve">Ecotourism: Educational Manual. </w:t>
      </w:r>
      <w:r>
        <w:t>Kyiv: Alterpress (in</w:t>
      </w:r>
      <w:r>
        <w:rPr>
          <w:spacing w:val="-18"/>
        </w:rPr>
        <w:t xml:space="preserve"> </w:t>
      </w:r>
      <w:r>
        <w:t>Ukrainian).</w:t>
      </w:r>
    </w:p>
    <w:p w:rsidR="00333380" w:rsidRDefault="00333380" w:rsidP="00EF21C0">
      <w:pPr>
        <w:spacing w:before="19" w:line="223" w:lineRule="auto"/>
        <w:ind w:left="297" w:right="38" w:hanging="171"/>
        <w:jc w:val="both"/>
      </w:pPr>
      <w:r>
        <w:t xml:space="preserve">Dmytruk, O. </w:t>
      </w:r>
      <w:r>
        <w:rPr>
          <w:spacing w:val="-9"/>
        </w:rPr>
        <w:t xml:space="preserve">Yu. </w:t>
      </w:r>
      <w:r>
        <w:t xml:space="preserve">(2004). </w:t>
      </w:r>
      <w:r>
        <w:rPr>
          <w:i/>
        </w:rPr>
        <w:t xml:space="preserve">Ecological tourism: modern concepts of management and marketing Educational Manual. </w:t>
      </w:r>
      <w:r>
        <w:t>Kyiv: Alterpress (in</w:t>
      </w:r>
      <w:r>
        <w:rPr>
          <w:spacing w:val="-18"/>
        </w:rPr>
        <w:t xml:space="preserve"> </w:t>
      </w:r>
      <w:r>
        <w:t>Ukrainian).</w:t>
      </w:r>
    </w:p>
    <w:p w:rsidR="00333380" w:rsidRDefault="00333380" w:rsidP="00EF21C0">
      <w:pPr>
        <w:pStyle w:val="BodyText"/>
        <w:spacing w:before="19" w:line="223" w:lineRule="auto"/>
        <w:ind w:left="297" w:right="39" w:hanging="171"/>
      </w:pPr>
      <w:r>
        <w:t xml:space="preserve">Law of Ukraine “About Tourism” (1995). Retrieved from </w:t>
      </w:r>
      <w:hyperlink r:id="rId20">
        <w:r>
          <w:t>http://zakon.rada.gov.ua/go/324/95-вр</w:t>
        </w:r>
      </w:hyperlink>
      <w:r>
        <w:t xml:space="preserve"> (in Ukrainian).</w:t>
      </w:r>
    </w:p>
    <w:p w:rsidR="00333380" w:rsidRDefault="00333380" w:rsidP="00EF21C0">
      <w:pPr>
        <w:pStyle w:val="BodyText"/>
        <w:spacing w:before="19" w:line="223" w:lineRule="auto"/>
        <w:ind w:left="297" w:right="39" w:hanging="171"/>
      </w:pPr>
      <w:r>
        <w:t>Law of Ukraine “About Transboundary</w:t>
      </w:r>
      <w:r>
        <w:rPr>
          <w:spacing w:val="-33"/>
        </w:rPr>
        <w:t xml:space="preserve"> </w:t>
      </w:r>
      <w:r>
        <w:t xml:space="preserve">Collaboration” (2004). Retrieved from </w:t>
      </w:r>
      <w:hyperlink r:id="rId21">
        <w:r>
          <w:t>http://zakon3.rada.gov.ua/</w:t>
        </w:r>
      </w:hyperlink>
      <w:r>
        <w:t xml:space="preserve"> laws/show/1861-15 (in</w:t>
      </w:r>
      <w:r>
        <w:rPr>
          <w:spacing w:val="-1"/>
        </w:rPr>
        <w:t xml:space="preserve"> </w:t>
      </w:r>
      <w:r>
        <w:t>Ukrainian).</w:t>
      </w:r>
    </w:p>
    <w:p w:rsidR="00333380" w:rsidRDefault="00333380" w:rsidP="00EF21C0">
      <w:pPr>
        <w:spacing w:before="20" w:line="223" w:lineRule="auto"/>
        <w:ind w:left="297" w:right="39" w:hanging="171"/>
        <w:jc w:val="both"/>
      </w:pPr>
      <w:r>
        <w:t xml:space="preserve">Kravchenko, N. (2004). Social problems of ecological tourism development. </w:t>
      </w:r>
      <w:r>
        <w:rPr>
          <w:i/>
        </w:rPr>
        <w:t xml:space="preserve">Problems of activation </w:t>
      </w:r>
      <w:r>
        <w:rPr>
          <w:i/>
          <w:spacing w:val="-7"/>
        </w:rPr>
        <w:t xml:space="preserve">of </w:t>
      </w:r>
      <w:r>
        <w:rPr>
          <w:i/>
        </w:rPr>
        <w:t>recreational</w:t>
      </w:r>
      <w:r>
        <w:rPr>
          <w:i/>
          <w:spacing w:val="-20"/>
        </w:rPr>
        <w:t xml:space="preserve"> </w:t>
      </w:r>
      <w:r>
        <w:rPr>
          <w:i/>
        </w:rPr>
        <w:t>activities</w:t>
      </w:r>
      <w:r>
        <w:rPr>
          <w:i/>
          <w:spacing w:val="-20"/>
        </w:rPr>
        <w:t xml:space="preserve"> </w:t>
      </w:r>
      <w:r>
        <w:rPr>
          <w:i/>
        </w:rPr>
        <w:t>of</w:t>
      </w:r>
      <w:r>
        <w:rPr>
          <w:i/>
          <w:spacing w:val="-20"/>
        </w:rPr>
        <w:t xml:space="preserve"> </w:t>
      </w:r>
      <w:r>
        <w:rPr>
          <w:i/>
        </w:rPr>
        <w:t>the</w:t>
      </w:r>
      <w:r>
        <w:rPr>
          <w:i/>
          <w:spacing w:val="-20"/>
        </w:rPr>
        <w:t xml:space="preserve"> </w:t>
      </w:r>
      <w:r>
        <w:rPr>
          <w:i/>
        </w:rPr>
        <w:t>population</w:t>
      </w:r>
      <w:r>
        <w:rPr>
          <w:i/>
          <w:spacing w:val="-20"/>
        </w:rPr>
        <w:t xml:space="preserve"> </w:t>
      </w:r>
      <w:r>
        <w:rPr>
          <w:i/>
        </w:rPr>
        <w:t>:</w:t>
      </w:r>
      <w:r>
        <w:rPr>
          <w:i/>
          <w:spacing w:val="-20"/>
        </w:rPr>
        <w:t xml:space="preserve"> </w:t>
      </w:r>
      <w:r>
        <w:rPr>
          <w:i/>
        </w:rPr>
        <w:t xml:space="preserve">proceedings of the 4th Ukrainian scientific and practical conference , </w:t>
      </w:r>
      <w:r>
        <w:t xml:space="preserve">29-31. </w:t>
      </w:r>
      <w:r>
        <w:rPr>
          <w:spacing w:val="-3"/>
        </w:rPr>
        <w:t xml:space="preserve">Lviv, </w:t>
      </w:r>
      <w:r>
        <w:t>Ukraine (in</w:t>
      </w:r>
      <w:r>
        <w:rPr>
          <w:spacing w:val="-12"/>
        </w:rPr>
        <w:t xml:space="preserve"> </w:t>
      </w:r>
      <w:r>
        <w:t>Ukrainian).</w:t>
      </w:r>
    </w:p>
    <w:p w:rsidR="00333380" w:rsidRDefault="00333380" w:rsidP="00EF21C0">
      <w:pPr>
        <w:spacing w:before="21" w:line="223" w:lineRule="auto"/>
        <w:ind w:left="297" w:right="39" w:hanging="171"/>
        <w:jc w:val="both"/>
      </w:pPr>
      <w:r>
        <w:t>Kruchek, O. A. (2010). Ecological tourism as an important factor in the sustainable development of the</w:t>
      </w:r>
      <w:r>
        <w:rPr>
          <w:spacing w:val="-15"/>
        </w:rPr>
        <w:t xml:space="preserve"> </w:t>
      </w:r>
      <w:r>
        <w:t>tourism</w:t>
      </w:r>
      <w:r>
        <w:rPr>
          <w:spacing w:val="-14"/>
        </w:rPr>
        <w:t xml:space="preserve"> </w:t>
      </w:r>
      <w:r>
        <w:t>industry</w:t>
      </w:r>
      <w:r>
        <w:rPr>
          <w:spacing w:val="-14"/>
        </w:rPr>
        <w:t xml:space="preserve"> </w:t>
      </w:r>
      <w:r>
        <w:t>(praxeological</w:t>
      </w:r>
      <w:r>
        <w:rPr>
          <w:spacing w:val="-14"/>
        </w:rPr>
        <w:t xml:space="preserve"> </w:t>
      </w:r>
      <w:r>
        <w:t>aspect</w:t>
      </w:r>
      <w:r>
        <w:rPr>
          <w:i/>
        </w:rPr>
        <w:t>).</w:t>
      </w:r>
      <w:r>
        <w:rPr>
          <w:i/>
          <w:spacing w:val="-14"/>
        </w:rPr>
        <w:t xml:space="preserve"> </w:t>
      </w:r>
      <w:r>
        <w:rPr>
          <w:i/>
        </w:rPr>
        <w:t xml:space="preserve">Scientific Notes оf Kyiv University оf </w:t>
      </w:r>
      <w:r>
        <w:rPr>
          <w:i/>
          <w:spacing w:val="-3"/>
        </w:rPr>
        <w:t xml:space="preserve">Tourism, </w:t>
      </w:r>
      <w:r>
        <w:rPr>
          <w:i/>
        </w:rPr>
        <w:t xml:space="preserve">Economy аnd </w:t>
      </w:r>
      <w:r>
        <w:rPr>
          <w:i/>
          <w:spacing w:val="-5"/>
        </w:rPr>
        <w:t xml:space="preserve">Law, </w:t>
      </w:r>
      <w:r>
        <w:rPr>
          <w:i/>
        </w:rPr>
        <w:t xml:space="preserve">8, </w:t>
      </w:r>
      <w:r>
        <w:t>144-158 (in</w:t>
      </w:r>
      <w:r>
        <w:rPr>
          <w:spacing w:val="3"/>
        </w:rPr>
        <w:t xml:space="preserve"> </w:t>
      </w:r>
      <w:r>
        <w:t>Ukrainian).</w:t>
      </w:r>
    </w:p>
    <w:p w:rsidR="00333380" w:rsidRDefault="00333380" w:rsidP="00EF21C0">
      <w:pPr>
        <w:pStyle w:val="BodyText"/>
        <w:spacing w:before="6" w:line="245" w:lineRule="exact"/>
        <w:ind w:left="127"/>
      </w:pPr>
      <w:r>
        <w:t>Novytska, S. (2013). Ecological Tourism as a Priority</w:t>
      </w:r>
    </w:p>
    <w:p w:rsidR="00333380" w:rsidRDefault="00333380" w:rsidP="00EF21C0">
      <w:pPr>
        <w:pStyle w:val="BodyText"/>
        <w:spacing w:before="202" w:line="220" w:lineRule="auto"/>
        <w:ind w:left="297" w:right="1019" w:hanging="171"/>
      </w:pPr>
      <w:r>
        <w:br w:type="column"/>
        <w:t xml:space="preserve">UNWTO Tourism Highlights (2013). Retrieved from </w:t>
      </w:r>
      <w:hyperlink r:id="rId22">
        <w:r>
          <w:t>http://mkt.unwto.org</w:t>
        </w:r>
      </w:hyperlink>
    </w:p>
    <w:p w:rsidR="00333380" w:rsidRDefault="00333380" w:rsidP="00EF21C0">
      <w:pPr>
        <w:spacing w:before="15" w:line="220" w:lineRule="auto"/>
        <w:ind w:left="297" w:right="1017" w:hanging="171"/>
        <w:jc w:val="both"/>
      </w:pPr>
      <w:r>
        <w:t>Tymchuk,</w:t>
      </w:r>
      <w:r>
        <w:rPr>
          <w:spacing w:val="-25"/>
        </w:rPr>
        <w:t xml:space="preserve"> </w:t>
      </w:r>
      <w:r>
        <w:t>S.</w:t>
      </w:r>
      <w:r>
        <w:rPr>
          <w:spacing w:val="-25"/>
        </w:rPr>
        <w:t xml:space="preserve"> </w:t>
      </w:r>
      <w:r>
        <w:t>(2016).</w:t>
      </w:r>
      <w:r>
        <w:rPr>
          <w:spacing w:val="-25"/>
        </w:rPr>
        <w:t xml:space="preserve"> </w:t>
      </w:r>
      <w:r>
        <w:t>Ecological</w:t>
      </w:r>
      <w:r>
        <w:rPr>
          <w:spacing w:val="-25"/>
        </w:rPr>
        <w:t xml:space="preserve"> </w:t>
      </w:r>
      <w:r>
        <w:t>tourism</w:t>
      </w:r>
      <w:r>
        <w:rPr>
          <w:spacing w:val="-25"/>
        </w:rPr>
        <w:t xml:space="preserve"> </w:t>
      </w:r>
      <w:r>
        <w:t>as</w:t>
      </w:r>
      <w:r>
        <w:rPr>
          <w:spacing w:val="-25"/>
        </w:rPr>
        <w:t xml:space="preserve"> </w:t>
      </w:r>
      <w:r>
        <w:t>a</w:t>
      </w:r>
      <w:r>
        <w:rPr>
          <w:spacing w:val="-25"/>
        </w:rPr>
        <w:t xml:space="preserve"> </w:t>
      </w:r>
      <w:r>
        <w:t>direction</w:t>
      </w:r>
      <w:r>
        <w:rPr>
          <w:spacing w:val="-25"/>
        </w:rPr>
        <w:t xml:space="preserve"> </w:t>
      </w:r>
      <w:r>
        <w:rPr>
          <w:spacing w:val="-6"/>
        </w:rPr>
        <w:t xml:space="preserve">of </w:t>
      </w:r>
      <w:r>
        <w:t>social and economic development of rural</w:t>
      </w:r>
      <w:r>
        <w:rPr>
          <w:spacing w:val="-21"/>
        </w:rPr>
        <w:t xml:space="preserve"> </w:t>
      </w:r>
      <w:r>
        <w:t xml:space="preserve">territories. </w:t>
      </w:r>
      <w:r>
        <w:rPr>
          <w:i/>
        </w:rPr>
        <w:t xml:space="preserve">Scientific Heraldof the </w:t>
      </w:r>
      <w:r>
        <w:rPr>
          <w:i/>
          <w:spacing w:val="-3"/>
        </w:rPr>
        <w:t xml:space="preserve">Ternopil </w:t>
      </w:r>
      <w:r>
        <w:rPr>
          <w:i/>
        </w:rPr>
        <w:t>National University of Economics</w:t>
      </w:r>
      <w:r>
        <w:t>, 1, 35-41 (in</w:t>
      </w:r>
      <w:r>
        <w:rPr>
          <w:spacing w:val="-3"/>
        </w:rPr>
        <w:t xml:space="preserve"> </w:t>
      </w:r>
      <w:r>
        <w:t>Ukrainian).</w:t>
      </w:r>
    </w:p>
    <w:p w:rsidR="00333380" w:rsidRDefault="00333380" w:rsidP="00EF21C0">
      <w:pPr>
        <w:pStyle w:val="BodyText"/>
        <w:spacing w:before="15" w:line="220" w:lineRule="auto"/>
        <w:ind w:left="297" w:right="1017" w:hanging="171"/>
      </w:pPr>
      <w:r>
        <w:rPr>
          <w:spacing w:val="-4"/>
        </w:rPr>
        <w:t>Weaver,</w:t>
      </w:r>
      <w:r>
        <w:rPr>
          <w:spacing w:val="-8"/>
        </w:rPr>
        <w:t xml:space="preserve"> </w:t>
      </w:r>
      <w:r>
        <w:t>D.</w:t>
      </w:r>
      <w:r>
        <w:rPr>
          <w:spacing w:val="-8"/>
        </w:rPr>
        <w:t xml:space="preserve"> </w:t>
      </w:r>
      <w:r>
        <w:t>B.</w:t>
      </w:r>
      <w:r>
        <w:rPr>
          <w:spacing w:val="-8"/>
        </w:rPr>
        <w:t xml:space="preserve"> </w:t>
      </w:r>
      <w:r>
        <w:t>(2001).</w:t>
      </w:r>
      <w:r>
        <w:rPr>
          <w:spacing w:val="-12"/>
        </w:rPr>
        <w:t xml:space="preserve"> </w:t>
      </w:r>
      <w:r>
        <w:t>The</w:t>
      </w:r>
      <w:r>
        <w:rPr>
          <w:spacing w:val="-8"/>
        </w:rPr>
        <w:t xml:space="preserve"> </w:t>
      </w:r>
      <w:r>
        <w:t>encyclopedia</w:t>
      </w:r>
      <w:r>
        <w:rPr>
          <w:spacing w:val="-8"/>
        </w:rPr>
        <w:t xml:space="preserve"> </w:t>
      </w:r>
      <w:r>
        <w:t>of</w:t>
      </w:r>
      <w:r>
        <w:rPr>
          <w:spacing w:val="-8"/>
        </w:rPr>
        <w:t xml:space="preserve"> </w:t>
      </w:r>
      <w:r>
        <w:t xml:space="preserve">ecotourism. </w:t>
      </w:r>
      <w:hyperlink r:id="rId23">
        <w:r>
          <w:t>Retrieved from</w:t>
        </w:r>
        <w:r>
          <w:rPr>
            <w:spacing w:val="-2"/>
          </w:rPr>
          <w:t xml:space="preserve"> </w:t>
        </w:r>
        <w:r>
          <w:t>https://www</w:t>
        </w:r>
      </w:hyperlink>
      <w:r>
        <w:t>.cabi.or</w:t>
      </w:r>
      <w:hyperlink r:id="rId24">
        <w:r>
          <w:t>g</w:t>
        </w:r>
      </w:hyperlink>
    </w:p>
    <w:p w:rsidR="00333380" w:rsidRDefault="00333380" w:rsidP="00EF21C0">
      <w:pPr>
        <w:pStyle w:val="BodyText"/>
        <w:spacing w:before="15" w:line="220" w:lineRule="auto"/>
        <w:ind w:left="297" w:right="1019" w:hanging="171"/>
      </w:pPr>
      <w:r>
        <w:t xml:space="preserve">Wood, M. E. (2002). Ecotourism: Principles, Practices &amp; Policies for Sustainability. Retrieved from http:// </w:t>
      </w:r>
      <w:hyperlink r:id="rId25">
        <w:r>
          <w:t>www.academia.edu</w:t>
        </w:r>
      </w:hyperlink>
    </w:p>
    <w:p w:rsidR="00333380" w:rsidRDefault="00333380" w:rsidP="00EF21C0">
      <w:pPr>
        <w:pStyle w:val="BodyText"/>
        <w:jc w:val="left"/>
        <w:rPr>
          <w:sz w:val="24"/>
        </w:rPr>
      </w:pPr>
    </w:p>
    <w:p w:rsidR="00333380" w:rsidRDefault="00333380" w:rsidP="00EF21C0">
      <w:pPr>
        <w:pStyle w:val="BodyText"/>
        <w:jc w:val="left"/>
        <w:rPr>
          <w:sz w:val="24"/>
        </w:rPr>
      </w:pPr>
    </w:p>
    <w:p w:rsidR="00333380" w:rsidRPr="00EF21C0" w:rsidRDefault="00333380" w:rsidP="00EF21C0">
      <w:pPr>
        <w:spacing w:before="154" w:line="213" w:lineRule="auto"/>
        <w:ind w:left="261" w:right="1153" w:hanging="1"/>
        <w:jc w:val="center"/>
        <w:rPr>
          <w:b/>
          <w:sz w:val="24"/>
          <w:lang w:val="ru-RU"/>
        </w:rPr>
      </w:pPr>
      <w:r w:rsidRPr="00EF21C0">
        <w:rPr>
          <w:b/>
          <w:w w:val="110"/>
          <w:sz w:val="24"/>
          <w:lang w:val="ru-RU"/>
        </w:rPr>
        <w:t>Особенности трансграничного экономико-правового сотрудничества Украины</w:t>
      </w:r>
      <w:r w:rsidRPr="00EF21C0">
        <w:rPr>
          <w:b/>
          <w:spacing w:val="-34"/>
          <w:w w:val="110"/>
          <w:sz w:val="24"/>
          <w:lang w:val="ru-RU"/>
        </w:rPr>
        <w:t xml:space="preserve"> </w:t>
      </w:r>
      <w:r w:rsidRPr="00EF21C0">
        <w:rPr>
          <w:b/>
          <w:w w:val="110"/>
          <w:sz w:val="24"/>
          <w:lang w:val="ru-RU"/>
        </w:rPr>
        <w:t>с</w:t>
      </w:r>
      <w:r w:rsidRPr="00EF21C0">
        <w:rPr>
          <w:b/>
          <w:spacing w:val="-33"/>
          <w:w w:val="110"/>
          <w:sz w:val="24"/>
          <w:lang w:val="ru-RU"/>
        </w:rPr>
        <w:t xml:space="preserve"> </w:t>
      </w:r>
      <w:r w:rsidRPr="00EF21C0">
        <w:rPr>
          <w:b/>
          <w:w w:val="110"/>
          <w:sz w:val="24"/>
          <w:lang w:val="ru-RU"/>
        </w:rPr>
        <w:t>Европейским</w:t>
      </w:r>
      <w:r w:rsidRPr="00EF21C0">
        <w:rPr>
          <w:b/>
          <w:spacing w:val="-34"/>
          <w:w w:val="110"/>
          <w:sz w:val="24"/>
          <w:lang w:val="ru-RU"/>
        </w:rPr>
        <w:t xml:space="preserve"> </w:t>
      </w:r>
      <w:r w:rsidRPr="00EF21C0">
        <w:rPr>
          <w:b/>
          <w:w w:val="110"/>
          <w:sz w:val="24"/>
          <w:lang w:val="ru-RU"/>
        </w:rPr>
        <w:t>Союзом</w:t>
      </w:r>
      <w:r w:rsidRPr="00EF21C0">
        <w:rPr>
          <w:b/>
          <w:spacing w:val="-33"/>
          <w:w w:val="110"/>
          <w:sz w:val="24"/>
          <w:lang w:val="ru-RU"/>
        </w:rPr>
        <w:t xml:space="preserve"> </w:t>
      </w:r>
      <w:r w:rsidRPr="00EF21C0">
        <w:rPr>
          <w:b/>
          <w:w w:val="110"/>
          <w:sz w:val="24"/>
          <w:lang w:val="ru-RU"/>
        </w:rPr>
        <w:t>в</w:t>
      </w:r>
      <w:r w:rsidRPr="00EF21C0">
        <w:rPr>
          <w:b/>
          <w:spacing w:val="-34"/>
          <w:w w:val="110"/>
          <w:sz w:val="24"/>
          <w:lang w:val="ru-RU"/>
        </w:rPr>
        <w:t xml:space="preserve"> </w:t>
      </w:r>
      <w:r w:rsidRPr="00EF21C0">
        <w:rPr>
          <w:b/>
          <w:spacing w:val="-4"/>
          <w:w w:val="110"/>
          <w:sz w:val="24"/>
          <w:lang w:val="ru-RU"/>
        </w:rPr>
        <w:t xml:space="preserve">сфере </w:t>
      </w:r>
      <w:r w:rsidRPr="00EF21C0">
        <w:rPr>
          <w:b/>
          <w:w w:val="110"/>
          <w:sz w:val="24"/>
          <w:lang w:val="ru-RU"/>
        </w:rPr>
        <w:t>экологического</w:t>
      </w:r>
      <w:r w:rsidRPr="00EF21C0">
        <w:rPr>
          <w:b/>
          <w:spacing w:val="-14"/>
          <w:w w:val="110"/>
          <w:sz w:val="24"/>
          <w:lang w:val="ru-RU"/>
        </w:rPr>
        <w:t xml:space="preserve"> </w:t>
      </w:r>
      <w:r w:rsidRPr="00EF21C0">
        <w:rPr>
          <w:b/>
          <w:w w:val="110"/>
          <w:sz w:val="24"/>
          <w:lang w:val="ru-RU"/>
        </w:rPr>
        <w:t>туризма</w:t>
      </w:r>
    </w:p>
    <w:p w:rsidR="00333380" w:rsidRDefault="00333380" w:rsidP="00EF21C0">
      <w:pPr>
        <w:pStyle w:val="BodyText"/>
        <w:spacing w:before="167" w:line="223" w:lineRule="auto"/>
        <w:ind w:left="301" w:right="1191"/>
        <w:jc w:val="center"/>
        <w:rPr>
          <w:rFonts w:ascii="Calibri" w:hAnsi="Calibri"/>
          <w:sz w:val="13"/>
        </w:rPr>
      </w:pPr>
      <w:r>
        <w:rPr>
          <w:rFonts w:ascii="Calibri" w:hAnsi="Calibri"/>
        </w:rPr>
        <w:t>И. А. Дубович</w:t>
      </w:r>
      <w:r>
        <w:rPr>
          <w:rFonts w:ascii="Calibri" w:hAnsi="Calibri"/>
          <w:position w:val="7"/>
          <w:sz w:val="13"/>
        </w:rPr>
        <w:t>1</w:t>
      </w:r>
      <w:r>
        <w:rPr>
          <w:rFonts w:ascii="Calibri" w:hAnsi="Calibri"/>
        </w:rPr>
        <w:t>, О. М. Швайка</w:t>
      </w:r>
      <w:r>
        <w:rPr>
          <w:rFonts w:ascii="Calibri" w:hAnsi="Calibri"/>
          <w:position w:val="7"/>
          <w:sz w:val="13"/>
        </w:rPr>
        <w:t>2</w:t>
      </w:r>
      <w:r>
        <w:rPr>
          <w:rFonts w:ascii="Calibri" w:hAnsi="Calibri"/>
        </w:rPr>
        <w:t xml:space="preserve">, Х. </w:t>
      </w:r>
      <w:r>
        <w:rPr>
          <w:rFonts w:ascii="Calibri" w:hAnsi="Calibri"/>
          <w:spacing w:val="-16"/>
        </w:rPr>
        <w:t xml:space="preserve">Р. </w:t>
      </w:r>
      <w:r>
        <w:rPr>
          <w:rFonts w:ascii="Calibri" w:hAnsi="Calibri"/>
        </w:rPr>
        <w:t>Василишин</w:t>
      </w:r>
      <w:r>
        <w:rPr>
          <w:rFonts w:ascii="Calibri" w:hAnsi="Calibri"/>
          <w:position w:val="7"/>
          <w:sz w:val="13"/>
        </w:rPr>
        <w:t>3</w:t>
      </w:r>
      <w:r>
        <w:rPr>
          <w:rFonts w:ascii="Calibri" w:hAnsi="Calibri"/>
        </w:rPr>
        <w:t xml:space="preserve">, </w:t>
      </w:r>
      <w:r>
        <w:rPr>
          <w:rFonts w:ascii="Calibri" w:hAnsi="Calibri"/>
          <w:spacing w:val="-7"/>
        </w:rPr>
        <w:t xml:space="preserve">Т. </w:t>
      </w:r>
      <w:r>
        <w:rPr>
          <w:rFonts w:ascii="Calibri" w:hAnsi="Calibri"/>
        </w:rPr>
        <w:t>Е. Фомичева</w:t>
      </w:r>
      <w:r>
        <w:rPr>
          <w:rFonts w:ascii="Calibri" w:hAnsi="Calibri"/>
          <w:position w:val="7"/>
          <w:sz w:val="13"/>
        </w:rPr>
        <w:t>4</w:t>
      </w:r>
    </w:p>
    <w:p w:rsidR="00333380" w:rsidRDefault="00333380" w:rsidP="00EF21C0">
      <w:pPr>
        <w:pStyle w:val="BodyText"/>
        <w:spacing w:before="7"/>
        <w:jc w:val="left"/>
        <w:rPr>
          <w:rFonts w:ascii="Calibri"/>
          <w:sz w:val="31"/>
        </w:rPr>
      </w:pPr>
    </w:p>
    <w:p w:rsidR="00333380" w:rsidRDefault="00333380" w:rsidP="00EF21C0">
      <w:pPr>
        <w:pStyle w:val="BodyText"/>
        <w:spacing w:line="220" w:lineRule="auto"/>
        <w:ind w:left="127" w:right="1017" w:firstLine="283"/>
      </w:pPr>
      <w:r>
        <w:t xml:space="preserve">Рассмотрены особенности возникновения и формирования </w:t>
      </w:r>
      <w:r>
        <w:rPr>
          <w:spacing w:val="-3"/>
        </w:rPr>
        <w:t xml:space="preserve">экологического </w:t>
      </w:r>
      <w:r>
        <w:t xml:space="preserve">туризма. Появление </w:t>
      </w:r>
      <w:r>
        <w:rPr>
          <w:spacing w:val="-3"/>
        </w:rPr>
        <w:t xml:space="preserve">экологического </w:t>
      </w:r>
      <w:r>
        <w:t xml:space="preserve">туризма связано с </w:t>
      </w:r>
      <w:r>
        <w:rPr>
          <w:spacing w:val="-3"/>
        </w:rPr>
        <w:t xml:space="preserve">поиском </w:t>
      </w:r>
      <w:r>
        <w:t xml:space="preserve">над- лежащих </w:t>
      </w:r>
      <w:r>
        <w:rPr>
          <w:spacing w:val="-3"/>
        </w:rPr>
        <w:t xml:space="preserve">подходов </w:t>
      </w:r>
      <w:r>
        <w:t xml:space="preserve">по охране окружающей при- родной среды и созданием условий для реализа- ции концепции устойчивого развития. Поскольку потребность в отдыхе стимулируется урбаниза- цией, научно-технической революцией и общим повышением жизненного уровня, то в ближайшем </w:t>
      </w:r>
      <w:r>
        <w:rPr>
          <w:spacing w:val="-4"/>
        </w:rPr>
        <w:t>будущем</w:t>
      </w:r>
      <w:r>
        <w:rPr>
          <w:spacing w:val="-11"/>
        </w:rPr>
        <w:t xml:space="preserve"> </w:t>
      </w:r>
      <w:r>
        <w:t>значение</w:t>
      </w:r>
      <w:r>
        <w:rPr>
          <w:spacing w:val="-10"/>
        </w:rPr>
        <w:t xml:space="preserve"> </w:t>
      </w:r>
      <w:r>
        <w:rPr>
          <w:spacing w:val="-3"/>
        </w:rPr>
        <w:t>экологического</w:t>
      </w:r>
      <w:r>
        <w:rPr>
          <w:spacing w:val="-10"/>
        </w:rPr>
        <w:t xml:space="preserve"> </w:t>
      </w:r>
      <w:r>
        <w:t>туризма</w:t>
      </w:r>
      <w:r>
        <w:rPr>
          <w:spacing w:val="-11"/>
        </w:rPr>
        <w:t xml:space="preserve"> </w:t>
      </w:r>
      <w:r>
        <w:t>в</w:t>
      </w:r>
      <w:r>
        <w:rPr>
          <w:spacing w:val="-10"/>
        </w:rPr>
        <w:t xml:space="preserve"> </w:t>
      </w:r>
      <w:r>
        <w:rPr>
          <w:spacing w:val="-4"/>
        </w:rPr>
        <w:t xml:space="preserve">Украи- </w:t>
      </w:r>
      <w:r>
        <w:t xml:space="preserve">не все больше </w:t>
      </w:r>
      <w:r>
        <w:rPr>
          <w:spacing w:val="-5"/>
        </w:rPr>
        <w:t xml:space="preserve">будет </w:t>
      </w:r>
      <w:r>
        <w:t xml:space="preserve">расти. В отличие от других видов туризма, </w:t>
      </w:r>
      <w:r>
        <w:rPr>
          <w:spacing w:val="-3"/>
        </w:rPr>
        <w:t xml:space="preserve">которые </w:t>
      </w:r>
      <w:r>
        <w:t xml:space="preserve">в основном наносят вред окружающей среде, экологический туризм призван защищать </w:t>
      </w:r>
      <w:r>
        <w:rPr>
          <w:spacing w:val="-5"/>
        </w:rPr>
        <w:t>природу.</w:t>
      </w:r>
    </w:p>
    <w:p w:rsidR="00333380" w:rsidRDefault="00333380" w:rsidP="00EF21C0">
      <w:pPr>
        <w:pStyle w:val="BodyText"/>
        <w:spacing w:line="220" w:lineRule="auto"/>
        <w:ind w:left="127" w:right="1017" w:firstLine="283"/>
      </w:pPr>
      <w:r>
        <w:t>Развитие экологического туризма в пригранич- ных регионах Украины и соседних стран ЕС свя- зано с перспективами перестройки экономики,</w:t>
      </w:r>
    </w:p>
    <w:p w:rsidR="00333380" w:rsidRPr="00EF21C0" w:rsidRDefault="00333380" w:rsidP="00EF21C0">
      <w:pPr>
        <w:spacing w:line="220" w:lineRule="auto"/>
        <w:rPr>
          <w:lang w:val="ru-RU"/>
        </w:rPr>
        <w:sectPr w:rsidR="00333380" w:rsidRPr="00EF21C0">
          <w:footerReference w:type="even" r:id="rId26"/>
          <w:footerReference w:type="default" r:id="rId27"/>
          <w:pgSz w:w="11910" w:h="16840"/>
          <w:pgMar w:top="1060" w:right="0" w:bottom="980" w:left="780" w:header="801" w:footer="798" w:gutter="0"/>
          <w:cols w:num="2" w:space="720" w:equalWidth="0">
            <w:col w:w="4988" w:space="171"/>
            <w:col w:w="5971"/>
          </w:cols>
        </w:sectPr>
      </w:pPr>
    </w:p>
    <w:p w:rsidR="00333380" w:rsidRDefault="00333380" w:rsidP="00EF21C0">
      <w:pPr>
        <w:pStyle w:val="BodyText"/>
        <w:tabs>
          <w:tab w:val="left" w:pos="5286"/>
          <w:tab w:val="left" w:pos="8177"/>
        </w:tabs>
        <w:spacing w:line="170" w:lineRule="exact"/>
        <w:ind w:left="297"/>
        <w:jc w:val="left"/>
      </w:pPr>
      <w:r>
        <w:t>Direction</w:t>
      </w:r>
      <w:r>
        <w:rPr>
          <w:spacing w:val="-17"/>
        </w:rPr>
        <w:t xml:space="preserve"> </w:t>
      </w:r>
      <w:r>
        <w:t>of</w:t>
      </w:r>
      <w:r>
        <w:rPr>
          <w:spacing w:val="-17"/>
        </w:rPr>
        <w:t xml:space="preserve"> </w:t>
      </w:r>
      <w:r>
        <w:t>Sustainable</w:t>
      </w:r>
      <w:r>
        <w:rPr>
          <w:spacing w:val="-17"/>
        </w:rPr>
        <w:t xml:space="preserve"> </w:t>
      </w:r>
      <w:r>
        <w:t>Development</w:t>
      </w:r>
      <w:r>
        <w:rPr>
          <w:spacing w:val="-17"/>
        </w:rPr>
        <w:t xml:space="preserve"> </w:t>
      </w:r>
      <w:r>
        <w:t>of</w:t>
      </w:r>
      <w:r>
        <w:rPr>
          <w:spacing w:val="-17"/>
        </w:rPr>
        <w:t xml:space="preserve"> </w:t>
      </w:r>
      <w:r>
        <w:t>the</w:t>
      </w:r>
      <w:r>
        <w:rPr>
          <w:spacing w:val="-20"/>
        </w:rPr>
        <w:t xml:space="preserve"> </w:t>
      </w:r>
      <w:r>
        <w:rPr>
          <w:spacing w:val="-3"/>
        </w:rPr>
        <w:t>Tourism</w:t>
      </w:r>
      <w:r>
        <w:rPr>
          <w:spacing w:val="-3"/>
        </w:rPr>
        <w:tab/>
      </w:r>
      <w:r>
        <w:rPr>
          <w:spacing w:val="-3"/>
          <w:u w:val="single"/>
        </w:rPr>
        <w:t xml:space="preserve"> </w:t>
      </w:r>
      <w:r>
        <w:rPr>
          <w:spacing w:val="-3"/>
          <w:u w:val="single"/>
        </w:rPr>
        <w:tab/>
      </w:r>
    </w:p>
    <w:p w:rsidR="00333380" w:rsidRDefault="00333380" w:rsidP="00EF21C0">
      <w:pPr>
        <w:spacing w:line="170" w:lineRule="exact"/>
        <w:sectPr w:rsidR="00333380">
          <w:type w:val="continuous"/>
          <w:pgSz w:w="11910" w:h="16840"/>
          <w:pgMar w:top="1140" w:right="0" w:bottom="1760" w:left="780" w:header="720" w:footer="720" w:gutter="0"/>
          <w:cols w:space="720"/>
        </w:sectPr>
      </w:pPr>
    </w:p>
    <w:p w:rsidR="00333380" w:rsidRDefault="00333380" w:rsidP="00EF21C0">
      <w:pPr>
        <w:spacing w:before="5" w:line="223" w:lineRule="auto"/>
        <w:ind w:left="297" w:right="39"/>
        <w:jc w:val="both"/>
      </w:pPr>
      <w:r>
        <w:t xml:space="preserve">Sphere. </w:t>
      </w:r>
      <w:r>
        <w:rPr>
          <w:i/>
        </w:rPr>
        <w:t xml:space="preserve">The Scientific Issues of Ternopil Volodymyr Hnatiuk National Pedagogical University. Series: Geography, 2, </w:t>
      </w:r>
      <w:r>
        <w:t>164-169 (in Ukrainian).</w:t>
      </w:r>
    </w:p>
    <w:p w:rsidR="00333380" w:rsidRDefault="00333380" w:rsidP="00EF21C0">
      <w:pPr>
        <w:spacing w:before="19" w:line="223" w:lineRule="auto"/>
        <w:ind w:left="297" w:right="40" w:hanging="171"/>
        <w:jc w:val="both"/>
      </w:pPr>
      <w:r>
        <w:t xml:space="preserve">Smoliy, V. A., Fedorchenko, V. K., &amp; Tsybukh, V. I. (2006). </w:t>
      </w:r>
      <w:r>
        <w:rPr>
          <w:i/>
        </w:rPr>
        <w:t xml:space="preserve">Encyclopedic Dictionary-Guide of Tourism. </w:t>
      </w:r>
      <w:r>
        <w:t>Kyiv: Publishing House “Word” (in Ukrainian).</w:t>
      </w:r>
    </w:p>
    <w:p w:rsidR="00333380" w:rsidRDefault="00333380" w:rsidP="00EF21C0">
      <w:pPr>
        <w:pStyle w:val="BodyText"/>
        <w:spacing w:before="19" w:line="223" w:lineRule="auto"/>
        <w:ind w:left="297" w:right="38" w:hanging="171"/>
      </w:pPr>
      <w:r>
        <w:t xml:space="preserve">Sorokina, G. O. (2013). </w:t>
      </w:r>
      <w:r>
        <w:rPr>
          <w:i/>
        </w:rPr>
        <w:t xml:space="preserve">Ecological tourism. </w:t>
      </w:r>
      <w:r>
        <w:t>Luhansk: State Institution “Luhansk Taras Shevchenko National University” (in Ukrainian).</w:t>
      </w:r>
    </w:p>
    <w:p w:rsidR="00333380" w:rsidRDefault="00333380" w:rsidP="00EF21C0">
      <w:pPr>
        <w:pStyle w:val="BodyText"/>
        <w:spacing w:before="20" w:line="223" w:lineRule="auto"/>
        <w:ind w:left="297" w:right="39" w:hanging="171"/>
      </w:pPr>
      <w:r>
        <w:t xml:space="preserve">Strategy of the Tourism and Resorts Development for the Period up to 2026 year (2017). Retrieved from </w:t>
      </w:r>
      <w:hyperlink r:id="rId28">
        <w:r>
          <w:t>http://zakon3.rada.gov.ua/laws/show/168-2017-p</w:t>
        </w:r>
      </w:hyperlink>
      <w:r>
        <w:t xml:space="preserve"> (in Ukrainian).</w:t>
      </w:r>
    </w:p>
    <w:p w:rsidR="00333380" w:rsidRDefault="00333380" w:rsidP="00EF21C0">
      <w:pPr>
        <w:pStyle w:val="BodyText"/>
        <w:spacing w:before="20" w:line="223" w:lineRule="auto"/>
        <w:ind w:left="297" w:right="39" w:hanging="171"/>
      </w:pPr>
      <w:r>
        <w:t xml:space="preserve">Shumlyanska, N. </w:t>
      </w:r>
      <w:r>
        <w:rPr>
          <w:spacing w:val="-15"/>
        </w:rPr>
        <w:t xml:space="preserve">V. </w:t>
      </w:r>
      <w:r>
        <w:t>(2014). Ecotourism as a form of adherence</w:t>
      </w:r>
      <w:r>
        <w:rPr>
          <w:spacing w:val="-14"/>
        </w:rPr>
        <w:t xml:space="preserve"> </w:t>
      </w:r>
      <w:r>
        <w:t>to</w:t>
      </w:r>
      <w:r>
        <w:rPr>
          <w:spacing w:val="-13"/>
        </w:rPr>
        <w:t xml:space="preserve"> </w:t>
      </w:r>
      <w:r>
        <w:t>the</w:t>
      </w:r>
      <w:r>
        <w:rPr>
          <w:spacing w:val="-13"/>
        </w:rPr>
        <w:t xml:space="preserve"> </w:t>
      </w:r>
      <w:r>
        <w:t>natural</w:t>
      </w:r>
      <w:r>
        <w:rPr>
          <w:spacing w:val="-13"/>
        </w:rPr>
        <w:t xml:space="preserve"> </w:t>
      </w:r>
      <w:r>
        <w:t>and</w:t>
      </w:r>
      <w:r>
        <w:rPr>
          <w:spacing w:val="-13"/>
        </w:rPr>
        <w:t xml:space="preserve"> </w:t>
      </w:r>
      <w:r>
        <w:t>cultural</w:t>
      </w:r>
      <w:r>
        <w:rPr>
          <w:spacing w:val="-14"/>
        </w:rPr>
        <w:t xml:space="preserve"> </w:t>
      </w:r>
      <w:r>
        <w:t>heritage.</w:t>
      </w:r>
      <w:r>
        <w:rPr>
          <w:spacing w:val="-14"/>
        </w:rPr>
        <w:t xml:space="preserve"> </w:t>
      </w:r>
      <w:r>
        <w:rPr>
          <w:i/>
          <w:spacing w:val="-4"/>
        </w:rPr>
        <w:t xml:space="preserve">Culture </w:t>
      </w:r>
      <w:r>
        <w:rPr>
          <w:i/>
        </w:rPr>
        <w:t xml:space="preserve">of Ukraine, 47, </w:t>
      </w:r>
      <w:r>
        <w:t>108-115 (in</w:t>
      </w:r>
      <w:r>
        <w:rPr>
          <w:spacing w:val="-7"/>
        </w:rPr>
        <w:t xml:space="preserve"> </w:t>
      </w:r>
      <w:r>
        <w:t>Ukrainian).</w:t>
      </w:r>
    </w:p>
    <w:p w:rsidR="00333380" w:rsidRDefault="00333380" w:rsidP="00EF21C0">
      <w:pPr>
        <w:pStyle w:val="BodyText"/>
        <w:spacing w:before="19" w:line="223" w:lineRule="auto"/>
        <w:ind w:left="297" w:right="38" w:hanging="171"/>
      </w:pPr>
      <w:r>
        <w:t xml:space="preserve">Shumlyanska, N. V. (2011). Social and cultural principles of ecological tourism development. </w:t>
      </w:r>
      <w:r>
        <w:rPr>
          <w:i/>
        </w:rPr>
        <w:t xml:space="preserve">Culture of Ukraine, 32, </w:t>
      </w:r>
      <w:r>
        <w:t>179-188 (in Ukrainian).</w:t>
      </w:r>
    </w:p>
    <w:p w:rsidR="00333380" w:rsidRDefault="00333380" w:rsidP="000B2CEB">
      <w:pPr>
        <w:pStyle w:val="BodyText"/>
        <w:numPr>
          <w:ins w:id="0" w:author="Admin" w:date="2019-02-28T10:09:00Z"/>
        </w:numPr>
        <w:spacing w:before="3"/>
        <w:jc w:val="left"/>
        <w:rPr>
          <w:ins w:id="1" w:author="Admin" w:date="2019-02-28T10:09:00Z"/>
          <w:sz w:val="2"/>
        </w:rPr>
      </w:pPr>
      <w:r w:rsidRPr="00EF21C0">
        <w:rPr>
          <w:lang w:val="ru-RU"/>
        </w:rPr>
        <w:br w:type="column"/>
      </w:r>
    </w:p>
    <w:p w:rsidR="00333380" w:rsidRDefault="00333380" w:rsidP="000B2CEB">
      <w:pPr>
        <w:pStyle w:val="BodyText"/>
        <w:numPr>
          <w:ins w:id="2" w:author="Admin" w:date="2019-02-28T10:09:00Z"/>
        </w:numPr>
        <w:ind w:left="1118"/>
        <w:jc w:val="left"/>
        <w:rPr>
          <w:ins w:id="3" w:author="Admin" w:date="2019-02-28T10:09:00Z"/>
          <w:sz w:val="20"/>
        </w:rPr>
      </w:pPr>
      <w:ins w:id="4" w:author="Admin" w:date="2019-02-28T10:09:00Z">
        <w:r w:rsidRPr="004E529E">
          <w:rPr>
            <w:noProof/>
            <w:sz w:val="20"/>
            <w:lang w:val="ru-RU" w:eastAsia="ru-RU"/>
          </w:rPr>
          <w:pict>
            <v:shape id="_x0000_i1026" type="#_x0000_t75" style="width:66.75pt;height:99.75pt;visibility:visible">
              <v:imagedata r:id="rId11" o:title=""/>
            </v:shape>
          </w:pict>
        </w:r>
      </w:ins>
    </w:p>
    <w:p w:rsidR="00333380" w:rsidRDefault="00333380" w:rsidP="000B2CEB">
      <w:pPr>
        <w:numPr>
          <w:ins w:id="5" w:author="Admin" w:date="2019-02-28T10:09:00Z"/>
        </w:numPr>
        <w:spacing w:line="266" w:lineRule="auto"/>
        <w:ind w:left="1442" w:right="-3" w:hanging="614"/>
        <w:rPr>
          <w:ins w:id="6" w:author="Admin" w:date="2019-02-28T10:09:00Z"/>
          <w:rFonts w:ascii="Arial"/>
          <w:b/>
          <w:sz w:val="12"/>
        </w:rPr>
      </w:pPr>
      <w:ins w:id="7" w:author="Admin" w:date="2019-02-28T10:09:00Z">
        <w:r>
          <w:rPr>
            <w:rFonts w:ascii="Arial" w:eastAsia="Times New Roman"/>
            <w:b/>
            <w:w w:val="105"/>
            <w:sz w:val="12"/>
          </w:rPr>
          <w:t>Forestry Academy of Sciences of Ukraine</w:t>
        </w:r>
      </w:ins>
    </w:p>
    <w:p w:rsidR="00333380" w:rsidRDefault="00333380" w:rsidP="000B2CEB">
      <w:pPr>
        <w:numPr>
          <w:ins w:id="8" w:author="Admin" w:date="2019-02-28T10:09:00Z"/>
        </w:numPr>
        <w:spacing w:before="92"/>
        <w:ind w:left="1579" w:right="1431" w:firstLine="428"/>
        <w:rPr>
          <w:ins w:id="9" w:author="Admin" w:date="2019-02-28T10:09:00Z"/>
          <w:sz w:val="20"/>
        </w:rPr>
      </w:pPr>
      <w:ins w:id="10" w:author="Admin" w:date="2019-02-28T10:09:00Z">
        <w:r>
          <w:br w:type="column"/>
        </w:r>
        <w:r>
          <w:rPr>
            <w:spacing w:val="-4"/>
            <w:sz w:val="20"/>
          </w:rPr>
          <w:t xml:space="preserve">Наукові </w:t>
        </w:r>
        <w:r>
          <w:rPr>
            <w:sz w:val="20"/>
          </w:rPr>
          <w:t xml:space="preserve">праці Лісівничої академії </w:t>
        </w:r>
        <w:r>
          <w:rPr>
            <w:spacing w:val="-3"/>
            <w:sz w:val="20"/>
          </w:rPr>
          <w:t xml:space="preserve">наук України </w:t>
        </w:r>
        <w:r>
          <w:rPr>
            <w:sz w:val="20"/>
          </w:rPr>
          <w:t>Proceedings</w:t>
        </w:r>
        <w:r>
          <w:rPr>
            <w:spacing w:val="-5"/>
            <w:sz w:val="20"/>
          </w:rPr>
          <w:t xml:space="preserve"> </w:t>
        </w:r>
        <w:r>
          <w:rPr>
            <w:sz w:val="20"/>
          </w:rPr>
          <w:t>of</w:t>
        </w:r>
        <w:r>
          <w:rPr>
            <w:spacing w:val="-4"/>
            <w:sz w:val="20"/>
          </w:rPr>
          <w:t xml:space="preserve"> </w:t>
        </w:r>
        <w:r>
          <w:rPr>
            <w:sz w:val="20"/>
          </w:rPr>
          <w:t>the</w:t>
        </w:r>
        <w:r>
          <w:rPr>
            <w:spacing w:val="-4"/>
            <w:sz w:val="20"/>
          </w:rPr>
          <w:t xml:space="preserve"> </w:t>
        </w:r>
        <w:r>
          <w:rPr>
            <w:sz w:val="20"/>
          </w:rPr>
          <w:t>Forestry</w:t>
        </w:r>
        <w:r>
          <w:rPr>
            <w:spacing w:val="-16"/>
            <w:sz w:val="20"/>
          </w:rPr>
          <w:t xml:space="preserve"> </w:t>
        </w:r>
        <w:r>
          <w:rPr>
            <w:sz w:val="20"/>
          </w:rPr>
          <w:t>Academy</w:t>
        </w:r>
        <w:r>
          <w:rPr>
            <w:spacing w:val="-4"/>
            <w:sz w:val="20"/>
          </w:rPr>
          <w:t xml:space="preserve"> </w:t>
        </w:r>
        <w:r>
          <w:rPr>
            <w:sz w:val="20"/>
          </w:rPr>
          <w:t>of</w:t>
        </w:r>
        <w:r>
          <w:rPr>
            <w:spacing w:val="-4"/>
            <w:sz w:val="20"/>
          </w:rPr>
          <w:t xml:space="preserve"> </w:t>
        </w:r>
        <w:r>
          <w:rPr>
            <w:sz w:val="20"/>
          </w:rPr>
          <w:t>Sciences</w:t>
        </w:r>
        <w:r>
          <w:rPr>
            <w:spacing w:val="-4"/>
            <w:sz w:val="20"/>
          </w:rPr>
          <w:t xml:space="preserve"> </w:t>
        </w:r>
        <w:r>
          <w:rPr>
            <w:sz w:val="20"/>
          </w:rPr>
          <w:t>of</w:t>
        </w:r>
        <w:r>
          <w:rPr>
            <w:spacing w:val="-4"/>
            <w:sz w:val="20"/>
          </w:rPr>
          <w:t xml:space="preserve"> </w:t>
        </w:r>
        <w:r>
          <w:rPr>
            <w:sz w:val="20"/>
          </w:rPr>
          <w:t>Ukraine</w:t>
        </w:r>
      </w:ins>
    </w:p>
    <w:p w:rsidR="00333380" w:rsidRDefault="00333380" w:rsidP="000B2CEB">
      <w:pPr>
        <w:pStyle w:val="BodyText"/>
        <w:numPr>
          <w:ins w:id="11" w:author="Admin" w:date="2019-02-28T10:09:00Z"/>
        </w:numPr>
        <w:spacing w:before="7"/>
        <w:jc w:val="left"/>
        <w:rPr>
          <w:ins w:id="12" w:author="Admin" w:date="2019-02-28T10:09:00Z"/>
          <w:sz w:val="18"/>
        </w:rPr>
      </w:pPr>
    </w:p>
    <w:p w:rsidR="00333380" w:rsidRDefault="00333380" w:rsidP="000B2CEB">
      <w:pPr>
        <w:numPr>
          <w:ins w:id="13" w:author="Admin" w:date="2019-02-28T10:09:00Z"/>
        </w:numPr>
        <w:tabs>
          <w:tab w:val="left" w:pos="4521"/>
          <w:tab w:val="left" w:pos="4560"/>
        </w:tabs>
        <w:spacing w:line="295" w:lineRule="auto"/>
        <w:ind w:left="707" w:right="1982" w:firstLine="414"/>
        <w:rPr>
          <w:ins w:id="14" w:author="Admin" w:date="2019-02-28T10:09:00Z"/>
          <w:sz w:val="20"/>
        </w:rPr>
      </w:pPr>
      <w:ins w:id="15" w:author="Admin" w:date="2019-02-28T10:09:00Z">
        <w:r>
          <w:fldChar w:fldCharType="begin"/>
        </w:r>
        <w:r>
          <w:instrText>HYPERLINK "http://fasu.nltu.edu.ua/" \h</w:instrText>
        </w:r>
        <w:r>
          <w:fldChar w:fldCharType="separate"/>
        </w:r>
        <w:r>
          <w:rPr>
            <w:sz w:val="20"/>
          </w:rPr>
          <w:t>http://fasu.nltu.edu.ua</w:t>
        </w:r>
        <w:r>
          <w:fldChar w:fldCharType="end"/>
        </w:r>
        <w:r>
          <w:rPr>
            <w:sz w:val="20"/>
          </w:rPr>
          <w:tab/>
        </w:r>
        <w:r>
          <w:rPr>
            <w:sz w:val="20"/>
          </w:rPr>
          <w:tab/>
          <w:t>ISSN 1991-606Х print https://doi.org/10.15421/411814</w:t>
        </w:r>
        <w:r>
          <w:rPr>
            <w:sz w:val="20"/>
          </w:rPr>
          <w:tab/>
          <w:t>ISSN 2616-5015</w:t>
        </w:r>
        <w:r>
          <w:rPr>
            <w:spacing w:val="1"/>
            <w:sz w:val="20"/>
          </w:rPr>
          <w:t xml:space="preserve"> </w:t>
        </w:r>
        <w:r>
          <w:rPr>
            <w:spacing w:val="-3"/>
            <w:sz w:val="20"/>
          </w:rPr>
          <w:t>online</w:t>
        </w:r>
      </w:ins>
    </w:p>
    <w:p w:rsidR="00333380" w:rsidRDefault="00333380" w:rsidP="000B2CEB">
      <w:pPr>
        <w:numPr>
          <w:ins w:id="16" w:author="Admin" w:date="2019-02-28T10:09:00Z"/>
        </w:numPr>
        <w:tabs>
          <w:tab w:val="left" w:pos="4405"/>
        </w:tabs>
        <w:spacing w:before="1"/>
        <w:ind w:left="880"/>
        <w:rPr>
          <w:ins w:id="17" w:author="Admin" w:date="2019-02-28T10:09:00Z"/>
          <w:sz w:val="18"/>
        </w:rPr>
      </w:pPr>
      <w:ins w:id="18" w:author="Admin" w:date="2019-02-28T10:09:00Z">
        <w:r>
          <w:rPr>
            <w:sz w:val="20"/>
          </w:rPr>
          <w:t>Article</w:t>
        </w:r>
        <w:r>
          <w:rPr>
            <w:spacing w:val="-3"/>
            <w:sz w:val="20"/>
          </w:rPr>
          <w:t xml:space="preserve"> </w:t>
        </w:r>
        <w:r>
          <w:rPr>
            <w:sz w:val="20"/>
          </w:rPr>
          <w:t>received</w:t>
        </w:r>
        <w:r>
          <w:rPr>
            <w:spacing w:val="-1"/>
            <w:sz w:val="20"/>
          </w:rPr>
          <w:t xml:space="preserve"> </w:t>
        </w:r>
        <w:r>
          <w:rPr>
            <w:sz w:val="20"/>
          </w:rPr>
          <w:t>2018.02.20</w:t>
        </w:r>
        <w:r>
          <w:rPr>
            <w:sz w:val="20"/>
          </w:rPr>
          <w:tab/>
        </w:r>
        <w:r>
          <w:rPr>
            <w:sz w:val="18"/>
          </w:rPr>
          <w:t xml:space="preserve">@ </w:t>
        </w:r>
        <w:r>
          <w:rPr>
            <w:rFonts w:ascii="Wingdings" w:hAnsi="Wingdings"/>
            <w:sz w:val="18"/>
          </w:rPr>
          <w:t></w:t>
        </w:r>
        <w:r>
          <w:rPr>
            <w:sz w:val="18"/>
          </w:rPr>
          <w:t xml:space="preserve"> Correspondence</w:t>
        </w:r>
        <w:r>
          <w:rPr>
            <w:spacing w:val="-1"/>
            <w:sz w:val="18"/>
          </w:rPr>
          <w:t xml:space="preserve"> </w:t>
        </w:r>
        <w:r>
          <w:rPr>
            <w:sz w:val="18"/>
          </w:rPr>
          <w:t>author</w:t>
        </w:r>
      </w:ins>
    </w:p>
    <w:p w:rsidR="00333380" w:rsidRDefault="00333380" w:rsidP="000B2CEB">
      <w:pPr>
        <w:numPr>
          <w:ins w:id="19" w:author="Admin" w:date="2019-02-28T10:09:00Z"/>
        </w:numPr>
        <w:tabs>
          <w:tab w:val="left" w:pos="5084"/>
        </w:tabs>
        <w:spacing w:before="54" w:line="304" w:lineRule="auto"/>
        <w:ind w:left="4911" w:right="2371" w:hanging="4043"/>
        <w:rPr>
          <w:ins w:id="20" w:author="Admin" w:date="2019-02-28T10:09:00Z"/>
          <w:sz w:val="18"/>
        </w:rPr>
      </w:pPr>
      <w:ins w:id="21" w:author="Admin" w:date="2019-02-28T10:09:00Z">
        <w:r>
          <w:rPr>
            <w:sz w:val="20"/>
          </w:rPr>
          <w:t>Article</w:t>
        </w:r>
        <w:r>
          <w:rPr>
            <w:spacing w:val="-3"/>
            <w:sz w:val="20"/>
          </w:rPr>
          <w:t xml:space="preserve"> </w:t>
        </w:r>
        <w:r>
          <w:rPr>
            <w:sz w:val="20"/>
          </w:rPr>
          <w:t>accepted</w:t>
        </w:r>
        <w:r>
          <w:rPr>
            <w:spacing w:val="-1"/>
            <w:sz w:val="20"/>
          </w:rPr>
          <w:t xml:space="preserve"> </w:t>
        </w:r>
        <w:r>
          <w:rPr>
            <w:sz w:val="20"/>
          </w:rPr>
          <w:t>2018.05.31</w:t>
        </w:r>
        <w:r>
          <w:rPr>
            <w:sz w:val="20"/>
          </w:rPr>
          <w:tab/>
        </w:r>
        <w:r>
          <w:rPr>
            <w:sz w:val="20"/>
          </w:rPr>
          <w:tab/>
        </w:r>
        <w:r>
          <w:rPr>
            <w:position w:val="1"/>
            <w:sz w:val="18"/>
          </w:rPr>
          <w:t xml:space="preserve">Igor Litsur </w:t>
        </w:r>
        <w:r>
          <w:fldChar w:fldCharType="begin"/>
        </w:r>
        <w:r>
          <w:instrText>HYPERLINK "mailto:ilytsur@ukr.net" \h</w:instrText>
        </w:r>
        <w:r>
          <w:fldChar w:fldCharType="separate"/>
        </w:r>
        <w:r>
          <w:rPr>
            <w:spacing w:val="-1"/>
            <w:sz w:val="18"/>
          </w:rPr>
          <w:t>ilytsur@ukr.net</w:t>
        </w:r>
        <w:r>
          <w:fldChar w:fldCharType="end"/>
        </w:r>
      </w:ins>
    </w:p>
    <w:p w:rsidR="00333380" w:rsidRDefault="00333380" w:rsidP="000B2CEB">
      <w:pPr>
        <w:numPr>
          <w:ins w:id="22" w:author="Admin" w:date="2019-02-28T10:09:00Z"/>
        </w:numPr>
        <w:spacing w:before="17"/>
        <w:ind w:left="3497"/>
        <w:rPr>
          <w:ins w:id="23" w:author="Admin" w:date="2019-02-28T10:09:00Z"/>
          <w:sz w:val="18"/>
        </w:rPr>
      </w:pPr>
      <w:ins w:id="24" w:author="Admin" w:date="2019-02-28T10:09:00Z">
        <w:r>
          <w:rPr>
            <w:sz w:val="18"/>
          </w:rPr>
          <w:t>Taras Shevchenko boulevard 60, Kyiv, 01032, Ukraine</w:t>
        </w:r>
      </w:ins>
    </w:p>
    <w:p w:rsidR="00333380" w:rsidRDefault="00333380" w:rsidP="000B2CEB">
      <w:pPr>
        <w:numPr>
          <w:ins w:id="25" w:author="Admin" w:date="2019-02-28T10:09:00Z"/>
        </w:numPr>
        <w:rPr>
          <w:ins w:id="26" w:author="Admin" w:date="2019-02-28T10:09:00Z"/>
          <w:sz w:val="18"/>
        </w:rPr>
        <w:sectPr w:rsidR="00333380">
          <w:type w:val="continuous"/>
          <w:pgSz w:w="11910" w:h="16840"/>
          <w:pgMar w:top="1140" w:right="0" w:bottom="1760" w:left="780" w:header="720" w:footer="720" w:gutter="0"/>
          <w:cols w:num="2" w:space="720" w:equalWidth="0">
            <w:col w:w="2680" w:space="40"/>
            <w:col w:w="8410"/>
          </w:cols>
        </w:sectPr>
      </w:pPr>
    </w:p>
    <w:p w:rsidR="00333380" w:rsidRDefault="00333380" w:rsidP="000B2CEB">
      <w:pPr>
        <w:pStyle w:val="BodyText"/>
        <w:numPr>
          <w:ins w:id="27" w:author="Admin" w:date="2019-02-28T10:09:00Z"/>
        </w:numPr>
        <w:jc w:val="left"/>
        <w:rPr>
          <w:ins w:id="28" w:author="Admin" w:date="2019-02-28T10:09:00Z"/>
          <w:sz w:val="18"/>
        </w:rPr>
      </w:pPr>
    </w:p>
    <w:p w:rsidR="00333380" w:rsidRDefault="00333380" w:rsidP="000B2CEB">
      <w:pPr>
        <w:pStyle w:val="Heading7"/>
        <w:numPr>
          <w:ins w:id="29" w:author="Admin" w:date="2019-02-28T10:09:00Z"/>
        </w:numPr>
        <w:rPr>
          <w:ins w:id="30" w:author="Admin" w:date="2019-02-28T10:09:00Z"/>
        </w:rPr>
      </w:pPr>
      <w:ins w:id="31" w:author="Admin" w:date="2019-02-28T10:09:00Z">
        <w:r>
          <w:t>УДК 330.1: 630.23</w:t>
        </w:r>
      </w:ins>
    </w:p>
    <w:p w:rsidR="00333380" w:rsidRDefault="00333380" w:rsidP="000B2CEB">
      <w:pPr>
        <w:pStyle w:val="BodyText"/>
        <w:numPr>
          <w:ins w:id="32" w:author="Admin" w:date="2019-02-28T10:09:00Z"/>
        </w:numPr>
        <w:spacing w:before="1"/>
        <w:jc w:val="left"/>
        <w:rPr>
          <w:ins w:id="33" w:author="Admin" w:date="2019-02-28T10:09:00Z"/>
          <w:i/>
          <w:sz w:val="27"/>
        </w:rPr>
      </w:pPr>
    </w:p>
    <w:p w:rsidR="00333380" w:rsidRPr="00333380" w:rsidRDefault="00333380" w:rsidP="000B2CEB">
      <w:pPr>
        <w:numPr>
          <w:ins w:id="34" w:author="Admin" w:date="2019-02-28T10:09:00Z"/>
        </w:numPr>
        <w:spacing w:line="235" w:lineRule="auto"/>
        <w:ind w:left="1004" w:right="1669"/>
        <w:jc w:val="center"/>
        <w:rPr>
          <w:ins w:id="35" w:author="Admin" w:date="2019-02-28T10:09:00Z"/>
          <w:b/>
          <w:sz w:val="30"/>
          <w:lang w:val="ru-RU"/>
          <w:rPrChange w:id="36" w:author="Admin" w:date="2019-02-28T10:09:00Z">
            <w:rPr>
              <w:ins w:id="37" w:author="Admin" w:date="2019-02-28T10:09:00Z"/>
              <w:b/>
              <w:sz w:val="30"/>
            </w:rPr>
          </w:rPrChange>
        </w:rPr>
      </w:pPr>
      <w:ins w:id="38" w:author="Admin" w:date="2019-02-28T10:09:00Z">
        <w:r w:rsidRPr="00333380">
          <w:rPr>
            <w:b/>
            <w:w w:val="110"/>
            <w:sz w:val="30"/>
            <w:lang w:val="ru-RU"/>
            <w:rPrChange w:id="39" w:author="Admin" w:date="2019-02-28T10:09:00Z">
              <w:rPr>
                <w:b/>
                <w:w w:val="110"/>
                <w:sz w:val="30"/>
              </w:rPr>
            </w:rPrChange>
          </w:rPr>
          <w:t>Аналіз</w:t>
        </w:r>
        <w:r w:rsidRPr="00333380">
          <w:rPr>
            <w:b/>
            <w:spacing w:val="-55"/>
            <w:w w:val="110"/>
            <w:sz w:val="30"/>
            <w:lang w:val="ru-RU"/>
            <w:rPrChange w:id="40" w:author="Admin" w:date="2019-02-28T10:09:00Z">
              <w:rPr>
                <w:b/>
                <w:spacing w:val="-55"/>
                <w:w w:val="110"/>
                <w:sz w:val="30"/>
              </w:rPr>
            </w:rPrChange>
          </w:rPr>
          <w:t xml:space="preserve"> </w:t>
        </w:r>
        <w:r w:rsidRPr="00333380">
          <w:rPr>
            <w:b/>
            <w:w w:val="110"/>
            <w:sz w:val="30"/>
            <w:lang w:val="ru-RU"/>
            <w:rPrChange w:id="41" w:author="Admin" w:date="2019-02-28T10:09:00Z">
              <w:rPr>
                <w:b/>
                <w:w w:val="110"/>
                <w:sz w:val="30"/>
              </w:rPr>
            </w:rPrChange>
          </w:rPr>
          <w:t>фінансування</w:t>
        </w:r>
        <w:r w:rsidRPr="00333380">
          <w:rPr>
            <w:b/>
            <w:spacing w:val="-54"/>
            <w:w w:val="110"/>
            <w:sz w:val="30"/>
            <w:lang w:val="ru-RU"/>
            <w:rPrChange w:id="42" w:author="Admin" w:date="2019-02-28T10:09:00Z">
              <w:rPr>
                <w:b/>
                <w:spacing w:val="-54"/>
                <w:w w:val="110"/>
                <w:sz w:val="30"/>
              </w:rPr>
            </w:rPrChange>
          </w:rPr>
          <w:t xml:space="preserve"> </w:t>
        </w:r>
        <w:r w:rsidRPr="00333380">
          <w:rPr>
            <w:b/>
            <w:w w:val="110"/>
            <w:sz w:val="30"/>
            <w:lang w:val="ru-RU"/>
            <w:rPrChange w:id="43" w:author="Admin" w:date="2019-02-28T10:09:00Z">
              <w:rPr>
                <w:b/>
                <w:w w:val="110"/>
                <w:sz w:val="30"/>
              </w:rPr>
            </w:rPrChange>
          </w:rPr>
          <w:t>видатків</w:t>
        </w:r>
        <w:r w:rsidRPr="00333380">
          <w:rPr>
            <w:b/>
            <w:spacing w:val="-55"/>
            <w:w w:val="110"/>
            <w:sz w:val="30"/>
            <w:lang w:val="ru-RU"/>
            <w:rPrChange w:id="44" w:author="Admin" w:date="2019-02-28T10:09:00Z">
              <w:rPr>
                <w:b/>
                <w:spacing w:val="-55"/>
                <w:w w:val="110"/>
                <w:sz w:val="30"/>
              </w:rPr>
            </w:rPrChange>
          </w:rPr>
          <w:t xml:space="preserve"> </w:t>
        </w:r>
        <w:r w:rsidRPr="00333380">
          <w:rPr>
            <w:b/>
            <w:w w:val="110"/>
            <w:sz w:val="30"/>
            <w:lang w:val="ru-RU"/>
            <w:rPrChange w:id="45" w:author="Admin" w:date="2019-02-28T10:09:00Z">
              <w:rPr>
                <w:b/>
                <w:w w:val="110"/>
                <w:sz w:val="30"/>
              </w:rPr>
            </w:rPrChange>
          </w:rPr>
          <w:t>підприємств</w:t>
        </w:r>
        <w:r w:rsidRPr="00333380">
          <w:rPr>
            <w:b/>
            <w:spacing w:val="-54"/>
            <w:w w:val="110"/>
            <w:sz w:val="30"/>
            <w:lang w:val="ru-RU"/>
            <w:rPrChange w:id="46" w:author="Admin" w:date="2019-02-28T10:09:00Z">
              <w:rPr>
                <w:b/>
                <w:spacing w:val="-54"/>
                <w:w w:val="110"/>
                <w:sz w:val="30"/>
              </w:rPr>
            </w:rPrChange>
          </w:rPr>
          <w:t xml:space="preserve"> </w:t>
        </w:r>
        <w:r w:rsidRPr="00333380">
          <w:rPr>
            <w:b/>
            <w:w w:val="110"/>
            <w:sz w:val="30"/>
            <w:lang w:val="ru-RU"/>
            <w:rPrChange w:id="47" w:author="Admin" w:date="2019-02-28T10:09:00Z">
              <w:rPr>
                <w:b/>
                <w:w w:val="110"/>
                <w:sz w:val="30"/>
              </w:rPr>
            </w:rPrChange>
          </w:rPr>
          <w:t>Держлісагенства з державного бюджету</w:t>
        </w:r>
        <w:r w:rsidRPr="00333380">
          <w:rPr>
            <w:b/>
            <w:spacing w:val="-56"/>
            <w:w w:val="110"/>
            <w:sz w:val="30"/>
            <w:lang w:val="ru-RU"/>
            <w:rPrChange w:id="48" w:author="Admin" w:date="2019-02-28T10:09:00Z">
              <w:rPr>
                <w:b/>
                <w:spacing w:val="-56"/>
                <w:w w:val="110"/>
                <w:sz w:val="30"/>
              </w:rPr>
            </w:rPrChange>
          </w:rPr>
          <w:t xml:space="preserve"> </w:t>
        </w:r>
        <w:r w:rsidRPr="00333380">
          <w:rPr>
            <w:b/>
            <w:w w:val="110"/>
            <w:sz w:val="30"/>
            <w:lang w:val="ru-RU"/>
            <w:rPrChange w:id="49" w:author="Admin" w:date="2019-02-28T10:09:00Z">
              <w:rPr>
                <w:b/>
                <w:w w:val="110"/>
                <w:sz w:val="30"/>
              </w:rPr>
            </w:rPrChange>
          </w:rPr>
          <w:t>України</w:t>
        </w:r>
      </w:ins>
    </w:p>
    <w:p w:rsidR="00333380" w:rsidRPr="00333380" w:rsidRDefault="00333380" w:rsidP="000B2CEB">
      <w:pPr>
        <w:numPr>
          <w:ins w:id="50" w:author="Admin" w:date="2019-02-28T10:09:00Z"/>
        </w:numPr>
        <w:spacing w:before="322"/>
        <w:ind w:left="1004" w:right="1668"/>
        <w:jc w:val="center"/>
        <w:rPr>
          <w:ins w:id="51" w:author="Admin" w:date="2019-02-28T10:09:00Z"/>
          <w:sz w:val="14"/>
          <w:lang w:val="ru-RU"/>
          <w:rPrChange w:id="52" w:author="Admin" w:date="2019-02-28T10:09:00Z">
            <w:rPr>
              <w:ins w:id="53" w:author="Admin" w:date="2019-02-28T10:09:00Z"/>
              <w:sz w:val="14"/>
            </w:rPr>
          </w:rPrChange>
        </w:rPr>
      </w:pPr>
      <w:ins w:id="54" w:author="Admin" w:date="2019-02-28T10:09:00Z">
        <w:r w:rsidRPr="00333380">
          <w:rPr>
            <w:sz w:val="24"/>
            <w:lang w:val="ru-RU"/>
            <w:rPrChange w:id="55" w:author="Admin" w:date="2019-02-28T10:09:00Z">
              <w:rPr>
                <w:sz w:val="24"/>
              </w:rPr>
            </w:rPrChange>
          </w:rPr>
          <w:t>А. І. Карпук</w:t>
        </w:r>
        <w:r w:rsidRPr="00333380">
          <w:rPr>
            <w:position w:val="8"/>
            <w:sz w:val="14"/>
            <w:lang w:val="ru-RU"/>
            <w:rPrChange w:id="56" w:author="Admin" w:date="2019-02-28T10:09:00Z">
              <w:rPr>
                <w:position w:val="8"/>
                <w:sz w:val="14"/>
              </w:rPr>
            </w:rPrChange>
          </w:rPr>
          <w:t>1</w:t>
        </w:r>
        <w:r w:rsidRPr="00333380">
          <w:rPr>
            <w:sz w:val="24"/>
            <w:lang w:val="ru-RU"/>
            <w:rPrChange w:id="57" w:author="Admin" w:date="2019-02-28T10:09:00Z">
              <w:rPr>
                <w:sz w:val="24"/>
              </w:rPr>
            </w:rPrChange>
          </w:rPr>
          <w:t>, І. М. Лицур</w:t>
        </w:r>
        <w:r w:rsidRPr="00333380">
          <w:rPr>
            <w:position w:val="8"/>
            <w:sz w:val="14"/>
            <w:lang w:val="ru-RU"/>
            <w:rPrChange w:id="58" w:author="Admin" w:date="2019-02-28T10:09:00Z">
              <w:rPr>
                <w:position w:val="8"/>
                <w:sz w:val="14"/>
              </w:rPr>
            </w:rPrChange>
          </w:rPr>
          <w:t>2</w:t>
        </w:r>
      </w:ins>
    </w:p>
    <w:p w:rsidR="00333380" w:rsidRDefault="00333380" w:rsidP="000B2CEB">
      <w:pPr>
        <w:pStyle w:val="BodyText"/>
        <w:numPr>
          <w:ins w:id="59" w:author="Admin" w:date="2019-02-28T10:09:00Z"/>
        </w:numPr>
        <w:spacing w:before="10"/>
        <w:jc w:val="left"/>
        <w:rPr>
          <w:ins w:id="60" w:author="Admin" w:date="2019-02-28T10:09:00Z"/>
          <w:rFonts w:ascii="Calibri"/>
          <w:sz w:val="30"/>
        </w:rPr>
      </w:pPr>
    </w:p>
    <w:p w:rsidR="00333380" w:rsidRPr="00333380" w:rsidRDefault="00333380" w:rsidP="000B2CEB">
      <w:pPr>
        <w:numPr>
          <w:ins w:id="61" w:author="Admin" w:date="2019-02-28T10:09:00Z"/>
        </w:numPr>
        <w:ind w:left="240" w:right="905" w:firstLine="283"/>
        <w:jc w:val="both"/>
        <w:rPr>
          <w:ins w:id="62" w:author="Admin" w:date="2019-02-28T10:09:00Z"/>
          <w:i/>
          <w:sz w:val="21"/>
          <w:lang w:val="ru-RU"/>
          <w:rPrChange w:id="63" w:author="Admin" w:date="2019-02-28T10:09:00Z">
            <w:rPr>
              <w:ins w:id="64" w:author="Admin" w:date="2019-02-28T10:09:00Z"/>
              <w:i/>
              <w:sz w:val="21"/>
            </w:rPr>
          </w:rPrChange>
        </w:rPr>
      </w:pPr>
      <w:ins w:id="65" w:author="Admin" w:date="2019-02-28T10:09:00Z">
        <w:r w:rsidRPr="00333380">
          <w:rPr>
            <w:i/>
            <w:sz w:val="21"/>
            <w:lang w:val="ru-RU"/>
            <w:rPrChange w:id="66" w:author="Admin" w:date="2019-02-28T10:09:00Z">
              <w:rPr>
                <w:i/>
                <w:sz w:val="21"/>
              </w:rPr>
            </w:rPrChange>
          </w:rPr>
          <w:t>Досліджено</w:t>
        </w:r>
        <w:r w:rsidRPr="00333380">
          <w:rPr>
            <w:i/>
            <w:spacing w:val="-33"/>
            <w:sz w:val="21"/>
            <w:lang w:val="ru-RU"/>
            <w:rPrChange w:id="67" w:author="Admin" w:date="2019-02-28T10:09:00Z">
              <w:rPr>
                <w:i/>
                <w:spacing w:val="-33"/>
                <w:sz w:val="21"/>
              </w:rPr>
            </w:rPrChange>
          </w:rPr>
          <w:t xml:space="preserve"> </w:t>
        </w:r>
        <w:r w:rsidRPr="00333380">
          <w:rPr>
            <w:i/>
            <w:sz w:val="21"/>
            <w:lang w:val="ru-RU"/>
            <w:rPrChange w:id="68" w:author="Admin" w:date="2019-02-28T10:09:00Z">
              <w:rPr>
                <w:i/>
                <w:sz w:val="21"/>
              </w:rPr>
            </w:rPrChange>
          </w:rPr>
          <w:t>сутність</w:t>
        </w:r>
        <w:r w:rsidRPr="00333380">
          <w:rPr>
            <w:i/>
            <w:spacing w:val="-33"/>
            <w:sz w:val="21"/>
            <w:lang w:val="ru-RU"/>
            <w:rPrChange w:id="69" w:author="Admin" w:date="2019-02-28T10:09:00Z">
              <w:rPr>
                <w:i/>
                <w:spacing w:val="-33"/>
                <w:sz w:val="21"/>
              </w:rPr>
            </w:rPrChange>
          </w:rPr>
          <w:t xml:space="preserve"> </w:t>
        </w:r>
        <w:r w:rsidRPr="00333380">
          <w:rPr>
            <w:i/>
            <w:sz w:val="21"/>
            <w:lang w:val="ru-RU"/>
            <w:rPrChange w:id="70" w:author="Admin" w:date="2019-02-28T10:09:00Z">
              <w:rPr>
                <w:i/>
                <w:sz w:val="21"/>
              </w:rPr>
            </w:rPrChange>
          </w:rPr>
          <w:t>та</w:t>
        </w:r>
        <w:r w:rsidRPr="00333380">
          <w:rPr>
            <w:i/>
            <w:spacing w:val="-33"/>
            <w:sz w:val="21"/>
            <w:lang w:val="ru-RU"/>
            <w:rPrChange w:id="71" w:author="Admin" w:date="2019-02-28T10:09:00Z">
              <w:rPr>
                <w:i/>
                <w:spacing w:val="-33"/>
                <w:sz w:val="21"/>
              </w:rPr>
            </w:rPrChange>
          </w:rPr>
          <w:t xml:space="preserve"> </w:t>
        </w:r>
        <w:r w:rsidRPr="00333380">
          <w:rPr>
            <w:i/>
            <w:sz w:val="21"/>
            <w:lang w:val="ru-RU"/>
            <w:rPrChange w:id="72" w:author="Admin" w:date="2019-02-28T10:09:00Z">
              <w:rPr>
                <w:i/>
                <w:sz w:val="21"/>
              </w:rPr>
            </w:rPrChange>
          </w:rPr>
          <w:t>особливості</w:t>
        </w:r>
        <w:r w:rsidRPr="00333380">
          <w:rPr>
            <w:i/>
            <w:spacing w:val="-33"/>
            <w:sz w:val="21"/>
            <w:lang w:val="ru-RU"/>
            <w:rPrChange w:id="73" w:author="Admin" w:date="2019-02-28T10:09:00Z">
              <w:rPr>
                <w:i/>
                <w:spacing w:val="-33"/>
                <w:sz w:val="21"/>
              </w:rPr>
            </w:rPrChange>
          </w:rPr>
          <w:t xml:space="preserve"> </w:t>
        </w:r>
        <w:r w:rsidRPr="00333380">
          <w:rPr>
            <w:i/>
            <w:sz w:val="21"/>
            <w:lang w:val="ru-RU"/>
            <w:rPrChange w:id="74" w:author="Admin" w:date="2019-02-28T10:09:00Z">
              <w:rPr>
                <w:i/>
                <w:sz w:val="21"/>
              </w:rPr>
            </w:rPrChange>
          </w:rPr>
          <w:t>механізму</w:t>
        </w:r>
        <w:r w:rsidRPr="00333380">
          <w:rPr>
            <w:i/>
            <w:spacing w:val="-32"/>
            <w:sz w:val="21"/>
            <w:lang w:val="ru-RU"/>
            <w:rPrChange w:id="75" w:author="Admin" w:date="2019-02-28T10:09:00Z">
              <w:rPr>
                <w:i/>
                <w:spacing w:val="-32"/>
                <w:sz w:val="21"/>
              </w:rPr>
            </w:rPrChange>
          </w:rPr>
          <w:t xml:space="preserve"> </w:t>
        </w:r>
        <w:r w:rsidRPr="00333380">
          <w:rPr>
            <w:i/>
            <w:sz w:val="21"/>
            <w:lang w:val="ru-RU"/>
            <w:rPrChange w:id="76" w:author="Admin" w:date="2019-02-28T10:09:00Z">
              <w:rPr>
                <w:i/>
                <w:sz w:val="21"/>
              </w:rPr>
            </w:rPrChange>
          </w:rPr>
          <w:t>фіскального</w:t>
        </w:r>
        <w:r w:rsidRPr="00333380">
          <w:rPr>
            <w:i/>
            <w:spacing w:val="-33"/>
            <w:sz w:val="21"/>
            <w:lang w:val="ru-RU"/>
            <w:rPrChange w:id="77" w:author="Admin" w:date="2019-02-28T10:09:00Z">
              <w:rPr>
                <w:i/>
                <w:spacing w:val="-33"/>
                <w:sz w:val="21"/>
              </w:rPr>
            </w:rPrChange>
          </w:rPr>
          <w:t xml:space="preserve"> </w:t>
        </w:r>
        <w:r w:rsidRPr="00333380">
          <w:rPr>
            <w:i/>
            <w:sz w:val="21"/>
            <w:lang w:val="ru-RU"/>
            <w:rPrChange w:id="78" w:author="Admin" w:date="2019-02-28T10:09:00Z">
              <w:rPr>
                <w:i/>
                <w:sz w:val="21"/>
              </w:rPr>
            </w:rPrChange>
          </w:rPr>
          <w:t>регулювання,</w:t>
        </w:r>
        <w:r w:rsidRPr="00333380">
          <w:rPr>
            <w:i/>
            <w:spacing w:val="-33"/>
            <w:sz w:val="21"/>
            <w:lang w:val="ru-RU"/>
            <w:rPrChange w:id="79" w:author="Admin" w:date="2019-02-28T10:09:00Z">
              <w:rPr>
                <w:i/>
                <w:spacing w:val="-33"/>
                <w:sz w:val="21"/>
              </w:rPr>
            </w:rPrChange>
          </w:rPr>
          <w:t xml:space="preserve"> </w:t>
        </w:r>
        <w:r w:rsidRPr="00333380">
          <w:rPr>
            <w:i/>
            <w:sz w:val="21"/>
            <w:lang w:val="ru-RU"/>
            <w:rPrChange w:id="80" w:author="Admin" w:date="2019-02-28T10:09:00Z">
              <w:rPr>
                <w:i/>
                <w:sz w:val="21"/>
              </w:rPr>
            </w:rPrChange>
          </w:rPr>
          <w:t>обґрунтовано</w:t>
        </w:r>
        <w:r w:rsidRPr="00333380">
          <w:rPr>
            <w:i/>
            <w:spacing w:val="-33"/>
            <w:sz w:val="21"/>
            <w:lang w:val="ru-RU"/>
            <w:rPrChange w:id="81" w:author="Admin" w:date="2019-02-28T10:09:00Z">
              <w:rPr>
                <w:i/>
                <w:spacing w:val="-33"/>
                <w:sz w:val="21"/>
              </w:rPr>
            </w:rPrChange>
          </w:rPr>
          <w:t xml:space="preserve"> </w:t>
        </w:r>
        <w:r w:rsidRPr="00333380">
          <w:rPr>
            <w:i/>
            <w:sz w:val="21"/>
            <w:lang w:val="ru-RU"/>
            <w:rPrChange w:id="82" w:author="Admin" w:date="2019-02-28T10:09:00Z">
              <w:rPr>
                <w:i/>
                <w:sz w:val="21"/>
              </w:rPr>
            </w:rPrChange>
          </w:rPr>
          <w:t>науково-теоретичні засади його впливу на забезпечення збалансованого розвитку лісового господарства в системі фіскальної по- літики</w:t>
        </w:r>
        <w:r w:rsidRPr="00333380">
          <w:rPr>
            <w:i/>
            <w:spacing w:val="-2"/>
            <w:sz w:val="21"/>
            <w:lang w:val="ru-RU"/>
            <w:rPrChange w:id="83" w:author="Admin" w:date="2019-02-28T10:09:00Z">
              <w:rPr>
                <w:i/>
                <w:spacing w:val="-2"/>
                <w:sz w:val="21"/>
              </w:rPr>
            </w:rPrChange>
          </w:rPr>
          <w:t xml:space="preserve"> </w:t>
        </w:r>
        <w:r w:rsidRPr="00333380">
          <w:rPr>
            <w:i/>
            <w:sz w:val="21"/>
            <w:lang w:val="ru-RU"/>
            <w:rPrChange w:id="84" w:author="Admin" w:date="2019-02-28T10:09:00Z">
              <w:rPr>
                <w:i/>
                <w:sz w:val="21"/>
              </w:rPr>
            </w:rPrChange>
          </w:rPr>
          <w:t>природокористування.</w:t>
        </w:r>
      </w:ins>
    </w:p>
    <w:p w:rsidR="00333380" w:rsidRPr="00333380" w:rsidRDefault="00333380" w:rsidP="000B2CEB">
      <w:pPr>
        <w:numPr>
          <w:ins w:id="85" w:author="Admin" w:date="2019-02-28T10:09:00Z"/>
        </w:numPr>
        <w:spacing w:line="237" w:lineRule="auto"/>
        <w:ind w:left="240" w:right="904" w:firstLine="283"/>
        <w:jc w:val="both"/>
        <w:rPr>
          <w:ins w:id="86" w:author="Admin" w:date="2019-02-28T10:09:00Z"/>
          <w:i/>
          <w:sz w:val="21"/>
          <w:lang w:val="ru-RU"/>
          <w:rPrChange w:id="87" w:author="Admin" w:date="2019-02-28T10:09:00Z">
            <w:rPr>
              <w:ins w:id="88" w:author="Admin" w:date="2019-02-28T10:09:00Z"/>
              <w:i/>
              <w:sz w:val="21"/>
            </w:rPr>
          </w:rPrChange>
        </w:rPr>
      </w:pPr>
      <w:ins w:id="89" w:author="Admin" w:date="2019-02-28T10:09:00Z">
        <w:r w:rsidRPr="00333380">
          <w:rPr>
            <w:i/>
            <w:sz w:val="21"/>
            <w:lang w:val="ru-RU"/>
            <w:rPrChange w:id="90" w:author="Admin" w:date="2019-02-28T10:09:00Z">
              <w:rPr>
                <w:i/>
                <w:sz w:val="21"/>
              </w:rPr>
            </w:rPrChange>
          </w:rPr>
          <w:t xml:space="preserve">Проаналізовано стан фіскального регулювання в досліджуваній сфері та виявлено, що зниження фінансо- вої стабільності лісогосподарських підприємств негативно впливає не лише на фінансово-економічну, але й на соціальну, екологічну ситуацію, продуктивність лісових екосистем, спричиняє погіршення сортиментної структури деревини, втрату нею конкурентоспроможності на </w:t>
        </w:r>
        <w:r w:rsidRPr="00333380">
          <w:rPr>
            <w:i/>
            <w:spacing w:val="-3"/>
            <w:sz w:val="21"/>
            <w:lang w:val="ru-RU"/>
            <w:rPrChange w:id="91" w:author="Admin" w:date="2019-02-28T10:09:00Z">
              <w:rPr>
                <w:i/>
                <w:spacing w:val="-3"/>
                <w:sz w:val="21"/>
              </w:rPr>
            </w:rPrChange>
          </w:rPr>
          <w:t xml:space="preserve">ринку. </w:t>
        </w:r>
        <w:r w:rsidRPr="00333380">
          <w:rPr>
            <w:i/>
            <w:sz w:val="21"/>
            <w:lang w:val="ru-RU"/>
            <w:rPrChange w:id="92" w:author="Admin" w:date="2019-02-28T10:09:00Z">
              <w:rPr>
                <w:i/>
                <w:sz w:val="21"/>
              </w:rPr>
            </w:rPrChange>
          </w:rPr>
          <w:t>Основними причинами нестачі коштів бюджетів різних рівнів визначено: низьку частку власних дохідних коштів, залежність від державного фі- нансування,</w:t>
        </w:r>
        <w:r w:rsidRPr="00333380">
          <w:rPr>
            <w:i/>
            <w:spacing w:val="-7"/>
            <w:sz w:val="21"/>
            <w:lang w:val="ru-RU"/>
            <w:rPrChange w:id="93" w:author="Admin" w:date="2019-02-28T10:09:00Z">
              <w:rPr>
                <w:i/>
                <w:spacing w:val="-7"/>
                <w:sz w:val="21"/>
              </w:rPr>
            </w:rPrChange>
          </w:rPr>
          <w:t xml:space="preserve"> </w:t>
        </w:r>
        <w:r w:rsidRPr="00333380">
          <w:rPr>
            <w:i/>
            <w:sz w:val="21"/>
            <w:lang w:val="ru-RU"/>
            <w:rPrChange w:id="94" w:author="Admin" w:date="2019-02-28T10:09:00Z">
              <w:rPr>
                <w:i/>
                <w:sz w:val="21"/>
              </w:rPr>
            </w:rPrChange>
          </w:rPr>
          <w:t>відсутність</w:t>
        </w:r>
        <w:r w:rsidRPr="00333380">
          <w:rPr>
            <w:i/>
            <w:spacing w:val="-6"/>
            <w:sz w:val="21"/>
            <w:lang w:val="ru-RU"/>
            <w:rPrChange w:id="95" w:author="Admin" w:date="2019-02-28T10:09:00Z">
              <w:rPr>
                <w:i/>
                <w:spacing w:val="-6"/>
                <w:sz w:val="21"/>
              </w:rPr>
            </w:rPrChange>
          </w:rPr>
          <w:t xml:space="preserve"> </w:t>
        </w:r>
        <w:r w:rsidRPr="00333380">
          <w:rPr>
            <w:i/>
            <w:sz w:val="21"/>
            <w:lang w:val="ru-RU"/>
            <w:rPrChange w:id="96" w:author="Admin" w:date="2019-02-28T10:09:00Z">
              <w:rPr>
                <w:i/>
                <w:sz w:val="21"/>
              </w:rPr>
            </w:rPrChange>
          </w:rPr>
          <w:t>стимулів</w:t>
        </w:r>
        <w:r w:rsidRPr="00333380">
          <w:rPr>
            <w:i/>
            <w:spacing w:val="-6"/>
            <w:sz w:val="21"/>
            <w:lang w:val="ru-RU"/>
            <w:rPrChange w:id="97" w:author="Admin" w:date="2019-02-28T10:09:00Z">
              <w:rPr>
                <w:i/>
                <w:spacing w:val="-6"/>
                <w:sz w:val="21"/>
              </w:rPr>
            </w:rPrChange>
          </w:rPr>
          <w:t xml:space="preserve"> </w:t>
        </w:r>
        <w:r w:rsidRPr="00333380">
          <w:rPr>
            <w:i/>
            <w:sz w:val="21"/>
            <w:lang w:val="ru-RU"/>
            <w:rPrChange w:id="98" w:author="Admin" w:date="2019-02-28T10:09:00Z">
              <w:rPr>
                <w:i/>
                <w:sz w:val="21"/>
              </w:rPr>
            </w:rPrChange>
          </w:rPr>
          <w:t>щодо</w:t>
        </w:r>
        <w:r w:rsidRPr="00333380">
          <w:rPr>
            <w:i/>
            <w:spacing w:val="-6"/>
            <w:sz w:val="21"/>
            <w:lang w:val="ru-RU"/>
            <w:rPrChange w:id="99" w:author="Admin" w:date="2019-02-28T10:09:00Z">
              <w:rPr>
                <w:i/>
                <w:spacing w:val="-6"/>
                <w:sz w:val="21"/>
              </w:rPr>
            </w:rPrChange>
          </w:rPr>
          <w:t xml:space="preserve"> </w:t>
        </w:r>
        <w:r w:rsidRPr="00333380">
          <w:rPr>
            <w:i/>
            <w:sz w:val="21"/>
            <w:lang w:val="ru-RU"/>
            <w:rPrChange w:id="100" w:author="Admin" w:date="2019-02-28T10:09:00Z">
              <w:rPr>
                <w:i/>
                <w:sz w:val="21"/>
              </w:rPr>
            </w:rPrChange>
          </w:rPr>
          <w:t>додаткового</w:t>
        </w:r>
        <w:r w:rsidRPr="00333380">
          <w:rPr>
            <w:i/>
            <w:spacing w:val="-6"/>
            <w:sz w:val="21"/>
            <w:lang w:val="ru-RU"/>
            <w:rPrChange w:id="101" w:author="Admin" w:date="2019-02-28T10:09:00Z">
              <w:rPr>
                <w:i/>
                <w:spacing w:val="-6"/>
                <w:sz w:val="21"/>
              </w:rPr>
            </w:rPrChange>
          </w:rPr>
          <w:t xml:space="preserve"> </w:t>
        </w:r>
        <w:r w:rsidRPr="00333380">
          <w:rPr>
            <w:i/>
            <w:sz w:val="21"/>
            <w:lang w:val="ru-RU"/>
            <w:rPrChange w:id="102" w:author="Admin" w:date="2019-02-28T10:09:00Z">
              <w:rPr>
                <w:i/>
                <w:sz w:val="21"/>
              </w:rPr>
            </w:rPrChange>
          </w:rPr>
          <w:t>одержання</w:t>
        </w:r>
        <w:r w:rsidRPr="00333380">
          <w:rPr>
            <w:i/>
            <w:spacing w:val="-6"/>
            <w:sz w:val="21"/>
            <w:lang w:val="ru-RU"/>
            <w:rPrChange w:id="103" w:author="Admin" w:date="2019-02-28T10:09:00Z">
              <w:rPr>
                <w:i/>
                <w:spacing w:val="-6"/>
                <w:sz w:val="21"/>
              </w:rPr>
            </w:rPrChange>
          </w:rPr>
          <w:t xml:space="preserve"> </w:t>
        </w:r>
        <w:r w:rsidRPr="00333380">
          <w:rPr>
            <w:i/>
            <w:sz w:val="21"/>
            <w:lang w:val="ru-RU"/>
            <w:rPrChange w:id="104" w:author="Admin" w:date="2019-02-28T10:09:00Z">
              <w:rPr>
                <w:i/>
                <w:sz w:val="21"/>
              </w:rPr>
            </w:rPrChange>
          </w:rPr>
          <w:t>доходів</w:t>
        </w:r>
        <w:r w:rsidRPr="00333380">
          <w:rPr>
            <w:i/>
            <w:spacing w:val="-6"/>
            <w:sz w:val="21"/>
            <w:lang w:val="ru-RU"/>
            <w:rPrChange w:id="105" w:author="Admin" w:date="2019-02-28T10:09:00Z">
              <w:rPr>
                <w:i/>
                <w:spacing w:val="-6"/>
                <w:sz w:val="21"/>
              </w:rPr>
            </w:rPrChange>
          </w:rPr>
          <w:t xml:space="preserve"> </w:t>
        </w:r>
        <w:r w:rsidRPr="00333380">
          <w:rPr>
            <w:i/>
            <w:sz w:val="21"/>
            <w:lang w:val="ru-RU"/>
            <w:rPrChange w:id="106" w:author="Admin" w:date="2019-02-28T10:09:00Z">
              <w:rPr>
                <w:i/>
                <w:sz w:val="21"/>
              </w:rPr>
            </w:rPrChange>
          </w:rPr>
          <w:t>та</w:t>
        </w:r>
        <w:r w:rsidRPr="00333380">
          <w:rPr>
            <w:i/>
            <w:spacing w:val="-7"/>
            <w:sz w:val="21"/>
            <w:lang w:val="ru-RU"/>
            <w:rPrChange w:id="107" w:author="Admin" w:date="2019-02-28T10:09:00Z">
              <w:rPr>
                <w:i/>
                <w:spacing w:val="-7"/>
                <w:sz w:val="21"/>
              </w:rPr>
            </w:rPrChange>
          </w:rPr>
          <w:t xml:space="preserve"> </w:t>
        </w:r>
        <w:r w:rsidRPr="00333380">
          <w:rPr>
            <w:i/>
            <w:spacing w:val="-3"/>
            <w:sz w:val="21"/>
            <w:lang w:val="ru-RU"/>
            <w:rPrChange w:id="108" w:author="Admin" w:date="2019-02-28T10:09:00Z">
              <w:rPr>
                <w:i/>
                <w:spacing w:val="-3"/>
                <w:sz w:val="21"/>
              </w:rPr>
            </w:rPrChange>
          </w:rPr>
          <w:t>економного</w:t>
        </w:r>
        <w:r w:rsidRPr="00333380">
          <w:rPr>
            <w:i/>
            <w:spacing w:val="-6"/>
            <w:sz w:val="21"/>
            <w:lang w:val="ru-RU"/>
            <w:rPrChange w:id="109" w:author="Admin" w:date="2019-02-28T10:09:00Z">
              <w:rPr>
                <w:i/>
                <w:spacing w:val="-6"/>
                <w:sz w:val="21"/>
              </w:rPr>
            </w:rPrChange>
          </w:rPr>
          <w:t xml:space="preserve"> </w:t>
        </w:r>
        <w:r w:rsidRPr="00333380">
          <w:rPr>
            <w:i/>
            <w:sz w:val="21"/>
            <w:lang w:val="ru-RU"/>
            <w:rPrChange w:id="110" w:author="Admin" w:date="2019-02-28T10:09:00Z">
              <w:rPr>
                <w:i/>
                <w:sz w:val="21"/>
              </w:rPr>
            </w:rPrChange>
          </w:rPr>
          <w:t>витрачання</w:t>
        </w:r>
        <w:r w:rsidRPr="00333380">
          <w:rPr>
            <w:i/>
            <w:spacing w:val="-6"/>
            <w:sz w:val="21"/>
            <w:lang w:val="ru-RU"/>
            <w:rPrChange w:id="111" w:author="Admin" w:date="2019-02-28T10:09:00Z">
              <w:rPr>
                <w:i/>
                <w:spacing w:val="-6"/>
                <w:sz w:val="21"/>
              </w:rPr>
            </w:rPrChange>
          </w:rPr>
          <w:t xml:space="preserve"> </w:t>
        </w:r>
        <w:r w:rsidRPr="00333380">
          <w:rPr>
            <w:i/>
            <w:sz w:val="21"/>
            <w:lang w:val="ru-RU"/>
            <w:rPrChange w:id="112" w:author="Admin" w:date="2019-02-28T10:09:00Z">
              <w:rPr>
                <w:i/>
                <w:sz w:val="21"/>
              </w:rPr>
            </w:rPrChange>
          </w:rPr>
          <w:t>бюджет- них</w:t>
        </w:r>
        <w:r w:rsidRPr="00333380">
          <w:rPr>
            <w:i/>
            <w:spacing w:val="-6"/>
            <w:sz w:val="21"/>
            <w:lang w:val="ru-RU"/>
            <w:rPrChange w:id="113" w:author="Admin" w:date="2019-02-28T10:09:00Z">
              <w:rPr>
                <w:i/>
                <w:spacing w:val="-6"/>
                <w:sz w:val="21"/>
              </w:rPr>
            </w:rPrChange>
          </w:rPr>
          <w:t xml:space="preserve"> </w:t>
        </w:r>
        <w:r w:rsidRPr="00333380">
          <w:rPr>
            <w:i/>
            <w:sz w:val="21"/>
            <w:lang w:val="ru-RU"/>
            <w:rPrChange w:id="114" w:author="Admin" w:date="2019-02-28T10:09:00Z">
              <w:rPr>
                <w:i/>
                <w:sz w:val="21"/>
              </w:rPr>
            </w:rPrChange>
          </w:rPr>
          <w:t>коштів.</w:t>
        </w:r>
        <w:r w:rsidRPr="00333380">
          <w:rPr>
            <w:i/>
            <w:spacing w:val="-6"/>
            <w:sz w:val="21"/>
            <w:lang w:val="ru-RU"/>
            <w:rPrChange w:id="115" w:author="Admin" w:date="2019-02-28T10:09:00Z">
              <w:rPr>
                <w:i/>
                <w:spacing w:val="-6"/>
                <w:sz w:val="21"/>
              </w:rPr>
            </w:rPrChange>
          </w:rPr>
          <w:t xml:space="preserve"> </w:t>
        </w:r>
        <w:r w:rsidRPr="00333380">
          <w:rPr>
            <w:i/>
            <w:sz w:val="21"/>
            <w:lang w:val="ru-RU"/>
            <w:rPrChange w:id="116" w:author="Admin" w:date="2019-02-28T10:09:00Z">
              <w:rPr>
                <w:i/>
                <w:sz w:val="21"/>
              </w:rPr>
            </w:rPrChange>
          </w:rPr>
          <w:t>За</w:t>
        </w:r>
        <w:r w:rsidRPr="00333380">
          <w:rPr>
            <w:i/>
            <w:spacing w:val="-6"/>
            <w:sz w:val="21"/>
            <w:lang w:val="ru-RU"/>
            <w:rPrChange w:id="117" w:author="Admin" w:date="2019-02-28T10:09:00Z">
              <w:rPr>
                <w:i/>
                <w:spacing w:val="-6"/>
                <w:sz w:val="21"/>
              </w:rPr>
            </w:rPrChange>
          </w:rPr>
          <w:t xml:space="preserve"> </w:t>
        </w:r>
        <w:r w:rsidRPr="00333380">
          <w:rPr>
            <w:i/>
            <w:sz w:val="21"/>
            <w:lang w:val="ru-RU"/>
            <w:rPrChange w:id="118" w:author="Admin" w:date="2019-02-28T10:09:00Z">
              <w:rPr>
                <w:i/>
                <w:sz w:val="21"/>
              </w:rPr>
            </w:rPrChange>
          </w:rPr>
          <w:t>умови</w:t>
        </w:r>
        <w:r w:rsidRPr="00333380">
          <w:rPr>
            <w:i/>
            <w:spacing w:val="-6"/>
            <w:sz w:val="21"/>
            <w:lang w:val="ru-RU"/>
            <w:rPrChange w:id="119" w:author="Admin" w:date="2019-02-28T10:09:00Z">
              <w:rPr>
                <w:i/>
                <w:spacing w:val="-6"/>
                <w:sz w:val="21"/>
              </w:rPr>
            </w:rPrChange>
          </w:rPr>
          <w:t xml:space="preserve"> </w:t>
        </w:r>
        <w:r w:rsidRPr="00333380">
          <w:rPr>
            <w:i/>
            <w:sz w:val="21"/>
            <w:lang w:val="ru-RU"/>
            <w:rPrChange w:id="120" w:author="Admin" w:date="2019-02-28T10:09:00Z">
              <w:rPr>
                <w:i/>
                <w:sz w:val="21"/>
              </w:rPr>
            </w:rPrChange>
          </w:rPr>
          <w:t>ефективної</w:t>
        </w:r>
        <w:r w:rsidRPr="00333380">
          <w:rPr>
            <w:i/>
            <w:spacing w:val="-6"/>
            <w:sz w:val="21"/>
            <w:lang w:val="ru-RU"/>
            <w:rPrChange w:id="121" w:author="Admin" w:date="2019-02-28T10:09:00Z">
              <w:rPr>
                <w:i/>
                <w:spacing w:val="-6"/>
                <w:sz w:val="21"/>
              </w:rPr>
            </w:rPrChange>
          </w:rPr>
          <w:t xml:space="preserve"> </w:t>
        </w:r>
        <w:r w:rsidRPr="00333380">
          <w:rPr>
            <w:i/>
            <w:sz w:val="21"/>
            <w:lang w:val="ru-RU"/>
            <w:rPrChange w:id="122" w:author="Admin" w:date="2019-02-28T10:09:00Z">
              <w:rPr>
                <w:i/>
                <w:sz w:val="21"/>
              </w:rPr>
            </w:rPrChange>
          </w:rPr>
          <w:t>організації</w:t>
        </w:r>
        <w:r w:rsidRPr="00333380">
          <w:rPr>
            <w:i/>
            <w:spacing w:val="-6"/>
            <w:sz w:val="21"/>
            <w:lang w:val="ru-RU"/>
            <w:rPrChange w:id="123" w:author="Admin" w:date="2019-02-28T10:09:00Z">
              <w:rPr>
                <w:i/>
                <w:spacing w:val="-6"/>
                <w:sz w:val="21"/>
              </w:rPr>
            </w:rPrChange>
          </w:rPr>
          <w:t xml:space="preserve"> </w:t>
        </w:r>
        <w:r w:rsidRPr="00333380">
          <w:rPr>
            <w:i/>
            <w:sz w:val="21"/>
            <w:lang w:val="ru-RU"/>
            <w:rPrChange w:id="124" w:author="Admin" w:date="2019-02-28T10:09:00Z">
              <w:rPr>
                <w:i/>
                <w:sz w:val="21"/>
              </w:rPr>
            </w:rPrChange>
          </w:rPr>
          <w:t>внутрішньогалузевої</w:t>
        </w:r>
        <w:r w:rsidRPr="00333380">
          <w:rPr>
            <w:i/>
            <w:spacing w:val="-6"/>
            <w:sz w:val="21"/>
            <w:lang w:val="ru-RU"/>
            <w:rPrChange w:id="125" w:author="Admin" w:date="2019-02-28T10:09:00Z">
              <w:rPr>
                <w:i/>
                <w:spacing w:val="-6"/>
                <w:sz w:val="21"/>
              </w:rPr>
            </w:rPrChange>
          </w:rPr>
          <w:t xml:space="preserve"> </w:t>
        </w:r>
        <w:r w:rsidRPr="00333380">
          <w:rPr>
            <w:i/>
            <w:sz w:val="21"/>
            <w:lang w:val="ru-RU"/>
            <w:rPrChange w:id="126" w:author="Admin" w:date="2019-02-28T10:09:00Z">
              <w:rPr>
                <w:i/>
                <w:sz w:val="21"/>
              </w:rPr>
            </w:rPrChange>
          </w:rPr>
          <w:t>взаємодії</w:t>
        </w:r>
        <w:r w:rsidRPr="00333380">
          <w:rPr>
            <w:i/>
            <w:spacing w:val="-6"/>
            <w:sz w:val="21"/>
            <w:lang w:val="ru-RU"/>
            <w:rPrChange w:id="127" w:author="Admin" w:date="2019-02-28T10:09:00Z">
              <w:rPr>
                <w:i/>
                <w:spacing w:val="-6"/>
                <w:sz w:val="21"/>
              </w:rPr>
            </w:rPrChange>
          </w:rPr>
          <w:t xml:space="preserve"> </w:t>
        </w:r>
        <w:r w:rsidRPr="00333380">
          <w:rPr>
            <w:i/>
            <w:sz w:val="21"/>
            <w:lang w:val="ru-RU"/>
            <w:rPrChange w:id="128" w:author="Admin" w:date="2019-02-28T10:09:00Z">
              <w:rPr>
                <w:i/>
                <w:sz w:val="21"/>
              </w:rPr>
            </w:rPrChange>
          </w:rPr>
          <w:t>можливо</w:t>
        </w:r>
        <w:r w:rsidRPr="00333380">
          <w:rPr>
            <w:i/>
            <w:spacing w:val="-6"/>
            <w:sz w:val="21"/>
            <w:lang w:val="ru-RU"/>
            <w:rPrChange w:id="129" w:author="Admin" w:date="2019-02-28T10:09:00Z">
              <w:rPr>
                <w:i/>
                <w:spacing w:val="-6"/>
                <w:sz w:val="21"/>
              </w:rPr>
            </w:rPrChange>
          </w:rPr>
          <w:t xml:space="preserve"> </w:t>
        </w:r>
        <w:r w:rsidRPr="00333380">
          <w:rPr>
            <w:i/>
            <w:sz w:val="21"/>
            <w:lang w:val="ru-RU"/>
            <w:rPrChange w:id="130" w:author="Admin" w:date="2019-02-28T10:09:00Z">
              <w:rPr>
                <w:i/>
                <w:sz w:val="21"/>
              </w:rPr>
            </w:rPrChange>
          </w:rPr>
          <w:t>мінімізувати</w:t>
        </w:r>
        <w:r w:rsidRPr="00333380">
          <w:rPr>
            <w:i/>
            <w:spacing w:val="-6"/>
            <w:sz w:val="21"/>
            <w:lang w:val="ru-RU"/>
            <w:rPrChange w:id="131" w:author="Admin" w:date="2019-02-28T10:09:00Z">
              <w:rPr>
                <w:i/>
                <w:spacing w:val="-6"/>
                <w:sz w:val="21"/>
              </w:rPr>
            </w:rPrChange>
          </w:rPr>
          <w:t xml:space="preserve"> </w:t>
        </w:r>
        <w:r w:rsidRPr="00333380">
          <w:rPr>
            <w:i/>
            <w:sz w:val="21"/>
            <w:lang w:val="ru-RU"/>
            <w:rPrChange w:id="132" w:author="Admin" w:date="2019-02-28T10:09:00Z">
              <w:rPr>
                <w:i/>
                <w:sz w:val="21"/>
              </w:rPr>
            </w:rPrChange>
          </w:rPr>
          <w:t>бюджетну підтримку</w:t>
        </w:r>
        <w:r w:rsidRPr="00333380">
          <w:rPr>
            <w:i/>
            <w:spacing w:val="-4"/>
            <w:sz w:val="21"/>
            <w:lang w:val="ru-RU"/>
            <w:rPrChange w:id="133" w:author="Admin" w:date="2019-02-28T10:09:00Z">
              <w:rPr>
                <w:i/>
                <w:spacing w:val="-4"/>
                <w:sz w:val="21"/>
              </w:rPr>
            </w:rPrChange>
          </w:rPr>
          <w:t xml:space="preserve"> </w:t>
        </w:r>
        <w:r w:rsidRPr="00333380">
          <w:rPr>
            <w:i/>
            <w:sz w:val="21"/>
            <w:lang w:val="ru-RU"/>
            <w:rPrChange w:id="134" w:author="Admin" w:date="2019-02-28T10:09:00Z">
              <w:rPr>
                <w:i/>
                <w:sz w:val="21"/>
              </w:rPr>
            </w:rPrChange>
          </w:rPr>
          <w:t>та</w:t>
        </w:r>
        <w:r w:rsidRPr="00333380">
          <w:rPr>
            <w:i/>
            <w:spacing w:val="-3"/>
            <w:sz w:val="21"/>
            <w:lang w:val="ru-RU"/>
            <w:rPrChange w:id="135" w:author="Admin" w:date="2019-02-28T10:09:00Z">
              <w:rPr>
                <w:i/>
                <w:spacing w:val="-3"/>
                <w:sz w:val="21"/>
              </w:rPr>
            </w:rPrChange>
          </w:rPr>
          <w:t xml:space="preserve"> </w:t>
        </w:r>
        <w:r w:rsidRPr="00333380">
          <w:rPr>
            <w:i/>
            <w:sz w:val="21"/>
            <w:lang w:val="ru-RU"/>
            <w:rPrChange w:id="136" w:author="Admin" w:date="2019-02-28T10:09:00Z">
              <w:rPr>
                <w:i/>
                <w:sz w:val="21"/>
              </w:rPr>
            </w:rPrChange>
          </w:rPr>
          <w:t>функціонувати</w:t>
        </w:r>
        <w:r w:rsidRPr="00333380">
          <w:rPr>
            <w:i/>
            <w:spacing w:val="-4"/>
            <w:sz w:val="21"/>
            <w:lang w:val="ru-RU"/>
            <w:rPrChange w:id="137" w:author="Admin" w:date="2019-02-28T10:09:00Z">
              <w:rPr>
                <w:i/>
                <w:spacing w:val="-4"/>
                <w:sz w:val="21"/>
              </w:rPr>
            </w:rPrChange>
          </w:rPr>
          <w:t xml:space="preserve"> </w:t>
        </w:r>
        <w:r w:rsidRPr="00333380">
          <w:rPr>
            <w:i/>
            <w:sz w:val="21"/>
            <w:lang w:val="ru-RU"/>
            <w:rPrChange w:id="138" w:author="Admin" w:date="2019-02-28T10:09:00Z">
              <w:rPr>
                <w:i/>
                <w:sz w:val="21"/>
              </w:rPr>
            </w:rPrChange>
          </w:rPr>
          <w:t>на</w:t>
        </w:r>
        <w:r w:rsidRPr="00333380">
          <w:rPr>
            <w:i/>
            <w:spacing w:val="-4"/>
            <w:sz w:val="21"/>
            <w:lang w:val="ru-RU"/>
            <w:rPrChange w:id="139" w:author="Admin" w:date="2019-02-28T10:09:00Z">
              <w:rPr>
                <w:i/>
                <w:spacing w:val="-4"/>
                <w:sz w:val="21"/>
              </w:rPr>
            </w:rPrChange>
          </w:rPr>
          <w:t xml:space="preserve"> </w:t>
        </w:r>
        <w:r w:rsidRPr="00333380">
          <w:rPr>
            <w:i/>
            <w:sz w:val="21"/>
            <w:lang w:val="ru-RU"/>
            <w:rPrChange w:id="140" w:author="Admin" w:date="2019-02-28T10:09:00Z">
              <w:rPr>
                <w:i/>
                <w:sz w:val="21"/>
              </w:rPr>
            </w:rPrChange>
          </w:rPr>
          <w:t>засадах</w:t>
        </w:r>
        <w:r w:rsidRPr="00333380">
          <w:rPr>
            <w:i/>
            <w:spacing w:val="-3"/>
            <w:sz w:val="21"/>
            <w:lang w:val="ru-RU"/>
            <w:rPrChange w:id="141" w:author="Admin" w:date="2019-02-28T10:09:00Z">
              <w:rPr>
                <w:i/>
                <w:spacing w:val="-3"/>
                <w:sz w:val="21"/>
              </w:rPr>
            </w:rPrChange>
          </w:rPr>
          <w:t xml:space="preserve"> </w:t>
        </w:r>
        <w:r w:rsidRPr="00333380">
          <w:rPr>
            <w:i/>
            <w:sz w:val="21"/>
            <w:lang w:val="ru-RU"/>
            <w:rPrChange w:id="142" w:author="Admin" w:date="2019-02-28T10:09:00Z">
              <w:rPr>
                <w:i/>
                <w:sz w:val="21"/>
              </w:rPr>
            </w:rPrChange>
          </w:rPr>
          <w:t>самоокупності,</w:t>
        </w:r>
        <w:r w:rsidRPr="00333380">
          <w:rPr>
            <w:i/>
            <w:spacing w:val="-4"/>
            <w:sz w:val="21"/>
            <w:lang w:val="ru-RU"/>
            <w:rPrChange w:id="143" w:author="Admin" w:date="2019-02-28T10:09:00Z">
              <w:rPr>
                <w:i/>
                <w:spacing w:val="-4"/>
                <w:sz w:val="21"/>
              </w:rPr>
            </w:rPrChange>
          </w:rPr>
          <w:t xml:space="preserve"> </w:t>
        </w:r>
        <w:r w:rsidRPr="00333380">
          <w:rPr>
            <w:i/>
            <w:sz w:val="21"/>
            <w:lang w:val="ru-RU"/>
            <w:rPrChange w:id="144" w:author="Admin" w:date="2019-02-28T10:09:00Z">
              <w:rPr>
                <w:i/>
                <w:sz w:val="21"/>
              </w:rPr>
            </w:rPrChange>
          </w:rPr>
          <w:t>збільшивши</w:t>
        </w:r>
        <w:r w:rsidRPr="00333380">
          <w:rPr>
            <w:i/>
            <w:spacing w:val="-4"/>
            <w:sz w:val="21"/>
            <w:lang w:val="ru-RU"/>
            <w:rPrChange w:id="145" w:author="Admin" w:date="2019-02-28T10:09:00Z">
              <w:rPr>
                <w:i/>
                <w:spacing w:val="-4"/>
                <w:sz w:val="21"/>
              </w:rPr>
            </w:rPrChange>
          </w:rPr>
          <w:t xml:space="preserve"> </w:t>
        </w:r>
        <w:r w:rsidRPr="00333380">
          <w:rPr>
            <w:i/>
            <w:sz w:val="21"/>
            <w:lang w:val="ru-RU"/>
            <w:rPrChange w:id="146" w:author="Admin" w:date="2019-02-28T10:09:00Z">
              <w:rPr>
                <w:i/>
                <w:sz w:val="21"/>
              </w:rPr>
            </w:rPrChange>
          </w:rPr>
          <w:t>надходження</w:t>
        </w:r>
        <w:r w:rsidRPr="00333380">
          <w:rPr>
            <w:i/>
            <w:spacing w:val="-3"/>
            <w:sz w:val="21"/>
            <w:lang w:val="ru-RU"/>
            <w:rPrChange w:id="147" w:author="Admin" w:date="2019-02-28T10:09:00Z">
              <w:rPr>
                <w:i/>
                <w:spacing w:val="-3"/>
                <w:sz w:val="21"/>
              </w:rPr>
            </w:rPrChange>
          </w:rPr>
          <w:t xml:space="preserve"> </w:t>
        </w:r>
        <w:r w:rsidRPr="00333380">
          <w:rPr>
            <w:i/>
            <w:sz w:val="21"/>
            <w:lang w:val="ru-RU"/>
            <w:rPrChange w:id="148" w:author="Admin" w:date="2019-02-28T10:09:00Z">
              <w:rPr>
                <w:i/>
                <w:sz w:val="21"/>
              </w:rPr>
            </w:rPrChange>
          </w:rPr>
          <w:t>до</w:t>
        </w:r>
        <w:r w:rsidRPr="00333380">
          <w:rPr>
            <w:i/>
            <w:spacing w:val="-4"/>
            <w:sz w:val="21"/>
            <w:lang w:val="ru-RU"/>
            <w:rPrChange w:id="149" w:author="Admin" w:date="2019-02-28T10:09:00Z">
              <w:rPr>
                <w:i/>
                <w:spacing w:val="-4"/>
                <w:sz w:val="21"/>
              </w:rPr>
            </w:rPrChange>
          </w:rPr>
          <w:t xml:space="preserve"> </w:t>
        </w:r>
        <w:r w:rsidRPr="00333380">
          <w:rPr>
            <w:i/>
            <w:sz w:val="21"/>
            <w:lang w:val="ru-RU"/>
            <w:rPrChange w:id="150" w:author="Admin" w:date="2019-02-28T10:09:00Z">
              <w:rPr>
                <w:i/>
                <w:sz w:val="21"/>
              </w:rPr>
            </w:rPrChange>
          </w:rPr>
          <w:t>бюджетів</w:t>
        </w:r>
        <w:r w:rsidRPr="00333380">
          <w:rPr>
            <w:i/>
            <w:spacing w:val="-4"/>
            <w:sz w:val="21"/>
            <w:lang w:val="ru-RU"/>
            <w:rPrChange w:id="151" w:author="Admin" w:date="2019-02-28T10:09:00Z">
              <w:rPr>
                <w:i/>
                <w:spacing w:val="-4"/>
                <w:sz w:val="21"/>
              </w:rPr>
            </w:rPrChange>
          </w:rPr>
          <w:t xml:space="preserve"> </w:t>
        </w:r>
        <w:r w:rsidRPr="00333380">
          <w:rPr>
            <w:i/>
            <w:sz w:val="21"/>
            <w:lang w:val="ru-RU"/>
            <w:rPrChange w:id="152" w:author="Admin" w:date="2019-02-28T10:09:00Z">
              <w:rPr>
                <w:i/>
                <w:sz w:val="21"/>
              </w:rPr>
            </w:rPrChange>
          </w:rPr>
          <w:t>усіх</w:t>
        </w:r>
        <w:r w:rsidRPr="00333380">
          <w:rPr>
            <w:i/>
            <w:spacing w:val="-4"/>
            <w:sz w:val="21"/>
            <w:lang w:val="ru-RU"/>
            <w:rPrChange w:id="153" w:author="Admin" w:date="2019-02-28T10:09:00Z">
              <w:rPr>
                <w:i/>
                <w:spacing w:val="-4"/>
                <w:sz w:val="21"/>
              </w:rPr>
            </w:rPrChange>
          </w:rPr>
          <w:t xml:space="preserve"> </w:t>
        </w:r>
        <w:r w:rsidRPr="00333380">
          <w:rPr>
            <w:i/>
            <w:sz w:val="21"/>
            <w:lang w:val="ru-RU"/>
            <w:rPrChange w:id="154" w:author="Admin" w:date="2019-02-28T10:09:00Z">
              <w:rPr>
                <w:i/>
                <w:sz w:val="21"/>
              </w:rPr>
            </w:rPrChange>
          </w:rPr>
          <w:t>рівнів.</w:t>
        </w:r>
      </w:ins>
    </w:p>
    <w:p w:rsidR="00333380" w:rsidRPr="00333380" w:rsidRDefault="00333380" w:rsidP="000B2CEB">
      <w:pPr>
        <w:numPr>
          <w:ins w:id="155" w:author="Admin" w:date="2019-02-28T10:09:00Z"/>
        </w:numPr>
        <w:spacing w:before="3"/>
        <w:ind w:left="240" w:right="905" w:firstLine="283"/>
        <w:jc w:val="both"/>
        <w:rPr>
          <w:ins w:id="156" w:author="Admin" w:date="2019-02-28T10:09:00Z"/>
          <w:i/>
          <w:sz w:val="21"/>
          <w:lang w:val="ru-RU"/>
          <w:rPrChange w:id="157" w:author="Admin" w:date="2019-02-28T10:09:00Z">
            <w:rPr>
              <w:ins w:id="158" w:author="Admin" w:date="2019-02-28T10:09:00Z"/>
              <w:i/>
              <w:sz w:val="21"/>
            </w:rPr>
          </w:rPrChange>
        </w:rPr>
      </w:pPr>
      <w:ins w:id="159" w:author="Admin" w:date="2019-02-28T10:09:00Z">
        <w:r w:rsidRPr="00333380">
          <w:rPr>
            <w:i/>
            <w:sz w:val="21"/>
            <w:lang w:val="ru-RU"/>
            <w:rPrChange w:id="160" w:author="Admin" w:date="2019-02-28T10:09:00Z">
              <w:rPr>
                <w:i/>
                <w:sz w:val="21"/>
              </w:rPr>
            </w:rPrChange>
          </w:rPr>
          <w:t>Обгрунтовано залежність наповнення бюджету і подальшого процесу перерозподілу доходів між бюдже- тами різних рівнів та, як наслідок, збалансованого розвитку лісового господарства, від обсягу податкових надходжень і ефективності застосування інструментів фіскального регулювання. Для поліпшення реалізації лісової політики існує необхідність поліпшити наповнення бюджетів усіх рівнів, що передбачає застосування таких</w:t>
        </w:r>
        <w:r w:rsidRPr="00333380">
          <w:rPr>
            <w:i/>
            <w:spacing w:val="-6"/>
            <w:sz w:val="21"/>
            <w:lang w:val="ru-RU"/>
            <w:rPrChange w:id="161" w:author="Admin" w:date="2019-02-28T10:09:00Z">
              <w:rPr>
                <w:i/>
                <w:spacing w:val="-6"/>
                <w:sz w:val="21"/>
              </w:rPr>
            </w:rPrChange>
          </w:rPr>
          <w:t xml:space="preserve"> </w:t>
        </w:r>
        <w:r w:rsidRPr="00333380">
          <w:rPr>
            <w:i/>
            <w:sz w:val="21"/>
            <w:lang w:val="ru-RU"/>
            <w:rPrChange w:id="162" w:author="Admin" w:date="2019-02-28T10:09:00Z">
              <w:rPr>
                <w:i/>
                <w:sz w:val="21"/>
              </w:rPr>
            </w:rPrChange>
          </w:rPr>
          <w:t>інструментів,</w:t>
        </w:r>
        <w:r w:rsidRPr="00333380">
          <w:rPr>
            <w:i/>
            <w:spacing w:val="-6"/>
            <w:sz w:val="21"/>
            <w:lang w:val="ru-RU"/>
            <w:rPrChange w:id="163" w:author="Admin" w:date="2019-02-28T10:09:00Z">
              <w:rPr>
                <w:i/>
                <w:spacing w:val="-6"/>
                <w:sz w:val="21"/>
              </w:rPr>
            </w:rPrChange>
          </w:rPr>
          <w:t xml:space="preserve"> </w:t>
        </w:r>
        <w:r w:rsidRPr="00333380">
          <w:rPr>
            <w:i/>
            <w:sz w:val="21"/>
            <w:lang w:val="ru-RU"/>
            <w:rPrChange w:id="164" w:author="Admin" w:date="2019-02-28T10:09:00Z">
              <w:rPr>
                <w:i/>
                <w:sz w:val="21"/>
              </w:rPr>
            </w:rPrChange>
          </w:rPr>
          <w:t>які</w:t>
        </w:r>
        <w:r w:rsidRPr="00333380">
          <w:rPr>
            <w:i/>
            <w:spacing w:val="-5"/>
            <w:sz w:val="21"/>
            <w:lang w:val="ru-RU"/>
            <w:rPrChange w:id="165" w:author="Admin" w:date="2019-02-28T10:09:00Z">
              <w:rPr>
                <w:i/>
                <w:spacing w:val="-5"/>
                <w:sz w:val="21"/>
              </w:rPr>
            </w:rPrChange>
          </w:rPr>
          <w:t xml:space="preserve"> </w:t>
        </w:r>
        <w:r w:rsidRPr="00333380">
          <w:rPr>
            <w:i/>
            <w:sz w:val="21"/>
            <w:lang w:val="ru-RU"/>
            <w:rPrChange w:id="166" w:author="Admin" w:date="2019-02-28T10:09:00Z">
              <w:rPr>
                <w:i/>
                <w:sz w:val="21"/>
              </w:rPr>
            </w:rPrChange>
          </w:rPr>
          <w:t>є</w:t>
        </w:r>
        <w:r w:rsidRPr="00333380">
          <w:rPr>
            <w:i/>
            <w:spacing w:val="-6"/>
            <w:sz w:val="21"/>
            <w:lang w:val="ru-RU"/>
            <w:rPrChange w:id="167" w:author="Admin" w:date="2019-02-28T10:09:00Z">
              <w:rPr>
                <w:i/>
                <w:spacing w:val="-6"/>
                <w:sz w:val="21"/>
              </w:rPr>
            </w:rPrChange>
          </w:rPr>
          <w:t xml:space="preserve"> </w:t>
        </w:r>
        <w:r w:rsidRPr="00333380">
          <w:rPr>
            <w:i/>
            <w:sz w:val="21"/>
            <w:lang w:val="ru-RU"/>
            <w:rPrChange w:id="168" w:author="Admin" w:date="2019-02-28T10:09:00Z">
              <w:rPr>
                <w:i/>
                <w:sz w:val="21"/>
              </w:rPr>
            </w:rPrChange>
          </w:rPr>
          <w:t>найбільш</w:t>
        </w:r>
        <w:r w:rsidRPr="00333380">
          <w:rPr>
            <w:i/>
            <w:spacing w:val="-6"/>
            <w:sz w:val="21"/>
            <w:lang w:val="ru-RU"/>
            <w:rPrChange w:id="169" w:author="Admin" w:date="2019-02-28T10:09:00Z">
              <w:rPr>
                <w:i/>
                <w:spacing w:val="-6"/>
                <w:sz w:val="21"/>
              </w:rPr>
            </w:rPrChange>
          </w:rPr>
          <w:t xml:space="preserve"> </w:t>
        </w:r>
        <w:r w:rsidRPr="00333380">
          <w:rPr>
            <w:i/>
            <w:sz w:val="21"/>
            <w:lang w:val="ru-RU"/>
            <w:rPrChange w:id="170" w:author="Admin" w:date="2019-02-28T10:09:00Z">
              <w:rPr>
                <w:i/>
                <w:sz w:val="21"/>
              </w:rPr>
            </w:rPrChange>
          </w:rPr>
          <w:t>дієвими</w:t>
        </w:r>
        <w:r w:rsidRPr="00333380">
          <w:rPr>
            <w:i/>
            <w:spacing w:val="-5"/>
            <w:sz w:val="21"/>
            <w:lang w:val="ru-RU"/>
            <w:rPrChange w:id="171" w:author="Admin" w:date="2019-02-28T10:09:00Z">
              <w:rPr>
                <w:i/>
                <w:spacing w:val="-5"/>
                <w:sz w:val="21"/>
              </w:rPr>
            </w:rPrChange>
          </w:rPr>
          <w:t xml:space="preserve"> </w:t>
        </w:r>
        <w:r w:rsidRPr="00333380">
          <w:rPr>
            <w:i/>
            <w:sz w:val="21"/>
            <w:lang w:val="ru-RU"/>
            <w:rPrChange w:id="172" w:author="Admin" w:date="2019-02-28T10:09:00Z">
              <w:rPr>
                <w:i/>
                <w:sz w:val="21"/>
              </w:rPr>
            </w:rPrChange>
          </w:rPr>
          <w:t>і</w:t>
        </w:r>
        <w:r w:rsidRPr="00333380">
          <w:rPr>
            <w:i/>
            <w:spacing w:val="-6"/>
            <w:sz w:val="21"/>
            <w:lang w:val="ru-RU"/>
            <w:rPrChange w:id="173" w:author="Admin" w:date="2019-02-28T10:09:00Z">
              <w:rPr>
                <w:i/>
                <w:spacing w:val="-6"/>
                <w:sz w:val="21"/>
              </w:rPr>
            </w:rPrChange>
          </w:rPr>
          <w:t xml:space="preserve"> </w:t>
        </w:r>
        <w:r w:rsidRPr="00333380">
          <w:rPr>
            <w:i/>
            <w:sz w:val="21"/>
            <w:lang w:val="ru-RU"/>
            <w:rPrChange w:id="174" w:author="Admin" w:date="2019-02-28T10:09:00Z">
              <w:rPr>
                <w:i/>
                <w:sz w:val="21"/>
              </w:rPr>
            </w:rPrChange>
          </w:rPr>
          <w:t>не</w:t>
        </w:r>
        <w:r w:rsidRPr="00333380">
          <w:rPr>
            <w:i/>
            <w:spacing w:val="-6"/>
            <w:sz w:val="21"/>
            <w:lang w:val="ru-RU"/>
            <w:rPrChange w:id="175" w:author="Admin" w:date="2019-02-28T10:09:00Z">
              <w:rPr>
                <w:i/>
                <w:spacing w:val="-6"/>
                <w:sz w:val="21"/>
              </w:rPr>
            </w:rPrChange>
          </w:rPr>
          <w:t xml:space="preserve"> </w:t>
        </w:r>
        <w:r w:rsidRPr="00333380">
          <w:rPr>
            <w:i/>
            <w:sz w:val="21"/>
            <w:lang w:val="ru-RU"/>
            <w:rPrChange w:id="176" w:author="Admin" w:date="2019-02-28T10:09:00Z">
              <w:rPr>
                <w:i/>
                <w:sz w:val="21"/>
              </w:rPr>
            </w:rPrChange>
          </w:rPr>
          <w:t>вимагають</w:t>
        </w:r>
        <w:r w:rsidRPr="00333380">
          <w:rPr>
            <w:i/>
            <w:spacing w:val="-5"/>
            <w:sz w:val="21"/>
            <w:lang w:val="ru-RU"/>
            <w:rPrChange w:id="177" w:author="Admin" w:date="2019-02-28T10:09:00Z">
              <w:rPr>
                <w:i/>
                <w:spacing w:val="-5"/>
                <w:sz w:val="21"/>
              </w:rPr>
            </w:rPrChange>
          </w:rPr>
          <w:t xml:space="preserve"> </w:t>
        </w:r>
        <w:r w:rsidRPr="00333380">
          <w:rPr>
            <w:i/>
            <w:sz w:val="21"/>
            <w:lang w:val="ru-RU"/>
            <w:rPrChange w:id="178" w:author="Admin" w:date="2019-02-28T10:09:00Z">
              <w:rPr>
                <w:i/>
                <w:sz w:val="21"/>
              </w:rPr>
            </w:rPrChange>
          </w:rPr>
          <w:t>додаткових</w:t>
        </w:r>
        <w:r w:rsidRPr="00333380">
          <w:rPr>
            <w:i/>
            <w:spacing w:val="-6"/>
            <w:sz w:val="21"/>
            <w:lang w:val="ru-RU"/>
            <w:rPrChange w:id="179" w:author="Admin" w:date="2019-02-28T10:09:00Z">
              <w:rPr>
                <w:i/>
                <w:spacing w:val="-6"/>
                <w:sz w:val="21"/>
              </w:rPr>
            </w:rPrChange>
          </w:rPr>
          <w:t xml:space="preserve"> </w:t>
        </w:r>
        <w:r w:rsidRPr="00333380">
          <w:rPr>
            <w:i/>
            <w:sz w:val="21"/>
            <w:lang w:val="ru-RU"/>
            <w:rPrChange w:id="180" w:author="Admin" w:date="2019-02-28T10:09:00Z">
              <w:rPr>
                <w:i/>
                <w:sz w:val="21"/>
              </w:rPr>
            </w:rPrChange>
          </w:rPr>
          <w:t>витрат</w:t>
        </w:r>
        <w:r w:rsidRPr="00333380">
          <w:rPr>
            <w:i/>
            <w:spacing w:val="-6"/>
            <w:sz w:val="21"/>
            <w:lang w:val="ru-RU"/>
            <w:rPrChange w:id="181" w:author="Admin" w:date="2019-02-28T10:09:00Z">
              <w:rPr>
                <w:i/>
                <w:spacing w:val="-6"/>
                <w:sz w:val="21"/>
              </w:rPr>
            </w:rPrChange>
          </w:rPr>
          <w:t xml:space="preserve"> </w:t>
        </w:r>
        <w:r w:rsidRPr="00333380">
          <w:rPr>
            <w:i/>
            <w:sz w:val="21"/>
            <w:lang w:val="ru-RU"/>
            <w:rPrChange w:id="182" w:author="Admin" w:date="2019-02-28T10:09:00Z">
              <w:rPr>
                <w:i/>
                <w:sz w:val="21"/>
              </w:rPr>
            </w:rPrChange>
          </w:rPr>
          <w:t>з</w:t>
        </w:r>
        <w:r w:rsidRPr="00333380">
          <w:rPr>
            <w:i/>
            <w:spacing w:val="-5"/>
            <w:sz w:val="21"/>
            <w:lang w:val="ru-RU"/>
            <w:rPrChange w:id="183" w:author="Admin" w:date="2019-02-28T10:09:00Z">
              <w:rPr>
                <w:i/>
                <w:spacing w:val="-5"/>
                <w:sz w:val="21"/>
              </w:rPr>
            </w:rPrChange>
          </w:rPr>
          <w:t xml:space="preserve"> </w:t>
        </w:r>
        <w:r w:rsidRPr="00333380">
          <w:rPr>
            <w:i/>
            <w:spacing w:val="-3"/>
            <w:sz w:val="21"/>
            <w:lang w:val="ru-RU"/>
            <w:rPrChange w:id="184" w:author="Admin" w:date="2019-02-28T10:09:00Z">
              <w:rPr>
                <w:i/>
                <w:spacing w:val="-3"/>
                <w:sz w:val="21"/>
              </w:rPr>
            </w:rPrChange>
          </w:rPr>
          <w:t>бюджету,</w:t>
        </w:r>
        <w:r w:rsidRPr="00333380">
          <w:rPr>
            <w:i/>
            <w:spacing w:val="-6"/>
            <w:sz w:val="21"/>
            <w:lang w:val="ru-RU"/>
            <w:rPrChange w:id="185" w:author="Admin" w:date="2019-02-28T10:09:00Z">
              <w:rPr>
                <w:i/>
                <w:spacing w:val="-6"/>
                <w:sz w:val="21"/>
              </w:rPr>
            </w:rPrChange>
          </w:rPr>
          <w:t xml:space="preserve"> </w:t>
        </w:r>
        <w:r w:rsidRPr="00333380">
          <w:rPr>
            <w:i/>
            <w:sz w:val="21"/>
            <w:lang w:val="ru-RU"/>
            <w:rPrChange w:id="186" w:author="Admin" w:date="2019-02-28T10:09:00Z">
              <w:rPr>
                <w:i/>
                <w:sz w:val="21"/>
              </w:rPr>
            </w:rPrChange>
          </w:rPr>
          <w:t>з</w:t>
        </w:r>
        <w:r w:rsidRPr="00333380">
          <w:rPr>
            <w:i/>
            <w:spacing w:val="-6"/>
            <w:sz w:val="21"/>
            <w:lang w:val="ru-RU"/>
            <w:rPrChange w:id="187" w:author="Admin" w:date="2019-02-28T10:09:00Z">
              <w:rPr>
                <w:i/>
                <w:spacing w:val="-6"/>
                <w:sz w:val="21"/>
              </w:rPr>
            </w:rPrChange>
          </w:rPr>
          <w:t xml:space="preserve"> </w:t>
        </w:r>
        <w:r w:rsidRPr="00333380">
          <w:rPr>
            <w:i/>
            <w:sz w:val="21"/>
            <w:lang w:val="ru-RU"/>
            <w:rPrChange w:id="188" w:author="Admin" w:date="2019-02-28T10:09:00Z">
              <w:rPr>
                <w:i/>
                <w:sz w:val="21"/>
              </w:rPr>
            </w:rPrChange>
          </w:rPr>
          <w:t>одного</w:t>
        </w:r>
        <w:r w:rsidRPr="00333380">
          <w:rPr>
            <w:i/>
            <w:spacing w:val="-6"/>
            <w:sz w:val="21"/>
            <w:lang w:val="ru-RU"/>
            <w:rPrChange w:id="189" w:author="Admin" w:date="2019-02-28T10:09:00Z">
              <w:rPr>
                <w:i/>
                <w:spacing w:val="-6"/>
                <w:sz w:val="21"/>
              </w:rPr>
            </w:rPrChange>
          </w:rPr>
          <w:t xml:space="preserve"> </w:t>
        </w:r>
        <w:r w:rsidRPr="00333380">
          <w:rPr>
            <w:i/>
            <w:spacing w:val="-3"/>
            <w:sz w:val="21"/>
            <w:lang w:val="ru-RU"/>
            <w:rPrChange w:id="190" w:author="Admin" w:date="2019-02-28T10:09:00Z">
              <w:rPr>
                <w:i/>
                <w:spacing w:val="-3"/>
                <w:sz w:val="21"/>
              </w:rPr>
            </w:rPrChange>
          </w:rPr>
          <w:t>боку,</w:t>
        </w:r>
        <w:r w:rsidRPr="00333380">
          <w:rPr>
            <w:i/>
            <w:spacing w:val="-5"/>
            <w:sz w:val="21"/>
            <w:lang w:val="ru-RU"/>
            <w:rPrChange w:id="191" w:author="Admin" w:date="2019-02-28T10:09:00Z">
              <w:rPr>
                <w:i/>
                <w:spacing w:val="-5"/>
                <w:sz w:val="21"/>
              </w:rPr>
            </w:rPrChange>
          </w:rPr>
          <w:t xml:space="preserve"> </w:t>
        </w:r>
        <w:r w:rsidRPr="00333380">
          <w:rPr>
            <w:i/>
            <w:sz w:val="21"/>
            <w:lang w:val="ru-RU"/>
            <w:rPrChange w:id="192" w:author="Admin" w:date="2019-02-28T10:09:00Z">
              <w:rPr>
                <w:i/>
                <w:sz w:val="21"/>
              </w:rPr>
            </w:rPrChange>
          </w:rPr>
          <w:t>і</w:t>
        </w:r>
        <w:r w:rsidRPr="00333380">
          <w:rPr>
            <w:i/>
            <w:spacing w:val="-6"/>
            <w:sz w:val="21"/>
            <w:lang w:val="ru-RU"/>
            <w:rPrChange w:id="193" w:author="Admin" w:date="2019-02-28T10:09:00Z">
              <w:rPr>
                <w:i/>
                <w:spacing w:val="-6"/>
                <w:sz w:val="21"/>
              </w:rPr>
            </w:rPrChange>
          </w:rPr>
          <w:t xml:space="preserve"> </w:t>
        </w:r>
        <w:r w:rsidRPr="00333380">
          <w:rPr>
            <w:i/>
            <w:sz w:val="21"/>
            <w:lang w:val="ru-RU"/>
            <w:rPrChange w:id="194" w:author="Admin" w:date="2019-02-28T10:09:00Z">
              <w:rPr>
                <w:i/>
                <w:sz w:val="21"/>
              </w:rPr>
            </w:rPrChange>
          </w:rPr>
          <w:t xml:space="preserve">не знижують показників діяльності лісогосподарських підприємств </w:t>
        </w:r>
        <w:r w:rsidRPr="000B2CEB">
          <w:rPr>
            <w:i/>
            <w:sz w:val="21"/>
            <w:lang w:val="ru-RU"/>
            <w:rPrChange w:id="195" w:author="Admin" w:date="2019-02-28T10:09:00Z">
              <w:rPr>
                <w:i/>
                <w:sz w:val="21"/>
                <w:lang w:val="ru-RU"/>
              </w:rPr>
            </w:rPrChange>
          </w:rPr>
          <w:t>–</w:t>
        </w:r>
        <w:r w:rsidRPr="00333380">
          <w:rPr>
            <w:i/>
            <w:sz w:val="21"/>
            <w:lang w:val="ru-RU"/>
            <w:rPrChange w:id="196" w:author="Admin" w:date="2019-02-28T10:09:00Z">
              <w:rPr>
                <w:i/>
                <w:sz w:val="21"/>
              </w:rPr>
            </w:rPrChange>
          </w:rPr>
          <w:t xml:space="preserve"> з</w:t>
        </w:r>
        <w:r w:rsidRPr="00333380">
          <w:rPr>
            <w:i/>
            <w:spacing w:val="-5"/>
            <w:sz w:val="21"/>
            <w:lang w:val="ru-RU"/>
            <w:rPrChange w:id="197" w:author="Admin" w:date="2019-02-28T10:09:00Z">
              <w:rPr>
                <w:i/>
                <w:spacing w:val="-5"/>
                <w:sz w:val="21"/>
              </w:rPr>
            </w:rPrChange>
          </w:rPr>
          <w:t xml:space="preserve"> </w:t>
        </w:r>
        <w:r w:rsidRPr="00333380">
          <w:rPr>
            <w:i/>
            <w:sz w:val="21"/>
            <w:lang w:val="ru-RU"/>
            <w:rPrChange w:id="198" w:author="Admin" w:date="2019-02-28T10:09:00Z">
              <w:rPr>
                <w:i/>
                <w:sz w:val="21"/>
              </w:rPr>
            </w:rPrChange>
          </w:rPr>
          <w:t>іншого.</w:t>
        </w:r>
      </w:ins>
    </w:p>
    <w:p w:rsidR="00333380" w:rsidRPr="00333380" w:rsidRDefault="00333380" w:rsidP="000B2CEB">
      <w:pPr>
        <w:numPr>
          <w:ins w:id="199" w:author="Admin" w:date="2019-02-28T10:09:00Z"/>
        </w:numPr>
        <w:spacing w:line="237" w:lineRule="auto"/>
        <w:ind w:left="240" w:right="905" w:firstLine="283"/>
        <w:jc w:val="both"/>
        <w:rPr>
          <w:ins w:id="200" w:author="Admin" w:date="2019-02-28T10:09:00Z"/>
          <w:i/>
          <w:sz w:val="21"/>
          <w:lang w:val="ru-RU"/>
          <w:rPrChange w:id="201" w:author="Admin" w:date="2019-02-28T10:09:00Z">
            <w:rPr>
              <w:ins w:id="202" w:author="Admin" w:date="2019-02-28T10:09:00Z"/>
              <w:i/>
              <w:sz w:val="21"/>
            </w:rPr>
          </w:rPrChange>
        </w:rPr>
      </w:pPr>
      <w:ins w:id="203" w:author="Admin" w:date="2019-02-28T10:09:00Z">
        <w:r w:rsidRPr="00333380">
          <w:rPr>
            <w:i/>
            <w:sz w:val="21"/>
            <w:lang w:val="ru-RU"/>
            <w:rPrChange w:id="204" w:author="Admin" w:date="2019-02-28T10:09:00Z">
              <w:rPr>
                <w:i/>
                <w:sz w:val="21"/>
              </w:rPr>
            </w:rPrChange>
          </w:rPr>
          <w:t>Запропоновано</w:t>
        </w:r>
        <w:r w:rsidRPr="00333380">
          <w:rPr>
            <w:i/>
            <w:spacing w:val="-10"/>
            <w:sz w:val="21"/>
            <w:lang w:val="ru-RU"/>
            <w:rPrChange w:id="205" w:author="Admin" w:date="2019-02-28T10:09:00Z">
              <w:rPr>
                <w:i/>
                <w:spacing w:val="-10"/>
                <w:sz w:val="21"/>
              </w:rPr>
            </w:rPrChange>
          </w:rPr>
          <w:t xml:space="preserve"> </w:t>
        </w:r>
        <w:r w:rsidRPr="00333380">
          <w:rPr>
            <w:i/>
            <w:sz w:val="21"/>
            <w:lang w:val="ru-RU"/>
            <w:rPrChange w:id="206" w:author="Admin" w:date="2019-02-28T10:09:00Z">
              <w:rPr>
                <w:i/>
                <w:sz w:val="21"/>
              </w:rPr>
            </w:rPrChange>
          </w:rPr>
          <w:t>концептуальні</w:t>
        </w:r>
        <w:r w:rsidRPr="00333380">
          <w:rPr>
            <w:i/>
            <w:spacing w:val="-9"/>
            <w:sz w:val="21"/>
            <w:lang w:val="ru-RU"/>
            <w:rPrChange w:id="207" w:author="Admin" w:date="2019-02-28T10:09:00Z">
              <w:rPr>
                <w:i/>
                <w:spacing w:val="-9"/>
                <w:sz w:val="21"/>
              </w:rPr>
            </w:rPrChange>
          </w:rPr>
          <w:t xml:space="preserve"> </w:t>
        </w:r>
        <w:r w:rsidRPr="00333380">
          <w:rPr>
            <w:i/>
            <w:sz w:val="21"/>
            <w:lang w:val="ru-RU"/>
            <w:rPrChange w:id="208" w:author="Admin" w:date="2019-02-28T10:09:00Z">
              <w:rPr>
                <w:i/>
                <w:sz w:val="21"/>
              </w:rPr>
            </w:rPrChange>
          </w:rPr>
          <w:t>засади</w:t>
        </w:r>
        <w:r w:rsidRPr="00333380">
          <w:rPr>
            <w:i/>
            <w:spacing w:val="-9"/>
            <w:sz w:val="21"/>
            <w:lang w:val="ru-RU"/>
            <w:rPrChange w:id="209" w:author="Admin" w:date="2019-02-28T10:09:00Z">
              <w:rPr>
                <w:i/>
                <w:spacing w:val="-9"/>
                <w:sz w:val="21"/>
              </w:rPr>
            </w:rPrChange>
          </w:rPr>
          <w:t xml:space="preserve"> </w:t>
        </w:r>
        <w:r w:rsidRPr="00333380">
          <w:rPr>
            <w:i/>
            <w:sz w:val="21"/>
            <w:lang w:val="ru-RU"/>
            <w:rPrChange w:id="210" w:author="Admin" w:date="2019-02-28T10:09:00Z">
              <w:rPr>
                <w:i/>
                <w:sz w:val="21"/>
              </w:rPr>
            </w:rPrChange>
          </w:rPr>
          <w:t>функціонування</w:t>
        </w:r>
        <w:r w:rsidRPr="00333380">
          <w:rPr>
            <w:i/>
            <w:spacing w:val="-10"/>
            <w:sz w:val="21"/>
            <w:lang w:val="ru-RU"/>
            <w:rPrChange w:id="211" w:author="Admin" w:date="2019-02-28T10:09:00Z">
              <w:rPr>
                <w:i/>
                <w:spacing w:val="-10"/>
                <w:sz w:val="21"/>
              </w:rPr>
            </w:rPrChange>
          </w:rPr>
          <w:t xml:space="preserve"> </w:t>
        </w:r>
        <w:r w:rsidRPr="00333380">
          <w:rPr>
            <w:i/>
            <w:sz w:val="21"/>
            <w:lang w:val="ru-RU"/>
            <w:rPrChange w:id="212" w:author="Admin" w:date="2019-02-28T10:09:00Z">
              <w:rPr>
                <w:i/>
                <w:sz w:val="21"/>
              </w:rPr>
            </w:rPrChange>
          </w:rPr>
          <w:t>механізму</w:t>
        </w:r>
        <w:r w:rsidRPr="00333380">
          <w:rPr>
            <w:i/>
            <w:spacing w:val="-9"/>
            <w:sz w:val="21"/>
            <w:lang w:val="ru-RU"/>
            <w:rPrChange w:id="213" w:author="Admin" w:date="2019-02-28T10:09:00Z">
              <w:rPr>
                <w:i/>
                <w:spacing w:val="-9"/>
                <w:sz w:val="21"/>
              </w:rPr>
            </w:rPrChange>
          </w:rPr>
          <w:t xml:space="preserve"> </w:t>
        </w:r>
        <w:r w:rsidRPr="00333380">
          <w:rPr>
            <w:i/>
            <w:sz w:val="21"/>
            <w:lang w:val="ru-RU"/>
            <w:rPrChange w:id="214" w:author="Admin" w:date="2019-02-28T10:09:00Z">
              <w:rPr>
                <w:i/>
                <w:sz w:val="21"/>
              </w:rPr>
            </w:rPrChange>
          </w:rPr>
          <w:t>фіскального</w:t>
        </w:r>
        <w:r w:rsidRPr="00333380">
          <w:rPr>
            <w:i/>
            <w:spacing w:val="-9"/>
            <w:sz w:val="21"/>
            <w:lang w:val="ru-RU"/>
            <w:rPrChange w:id="215" w:author="Admin" w:date="2019-02-28T10:09:00Z">
              <w:rPr>
                <w:i/>
                <w:spacing w:val="-9"/>
                <w:sz w:val="21"/>
              </w:rPr>
            </w:rPrChange>
          </w:rPr>
          <w:t xml:space="preserve"> </w:t>
        </w:r>
        <w:r w:rsidRPr="00333380">
          <w:rPr>
            <w:i/>
            <w:sz w:val="21"/>
            <w:lang w:val="ru-RU"/>
            <w:rPrChange w:id="216" w:author="Admin" w:date="2019-02-28T10:09:00Z">
              <w:rPr>
                <w:i/>
                <w:sz w:val="21"/>
              </w:rPr>
            </w:rPrChange>
          </w:rPr>
          <w:t>регулювання</w:t>
        </w:r>
        <w:r w:rsidRPr="00333380">
          <w:rPr>
            <w:i/>
            <w:spacing w:val="-10"/>
            <w:sz w:val="21"/>
            <w:lang w:val="ru-RU"/>
            <w:rPrChange w:id="217" w:author="Admin" w:date="2019-02-28T10:09:00Z">
              <w:rPr>
                <w:i/>
                <w:spacing w:val="-10"/>
                <w:sz w:val="21"/>
              </w:rPr>
            </w:rPrChange>
          </w:rPr>
          <w:t xml:space="preserve"> </w:t>
        </w:r>
        <w:r w:rsidRPr="00333380">
          <w:rPr>
            <w:i/>
            <w:sz w:val="21"/>
            <w:lang w:val="ru-RU"/>
            <w:rPrChange w:id="218" w:author="Admin" w:date="2019-02-28T10:09:00Z">
              <w:rPr>
                <w:i/>
                <w:sz w:val="21"/>
              </w:rPr>
            </w:rPrChange>
          </w:rPr>
          <w:t>з</w:t>
        </w:r>
        <w:r w:rsidRPr="00333380">
          <w:rPr>
            <w:i/>
            <w:spacing w:val="-9"/>
            <w:sz w:val="21"/>
            <w:lang w:val="ru-RU"/>
            <w:rPrChange w:id="219" w:author="Admin" w:date="2019-02-28T10:09:00Z">
              <w:rPr>
                <w:i/>
                <w:spacing w:val="-9"/>
                <w:sz w:val="21"/>
              </w:rPr>
            </w:rPrChange>
          </w:rPr>
          <w:t xml:space="preserve"> </w:t>
        </w:r>
        <w:r w:rsidRPr="00333380">
          <w:rPr>
            <w:i/>
            <w:sz w:val="21"/>
            <w:lang w:val="ru-RU"/>
            <w:rPrChange w:id="220" w:author="Admin" w:date="2019-02-28T10:09:00Z">
              <w:rPr>
                <w:i/>
                <w:sz w:val="21"/>
              </w:rPr>
            </w:rPrChange>
          </w:rPr>
          <w:t>урахуванням</w:t>
        </w:r>
        <w:r w:rsidRPr="00333380">
          <w:rPr>
            <w:i/>
            <w:spacing w:val="-9"/>
            <w:sz w:val="21"/>
            <w:lang w:val="ru-RU"/>
            <w:rPrChange w:id="221" w:author="Admin" w:date="2019-02-28T10:09:00Z">
              <w:rPr>
                <w:i/>
                <w:spacing w:val="-9"/>
                <w:sz w:val="21"/>
              </w:rPr>
            </w:rPrChange>
          </w:rPr>
          <w:t xml:space="preserve"> </w:t>
        </w:r>
        <w:r w:rsidRPr="00333380">
          <w:rPr>
            <w:i/>
            <w:sz w:val="21"/>
            <w:lang w:val="ru-RU"/>
            <w:rPrChange w:id="222" w:author="Admin" w:date="2019-02-28T10:09:00Z">
              <w:rPr>
                <w:i/>
                <w:sz w:val="21"/>
              </w:rPr>
            </w:rPrChange>
          </w:rPr>
          <w:t xml:space="preserve">сві- тового </w:t>
        </w:r>
        <w:r w:rsidRPr="00333380">
          <w:rPr>
            <w:i/>
            <w:spacing w:val="-3"/>
            <w:sz w:val="21"/>
            <w:lang w:val="ru-RU"/>
            <w:rPrChange w:id="223" w:author="Admin" w:date="2019-02-28T10:09:00Z">
              <w:rPr>
                <w:i/>
                <w:spacing w:val="-3"/>
                <w:sz w:val="21"/>
              </w:rPr>
            </w:rPrChange>
          </w:rPr>
          <w:t>досвіду.</w:t>
        </w:r>
      </w:ins>
    </w:p>
    <w:p w:rsidR="00333380" w:rsidRPr="00333380" w:rsidRDefault="00333380" w:rsidP="000B2CEB">
      <w:pPr>
        <w:numPr>
          <w:ins w:id="224" w:author="Admin" w:date="2019-02-28T10:09:00Z"/>
        </w:numPr>
        <w:ind w:left="523"/>
        <w:jc w:val="both"/>
        <w:rPr>
          <w:ins w:id="225" w:author="Admin" w:date="2019-02-28T10:09:00Z"/>
          <w:i/>
          <w:sz w:val="21"/>
          <w:lang w:val="ru-RU"/>
          <w:rPrChange w:id="226" w:author="Admin" w:date="2019-02-28T10:09:00Z">
            <w:rPr>
              <w:ins w:id="227" w:author="Admin" w:date="2019-02-28T10:09:00Z"/>
              <w:i/>
              <w:sz w:val="21"/>
            </w:rPr>
          </w:rPrChange>
        </w:rPr>
      </w:pPr>
      <w:ins w:id="228" w:author="Admin" w:date="2019-02-28T10:09:00Z">
        <w:r w:rsidRPr="00333380">
          <w:rPr>
            <w:b/>
            <w:i/>
            <w:sz w:val="21"/>
            <w:lang w:val="ru-RU"/>
            <w:rPrChange w:id="229" w:author="Admin" w:date="2019-02-28T10:09:00Z">
              <w:rPr>
                <w:b/>
                <w:i/>
                <w:sz w:val="21"/>
              </w:rPr>
            </w:rPrChange>
          </w:rPr>
          <w:t xml:space="preserve">Ключові слова: </w:t>
        </w:r>
        <w:r w:rsidRPr="00333380">
          <w:rPr>
            <w:i/>
            <w:sz w:val="21"/>
            <w:lang w:val="ru-RU"/>
            <w:rPrChange w:id="230" w:author="Admin" w:date="2019-02-28T10:09:00Z">
              <w:rPr>
                <w:i/>
                <w:sz w:val="21"/>
              </w:rPr>
            </w:rPrChange>
          </w:rPr>
          <w:t>фіскальне регулювання; лісо господарювання; лісові ресурси; податкове навантаження.</w:t>
        </w:r>
      </w:ins>
    </w:p>
    <w:p w:rsidR="00333380" w:rsidRDefault="00333380" w:rsidP="000B2CEB">
      <w:pPr>
        <w:pStyle w:val="BodyText"/>
        <w:numPr>
          <w:ins w:id="231" w:author="Admin" w:date="2019-02-28T10:09:00Z"/>
        </w:numPr>
        <w:spacing w:before="9"/>
        <w:jc w:val="left"/>
        <w:rPr>
          <w:ins w:id="232" w:author="Admin" w:date="2019-02-28T10:09:00Z"/>
          <w:i/>
          <w:sz w:val="28"/>
        </w:rPr>
      </w:pPr>
    </w:p>
    <w:p w:rsidR="00333380" w:rsidRPr="000B2CEB" w:rsidRDefault="00333380" w:rsidP="000B2CEB">
      <w:pPr>
        <w:numPr>
          <w:ins w:id="233" w:author="Admin" w:date="2019-02-28T10:09:00Z"/>
        </w:numPr>
        <w:rPr>
          <w:ins w:id="234" w:author="Admin" w:date="2019-02-28T10:09:00Z"/>
          <w:sz w:val="28"/>
          <w:lang w:val="ru-RU"/>
          <w:rPrChange w:id="235" w:author="Admin" w:date="2019-02-28T10:09:00Z">
            <w:rPr>
              <w:ins w:id="236" w:author="Admin" w:date="2019-02-28T10:09:00Z"/>
              <w:sz w:val="28"/>
              <w:lang w:val="ru-RU"/>
            </w:rPr>
          </w:rPrChange>
        </w:rPr>
        <w:sectPr w:rsidR="00333380" w:rsidRPr="000B2CEB">
          <w:type w:val="continuous"/>
          <w:pgSz w:w="11910" w:h="16840"/>
          <w:pgMar w:top="1140" w:right="0" w:bottom="1760" w:left="780" w:header="720" w:footer="720" w:gutter="0"/>
          <w:cols w:space="720"/>
        </w:sectPr>
      </w:pPr>
    </w:p>
    <w:p w:rsidR="00333380" w:rsidRDefault="00333380" w:rsidP="000B2CEB">
      <w:pPr>
        <w:pStyle w:val="BodyText"/>
        <w:numPr>
          <w:ins w:id="237" w:author="Admin" w:date="2019-02-28T10:09:00Z"/>
        </w:numPr>
        <w:spacing w:before="107" w:line="220" w:lineRule="auto"/>
        <w:ind w:left="240" w:right="38" w:firstLine="283"/>
        <w:rPr>
          <w:ins w:id="238" w:author="Admin" w:date="2019-02-28T10:09:00Z"/>
        </w:rPr>
      </w:pPr>
      <w:ins w:id="239" w:author="Admin" w:date="2019-02-28T10:09:00Z">
        <w:r>
          <w:rPr>
            <w:b/>
          </w:rPr>
          <w:t xml:space="preserve">Вступ. </w:t>
        </w:r>
        <w:r>
          <w:t>Важливою складовою економічного ре- гулювання</w:t>
        </w:r>
        <w:r>
          <w:rPr>
            <w:spacing w:val="-18"/>
          </w:rPr>
          <w:t xml:space="preserve"> </w:t>
        </w:r>
        <w:r>
          <w:t>збалансованого</w:t>
        </w:r>
        <w:r>
          <w:rPr>
            <w:spacing w:val="-18"/>
          </w:rPr>
          <w:t xml:space="preserve"> </w:t>
        </w:r>
        <w:r>
          <w:t>та</w:t>
        </w:r>
        <w:r>
          <w:rPr>
            <w:spacing w:val="-17"/>
          </w:rPr>
          <w:t xml:space="preserve"> </w:t>
        </w:r>
        <w:r>
          <w:t>невиснажливого</w:t>
        </w:r>
        <w:r>
          <w:rPr>
            <w:spacing w:val="-18"/>
          </w:rPr>
          <w:t xml:space="preserve"> </w:t>
        </w:r>
        <w:r>
          <w:t>лісо- користування є механізм фіскального</w:t>
        </w:r>
        <w:r>
          <w:rPr>
            <w:spacing w:val="-26"/>
          </w:rPr>
          <w:t xml:space="preserve"> </w:t>
        </w:r>
        <w:r>
          <w:rPr>
            <w:spacing w:val="-3"/>
          </w:rPr>
          <w:t xml:space="preserve">регулювання. </w:t>
        </w:r>
        <w:r>
          <w:t>Основними</w:t>
        </w:r>
        <w:r>
          <w:rPr>
            <w:spacing w:val="-17"/>
          </w:rPr>
          <w:t xml:space="preserve"> </w:t>
        </w:r>
        <w:r>
          <w:t>інструментами</w:t>
        </w:r>
        <w:r>
          <w:rPr>
            <w:spacing w:val="-17"/>
          </w:rPr>
          <w:t xml:space="preserve"> </w:t>
        </w:r>
        <w:r>
          <w:t>фіскального</w:t>
        </w:r>
        <w:r>
          <w:rPr>
            <w:spacing w:val="-17"/>
          </w:rPr>
          <w:t xml:space="preserve"> </w:t>
        </w:r>
        <w:r>
          <w:t xml:space="preserve">регулюван- ня є </w:t>
        </w:r>
        <w:r>
          <w:rPr>
            <w:spacing w:val="-4"/>
          </w:rPr>
          <w:t xml:space="preserve">доходи </w:t>
        </w:r>
        <w:r>
          <w:t>та видатки, які є бюджетними та</w:t>
        </w:r>
        <w:r>
          <w:rPr>
            <w:spacing w:val="-17"/>
          </w:rPr>
          <w:t xml:space="preserve"> </w:t>
        </w:r>
        <w:r>
          <w:rPr>
            <w:spacing w:val="-3"/>
          </w:rPr>
          <w:t xml:space="preserve">подат- </w:t>
        </w:r>
        <w:r>
          <w:t xml:space="preserve">ковими складовими. Більшість розвинутих країн в системі </w:t>
        </w:r>
        <w:r>
          <w:rPr>
            <w:spacing w:val="-3"/>
          </w:rPr>
          <w:t xml:space="preserve">заходів </w:t>
        </w:r>
        <w:r>
          <w:t xml:space="preserve">антикризового регулювання </w:t>
        </w:r>
        <w:r>
          <w:rPr>
            <w:spacing w:val="-4"/>
          </w:rPr>
          <w:t xml:space="preserve">еконо- </w:t>
        </w:r>
        <w:r>
          <w:t>міки використовують інструменти фіскального</w:t>
        </w:r>
        <w:r>
          <w:rPr>
            <w:spacing w:val="37"/>
          </w:rPr>
          <w:t xml:space="preserve"> </w:t>
        </w:r>
        <w:r>
          <w:t>ре-</w:t>
        </w:r>
      </w:ins>
    </w:p>
    <w:p w:rsidR="00333380" w:rsidRDefault="00333380" w:rsidP="000B2CEB">
      <w:pPr>
        <w:pStyle w:val="BodyText"/>
        <w:numPr>
          <w:ins w:id="240" w:author="Admin" w:date="2019-02-28T10:09:00Z"/>
        </w:numPr>
        <w:spacing w:before="108" w:line="220" w:lineRule="auto"/>
        <w:ind w:left="240" w:right="903"/>
        <w:rPr>
          <w:ins w:id="241" w:author="Admin" w:date="2019-02-28T10:09:00Z"/>
        </w:rPr>
      </w:pPr>
      <w:ins w:id="242" w:author="Admin" w:date="2019-02-28T10:09:00Z">
        <w:r>
          <w:br w:type="column"/>
          <w:t>гулювання не лише для вирішення фіскальних ці- лей,</w:t>
        </w:r>
        <w:r>
          <w:rPr>
            <w:spacing w:val="-9"/>
          </w:rPr>
          <w:t xml:space="preserve"> </w:t>
        </w:r>
        <w:r>
          <w:t>але</w:t>
        </w:r>
        <w:r>
          <w:rPr>
            <w:spacing w:val="-9"/>
          </w:rPr>
          <w:t xml:space="preserve"> </w:t>
        </w:r>
        <w:r>
          <w:t>й</w:t>
        </w:r>
        <w:r>
          <w:rPr>
            <w:spacing w:val="-8"/>
          </w:rPr>
          <w:t xml:space="preserve"> </w:t>
        </w:r>
        <w:r>
          <w:t>для</w:t>
        </w:r>
        <w:r>
          <w:rPr>
            <w:spacing w:val="-8"/>
          </w:rPr>
          <w:t xml:space="preserve"> </w:t>
        </w:r>
        <w:r>
          <w:t>виконання</w:t>
        </w:r>
        <w:r>
          <w:rPr>
            <w:spacing w:val="-9"/>
          </w:rPr>
          <w:t xml:space="preserve"> </w:t>
        </w:r>
        <w:r>
          <w:t>невідкладних</w:t>
        </w:r>
        <w:r>
          <w:rPr>
            <w:spacing w:val="-8"/>
          </w:rPr>
          <w:t xml:space="preserve"> </w:t>
        </w:r>
        <w:r>
          <w:t>завдань</w:t>
        </w:r>
        <w:r>
          <w:rPr>
            <w:spacing w:val="-8"/>
          </w:rPr>
          <w:t xml:space="preserve"> </w:t>
        </w:r>
        <w:r>
          <w:t xml:space="preserve">сус- пільного </w:t>
        </w:r>
        <w:r>
          <w:rPr>
            <w:spacing w:val="-3"/>
          </w:rPr>
          <w:t xml:space="preserve">розвитку, </w:t>
        </w:r>
        <w:r>
          <w:t xml:space="preserve">перерозподілу </w:t>
        </w:r>
        <w:r>
          <w:rPr>
            <w:spacing w:val="-4"/>
          </w:rPr>
          <w:t>доходів</w:t>
        </w:r>
        <w:r>
          <w:rPr>
            <w:spacing w:val="-38"/>
          </w:rPr>
          <w:t xml:space="preserve"> </w:t>
        </w:r>
        <w:r>
          <w:t>бюджетів між державою, економічними суб’єктами та насе- ленням,</w:t>
        </w:r>
        <w:r>
          <w:rPr>
            <w:spacing w:val="-20"/>
          </w:rPr>
          <w:t xml:space="preserve"> </w:t>
        </w:r>
        <w:r>
          <w:t>а</w:t>
        </w:r>
        <w:r>
          <w:rPr>
            <w:spacing w:val="-19"/>
          </w:rPr>
          <w:t xml:space="preserve"> </w:t>
        </w:r>
        <w:r>
          <w:rPr>
            <w:spacing w:val="-4"/>
          </w:rPr>
          <w:t>також</w:t>
        </w:r>
        <w:r>
          <w:rPr>
            <w:spacing w:val="-20"/>
          </w:rPr>
          <w:t xml:space="preserve"> </w:t>
        </w:r>
        <w:r>
          <w:t>для</w:t>
        </w:r>
        <w:r>
          <w:rPr>
            <w:spacing w:val="-19"/>
          </w:rPr>
          <w:t xml:space="preserve"> </w:t>
        </w:r>
        <w:r>
          <w:t>забезпечення</w:t>
        </w:r>
        <w:r>
          <w:rPr>
            <w:spacing w:val="-20"/>
          </w:rPr>
          <w:t xml:space="preserve"> </w:t>
        </w:r>
        <w:r>
          <w:t>стимулювання</w:t>
        </w:r>
        <w:r>
          <w:rPr>
            <w:spacing w:val="-19"/>
          </w:rPr>
          <w:t xml:space="preserve"> </w:t>
        </w:r>
        <w:r>
          <w:t>ра- ціонального використання природних</w:t>
        </w:r>
        <w:r>
          <w:rPr>
            <w:spacing w:val="-23"/>
          </w:rPr>
          <w:t xml:space="preserve"> </w:t>
        </w:r>
        <w:r>
          <w:t>ресурсів.</w:t>
        </w:r>
      </w:ins>
    </w:p>
    <w:p w:rsidR="00333380" w:rsidRDefault="00333380" w:rsidP="000B2CEB">
      <w:pPr>
        <w:pStyle w:val="BodyText"/>
        <w:numPr>
          <w:ins w:id="243" w:author="Admin" w:date="2019-02-28T10:10:00Z"/>
        </w:numPr>
        <w:spacing w:before="199" w:line="220" w:lineRule="auto"/>
        <w:ind w:left="127" w:right="38"/>
        <w:rPr>
          <w:ins w:id="244" w:author="Admin" w:date="2019-02-28T10:10:00Z"/>
        </w:rPr>
      </w:pPr>
      <w:ins w:id="245" w:author="Admin" w:date="2019-02-28T10:09:00Z">
        <w:r>
          <w:t xml:space="preserve">Зниження фінансової стабільності </w:t>
        </w:r>
        <w:r>
          <w:rPr>
            <w:spacing w:val="-3"/>
          </w:rPr>
          <w:t xml:space="preserve">лісогоспо- </w:t>
        </w:r>
        <w:r>
          <w:t>дарських підприємств призводить не лише до</w:t>
        </w:r>
        <w:r>
          <w:rPr>
            <w:spacing w:val="-35"/>
          </w:rPr>
          <w:t xml:space="preserve"> </w:t>
        </w:r>
        <w:r>
          <w:t>нег</w:t>
        </w:r>
      </w:ins>
      <w:ins w:id="246" w:author="Admin" w:date="2019-02-28T10:10:00Z">
        <w:r w:rsidRPr="000B2CEB">
          <w:t xml:space="preserve"> </w:t>
        </w:r>
        <w:r>
          <w:t>тивних фінансово-економічних наслідків, але й со- ціальних</w:t>
        </w:r>
        <w:r>
          <w:rPr>
            <w:spacing w:val="-12"/>
          </w:rPr>
          <w:t xml:space="preserve"> </w:t>
        </w:r>
        <w:r>
          <w:t>та</w:t>
        </w:r>
        <w:r>
          <w:rPr>
            <w:spacing w:val="-11"/>
          </w:rPr>
          <w:t xml:space="preserve"> </w:t>
        </w:r>
        <w:r>
          <w:t>екологічних,</w:t>
        </w:r>
        <w:r>
          <w:rPr>
            <w:spacing w:val="-12"/>
          </w:rPr>
          <w:t xml:space="preserve"> </w:t>
        </w:r>
        <w:r>
          <w:t>негативно</w:t>
        </w:r>
        <w:r>
          <w:rPr>
            <w:spacing w:val="-11"/>
          </w:rPr>
          <w:t xml:space="preserve"> </w:t>
        </w:r>
        <w:r>
          <w:t xml:space="preserve">відображається на продуктивності лісових екосистем, зниженні рівня біорізноманіття, погіршенні сортиментної структури деревини, втраті конкурентоспромож- ності її на </w:t>
        </w:r>
        <w:r>
          <w:rPr>
            <w:spacing w:val="-5"/>
          </w:rPr>
          <w:t xml:space="preserve">ринку. </w:t>
        </w:r>
        <w:r>
          <w:t>Основними причинами нестачі коштів</w:t>
        </w:r>
        <w:r>
          <w:rPr>
            <w:spacing w:val="-14"/>
          </w:rPr>
          <w:t xml:space="preserve"> </w:t>
        </w:r>
        <w:r>
          <w:t>бюджетів</w:t>
        </w:r>
        <w:r>
          <w:rPr>
            <w:spacing w:val="-13"/>
          </w:rPr>
          <w:t xml:space="preserve"> </w:t>
        </w:r>
        <w:r>
          <w:t>різних</w:t>
        </w:r>
        <w:r>
          <w:rPr>
            <w:spacing w:val="-14"/>
          </w:rPr>
          <w:t xml:space="preserve"> </w:t>
        </w:r>
        <w:r>
          <w:t>рівнів</w:t>
        </w:r>
        <w:r>
          <w:rPr>
            <w:spacing w:val="-14"/>
          </w:rPr>
          <w:t xml:space="preserve"> </w:t>
        </w:r>
        <w:r>
          <w:t>є</w:t>
        </w:r>
        <w:r>
          <w:rPr>
            <w:spacing w:val="-14"/>
          </w:rPr>
          <w:t xml:space="preserve"> </w:t>
        </w:r>
        <w:r>
          <w:t>низька</w:t>
        </w:r>
        <w:r>
          <w:rPr>
            <w:spacing w:val="-13"/>
          </w:rPr>
          <w:t xml:space="preserve"> </w:t>
        </w:r>
        <w:r>
          <w:t>частка</w:t>
        </w:r>
        <w:r>
          <w:rPr>
            <w:spacing w:val="-13"/>
          </w:rPr>
          <w:t xml:space="preserve"> </w:t>
        </w:r>
        <w:r>
          <w:t xml:space="preserve">влас- них дохідних коштів, залежність від державного фінансування, відсутність стимулів у </w:t>
        </w:r>
        <w:r>
          <w:rPr>
            <w:spacing w:val="-3"/>
          </w:rPr>
          <w:t xml:space="preserve">додатковому </w:t>
        </w:r>
        <w:r>
          <w:t xml:space="preserve">одержанні </w:t>
        </w:r>
        <w:r>
          <w:rPr>
            <w:spacing w:val="-4"/>
          </w:rPr>
          <w:t xml:space="preserve">доходів </w:t>
        </w:r>
        <w:r>
          <w:t xml:space="preserve">та нецільове витрачання бю- джетних коштів. Такий стан ведення лісового гос- подарства не повністю задовольняє основним ви- могам чинного природоохоронного законодавства щодо збереження, </w:t>
        </w:r>
        <w:r>
          <w:rPr>
            <w:spacing w:val="-3"/>
          </w:rPr>
          <w:t xml:space="preserve">комплексного </w:t>
        </w:r>
        <w:r>
          <w:t>та ефективного використання і примноження лісових</w:t>
        </w:r>
        <w:r>
          <w:rPr>
            <w:spacing w:val="-12"/>
          </w:rPr>
          <w:t xml:space="preserve"> </w:t>
        </w:r>
        <w:r>
          <w:t>ресурсів.</w:t>
        </w:r>
      </w:ins>
    </w:p>
    <w:p w:rsidR="00333380" w:rsidRDefault="00333380" w:rsidP="000B2CEB">
      <w:pPr>
        <w:pStyle w:val="BodyText"/>
        <w:numPr>
          <w:ins w:id="247" w:author="Admin" w:date="2019-02-28T10:10:00Z"/>
        </w:numPr>
        <w:spacing w:line="220" w:lineRule="auto"/>
        <w:ind w:left="127" w:right="38" w:firstLine="283"/>
        <w:rPr>
          <w:ins w:id="248" w:author="Admin" w:date="2019-02-28T10:10:00Z"/>
        </w:rPr>
      </w:pPr>
      <w:ins w:id="249" w:author="Admin" w:date="2019-02-28T10:10:00Z">
        <w:r>
          <w:t>Теоретико-методологічні засади фіскального регулювання спеціального використання природ- них ресурсів, актуальні питання рентного регу- лювання розглянуто в численних наукових працях (Turkevich, 1977, Antonenko, 2001, Savushchyk, Poliakova, &amp; Popov, 2001, Shvydenko, 2004, Dubas, 2011, Tunytsia, 2011, Khvesik, Shubaliy, &amp; Vasilik, 2011, Shershun, 2012, Furdichko &amp; Bobko, 2013, Bobko, 2014). Поряд з цим, недостатньо уваги при- ділено питанням теоретичного обґрунтування ме- ханізму фіскального регулювання у лісовому гос- подарстві та його складових.</w:t>
        </w:r>
      </w:ins>
    </w:p>
    <w:p w:rsidR="00333380" w:rsidRPr="000B2CEB" w:rsidRDefault="00333380" w:rsidP="000B2CEB">
      <w:pPr>
        <w:numPr>
          <w:ins w:id="250" w:author="Admin" w:date="2019-02-28T10:10:00Z"/>
        </w:numPr>
        <w:spacing w:line="220" w:lineRule="auto"/>
        <w:ind w:left="126" w:right="38" w:firstLine="283"/>
        <w:jc w:val="both"/>
        <w:rPr>
          <w:ins w:id="251" w:author="Admin" w:date="2019-02-28T10:10:00Z"/>
          <w:lang w:val="ru-RU"/>
        </w:rPr>
      </w:pPr>
      <w:ins w:id="252" w:author="Admin" w:date="2019-02-28T10:10:00Z">
        <w:r w:rsidRPr="000B2CEB">
          <w:rPr>
            <w:b/>
            <w:lang w:val="ru-RU"/>
          </w:rPr>
          <w:t xml:space="preserve">Об’єкт та методика досліджень. </w:t>
        </w:r>
        <w:r w:rsidRPr="000B2CEB">
          <w:rPr>
            <w:i/>
            <w:lang w:val="ru-RU"/>
          </w:rPr>
          <w:t xml:space="preserve">Об’єкт дослі- дження </w:t>
        </w:r>
        <w:r w:rsidRPr="000B2CEB">
          <w:rPr>
            <w:lang w:val="ru-RU"/>
          </w:rPr>
          <w:t xml:space="preserve">– процес фіскального регулювання в лісо- вому господарстві. </w:t>
        </w:r>
        <w:r w:rsidRPr="000B2CEB">
          <w:rPr>
            <w:i/>
            <w:lang w:val="ru-RU"/>
          </w:rPr>
          <w:t xml:space="preserve">Предмет дослідження </w:t>
        </w:r>
        <w:r w:rsidRPr="000B2CEB">
          <w:rPr>
            <w:lang w:val="ru-RU"/>
          </w:rPr>
          <w:t>– сукуп- ність</w:t>
        </w:r>
        <w:r w:rsidRPr="000B2CEB">
          <w:rPr>
            <w:spacing w:val="-15"/>
            <w:lang w:val="ru-RU"/>
          </w:rPr>
          <w:t xml:space="preserve"> </w:t>
        </w:r>
        <w:r w:rsidRPr="000B2CEB">
          <w:rPr>
            <w:lang w:val="ru-RU"/>
          </w:rPr>
          <w:t>теоретико-методологічних</w:t>
        </w:r>
        <w:r w:rsidRPr="000B2CEB">
          <w:rPr>
            <w:spacing w:val="-13"/>
            <w:lang w:val="ru-RU"/>
          </w:rPr>
          <w:t xml:space="preserve"> </w:t>
        </w:r>
        <w:r w:rsidRPr="000B2CEB">
          <w:rPr>
            <w:spacing w:val="-3"/>
            <w:lang w:val="ru-RU"/>
          </w:rPr>
          <w:t>підходів</w:t>
        </w:r>
        <w:r w:rsidRPr="000B2CEB">
          <w:rPr>
            <w:spacing w:val="-13"/>
            <w:lang w:val="ru-RU"/>
          </w:rPr>
          <w:t xml:space="preserve"> </w:t>
        </w:r>
        <w:r w:rsidRPr="000B2CEB">
          <w:rPr>
            <w:lang w:val="ru-RU"/>
          </w:rPr>
          <w:t>і</w:t>
        </w:r>
        <w:r w:rsidRPr="000B2CEB">
          <w:rPr>
            <w:spacing w:val="-14"/>
            <w:lang w:val="ru-RU"/>
          </w:rPr>
          <w:t xml:space="preserve"> </w:t>
        </w:r>
        <w:r w:rsidRPr="000B2CEB">
          <w:rPr>
            <w:lang w:val="ru-RU"/>
          </w:rPr>
          <w:t>практич- них рекомендацій, спрямованих на вдосконалення механізму фіскального регулювання у лісовому господарстві.</w:t>
        </w:r>
      </w:ins>
    </w:p>
    <w:p w:rsidR="00333380" w:rsidRDefault="00333380" w:rsidP="000B2CEB">
      <w:pPr>
        <w:pStyle w:val="BodyText"/>
        <w:numPr>
          <w:ins w:id="253" w:author="Admin" w:date="2019-02-28T10:10:00Z"/>
        </w:numPr>
        <w:spacing w:line="220" w:lineRule="auto"/>
        <w:ind w:left="126" w:right="38" w:firstLine="283"/>
        <w:rPr>
          <w:ins w:id="254" w:author="Admin" w:date="2019-02-28T10:10:00Z"/>
        </w:rPr>
      </w:pPr>
      <w:ins w:id="255" w:author="Admin" w:date="2019-02-28T10:10:00Z">
        <w:r>
          <w:rPr>
            <w:i/>
          </w:rPr>
          <w:t xml:space="preserve">Мета досліджень </w:t>
        </w:r>
        <w:r>
          <w:t>– поглиблення теоретичних і розробка методологічних підходів до формування механізму фіскального регулювання у лісогоспо- дарській сфері.</w:t>
        </w:r>
      </w:ins>
    </w:p>
    <w:p w:rsidR="00333380" w:rsidRDefault="00333380" w:rsidP="000B2CEB">
      <w:pPr>
        <w:pStyle w:val="BodyText"/>
        <w:numPr>
          <w:ins w:id="256" w:author="Admin" w:date="2019-02-28T10:11:00Z"/>
        </w:numPr>
        <w:spacing w:before="205" w:line="220" w:lineRule="auto"/>
        <w:ind w:left="126" w:right="1018"/>
        <w:rPr>
          <w:ins w:id="257" w:author="Admin" w:date="2019-02-28T10:11:00Z"/>
        </w:rPr>
      </w:pPr>
      <w:ins w:id="258" w:author="Admin" w:date="2019-02-28T10:10:00Z">
        <w:r>
          <w:t>Теоретичну</w:t>
        </w:r>
        <w:r>
          <w:rPr>
            <w:spacing w:val="-15"/>
          </w:rPr>
          <w:t xml:space="preserve"> </w:t>
        </w:r>
        <w:r>
          <w:t>та</w:t>
        </w:r>
        <w:r>
          <w:rPr>
            <w:spacing w:val="-15"/>
          </w:rPr>
          <w:t xml:space="preserve"> </w:t>
        </w:r>
        <w:r>
          <w:t>методологічну</w:t>
        </w:r>
        <w:r>
          <w:rPr>
            <w:spacing w:val="-14"/>
          </w:rPr>
          <w:t xml:space="preserve"> </w:t>
        </w:r>
        <w:r>
          <w:t>основу</w:t>
        </w:r>
        <w:r>
          <w:rPr>
            <w:spacing w:val="-15"/>
          </w:rPr>
          <w:t xml:space="preserve"> </w:t>
        </w:r>
        <w:r>
          <w:t xml:space="preserve">досліджен- ня становлять фундаментальні положення еконо- мічної теорії, економіки природокористування та </w:t>
        </w:r>
        <w:r>
          <w:rPr>
            <w:spacing w:val="-3"/>
          </w:rPr>
          <w:t xml:space="preserve">охорони </w:t>
        </w:r>
        <w:r>
          <w:t xml:space="preserve">навколишнього природного середовища, праці провідних вітчизняних і зарубіжних учених  з проблем формування механізму фіскального ре- гулювання у лісовому господарстві. Виконання окреслених у роботі завдань здійснювалось з ви- користанням сучасних методів дослідження, зок- рема </w:t>
        </w:r>
        <w:r>
          <w:rPr>
            <w:i/>
          </w:rPr>
          <w:t xml:space="preserve">абстрактно-логічного – </w:t>
        </w:r>
        <w:r>
          <w:t xml:space="preserve">для з’ясування сут- ності фіскального механізму регулювання лісово- </w:t>
        </w:r>
        <w:r>
          <w:rPr>
            <w:spacing w:val="-3"/>
          </w:rPr>
          <w:t xml:space="preserve">го </w:t>
        </w:r>
        <w:r>
          <w:t xml:space="preserve">господарства; </w:t>
        </w:r>
        <w:r>
          <w:rPr>
            <w:i/>
          </w:rPr>
          <w:t xml:space="preserve">економіко-статистичного </w:t>
        </w:r>
        <w:r>
          <w:t xml:space="preserve">– для аналізу сучасного стану фінансування видатків підприємств Держлісагенства з державного бю- джету </w:t>
        </w:r>
        <w:r>
          <w:rPr>
            <w:spacing w:val="-3"/>
          </w:rPr>
          <w:t xml:space="preserve">України; </w:t>
        </w:r>
        <w:r>
          <w:rPr>
            <w:i/>
          </w:rPr>
          <w:t xml:space="preserve">системно-структурного </w:t>
        </w:r>
        <w:r>
          <w:t xml:space="preserve">та </w:t>
        </w:r>
        <w:r>
          <w:rPr>
            <w:i/>
          </w:rPr>
          <w:t xml:space="preserve">порів- няльного аналізу </w:t>
        </w:r>
        <w:r>
          <w:t xml:space="preserve">– для теоретичного узагальнення сучасних </w:t>
        </w:r>
        <w:r>
          <w:rPr>
            <w:spacing w:val="-4"/>
          </w:rPr>
          <w:t xml:space="preserve">наукових </w:t>
        </w:r>
        <w:r>
          <w:t xml:space="preserve">досліджень у галузі соціально- економічних відносин, що виникають у </w:t>
        </w:r>
        <w:r>
          <w:rPr>
            <w:spacing w:val="-3"/>
          </w:rPr>
          <w:t xml:space="preserve">результаті </w:t>
        </w:r>
        <w:r>
          <w:rPr>
            <w:spacing w:val="-4"/>
          </w:rPr>
          <w:t xml:space="preserve">податкового </w:t>
        </w:r>
        <w:r>
          <w:t xml:space="preserve">навантаження на економічну діяль- ність лісогосподарських підприємств; </w:t>
        </w:r>
        <w:r>
          <w:rPr>
            <w:i/>
          </w:rPr>
          <w:t xml:space="preserve">кореляційно- регресійного аналізу </w:t>
        </w:r>
        <w:r>
          <w:t xml:space="preserve">– для оцінки структури і ди- наміки </w:t>
        </w:r>
        <w:r>
          <w:rPr>
            <w:spacing w:val="-4"/>
          </w:rPr>
          <w:t xml:space="preserve">доходів </w:t>
        </w:r>
        <w:r>
          <w:t xml:space="preserve">галузі у складі </w:t>
        </w:r>
        <w:r>
          <w:rPr>
            <w:spacing w:val="-3"/>
          </w:rPr>
          <w:t xml:space="preserve">бюджету України; </w:t>
        </w:r>
        <w:r>
          <w:rPr>
            <w:i/>
          </w:rPr>
          <w:t>розрахункового</w:t>
        </w:r>
        <w:r>
          <w:rPr>
            <w:i/>
            <w:spacing w:val="32"/>
          </w:rPr>
          <w:t xml:space="preserve"> </w:t>
        </w:r>
        <w:r>
          <w:rPr>
            <w:i/>
          </w:rPr>
          <w:t>і</w:t>
        </w:r>
        <w:r>
          <w:rPr>
            <w:i/>
            <w:spacing w:val="33"/>
          </w:rPr>
          <w:t xml:space="preserve"> </w:t>
        </w:r>
        <w:r>
          <w:rPr>
            <w:i/>
          </w:rPr>
          <w:t>графічного</w:t>
        </w:r>
        <w:r>
          <w:rPr>
            <w:i/>
            <w:spacing w:val="33"/>
          </w:rPr>
          <w:t xml:space="preserve"> </w:t>
        </w:r>
        <w:r>
          <w:t>–</w:t>
        </w:r>
        <w:r>
          <w:rPr>
            <w:spacing w:val="33"/>
          </w:rPr>
          <w:t xml:space="preserve"> </w:t>
        </w:r>
        <w:r>
          <w:t>для</w:t>
        </w:r>
        <w:r>
          <w:rPr>
            <w:spacing w:val="32"/>
          </w:rPr>
          <w:t xml:space="preserve"> </w:t>
        </w:r>
        <w:r>
          <w:t>обґрунтування</w:t>
        </w:r>
      </w:ins>
      <w:ins w:id="259" w:author="Admin" w:date="2019-02-28T10:11:00Z">
        <w:r>
          <w:t xml:space="preserve"> ефективності функціонування механізму фіскаль- ного регулювання у забезпеченні збалансованого розвитку лісового господарства.</w:t>
        </w:r>
      </w:ins>
    </w:p>
    <w:p w:rsidR="00333380" w:rsidRDefault="00333380" w:rsidP="000B2CEB">
      <w:pPr>
        <w:pStyle w:val="BodyText"/>
        <w:numPr>
          <w:ins w:id="260" w:author="Admin" w:date="2019-02-28T10:11:00Z"/>
        </w:numPr>
        <w:spacing w:line="220" w:lineRule="auto"/>
        <w:ind w:left="126" w:right="1017" w:firstLine="283"/>
        <w:rPr>
          <w:ins w:id="261" w:author="Admin" w:date="2019-02-28T10:11:00Z"/>
        </w:rPr>
      </w:pPr>
      <w:ins w:id="262" w:author="Admin" w:date="2019-02-28T10:11:00Z">
        <w:r>
          <w:rPr>
            <w:b/>
            <w:spacing w:val="-3"/>
          </w:rPr>
          <w:t xml:space="preserve">Результати </w:t>
        </w:r>
        <w:r>
          <w:rPr>
            <w:b/>
          </w:rPr>
          <w:t xml:space="preserve">та обговорення. </w:t>
        </w:r>
        <w:r>
          <w:t>Основними</w:t>
        </w:r>
        <w:r>
          <w:rPr>
            <w:spacing w:val="-32"/>
          </w:rPr>
          <w:t xml:space="preserve"> </w:t>
        </w:r>
        <w:r>
          <w:t>джере- лами фінансування розвитку лісового</w:t>
        </w:r>
        <w:r>
          <w:rPr>
            <w:spacing w:val="-26"/>
          </w:rPr>
          <w:t xml:space="preserve"> </w:t>
        </w:r>
        <w:r>
          <w:t xml:space="preserve">господарства є </w:t>
        </w:r>
        <w:r>
          <w:rPr>
            <w:spacing w:val="-3"/>
          </w:rPr>
          <w:t xml:space="preserve">кошти </w:t>
        </w:r>
        <w:r>
          <w:t>державного та місцевих бюджетів лісоко- ристувачів,</w:t>
        </w:r>
        <w:r>
          <w:rPr>
            <w:spacing w:val="-20"/>
          </w:rPr>
          <w:t xml:space="preserve"> </w:t>
        </w:r>
        <w:r>
          <w:t>а</w:t>
        </w:r>
        <w:r>
          <w:rPr>
            <w:spacing w:val="-20"/>
          </w:rPr>
          <w:t xml:space="preserve"> </w:t>
        </w:r>
        <w:r>
          <w:rPr>
            <w:spacing w:val="-4"/>
          </w:rPr>
          <w:t>також</w:t>
        </w:r>
        <w:r>
          <w:rPr>
            <w:spacing w:val="-19"/>
          </w:rPr>
          <w:t xml:space="preserve"> </w:t>
        </w:r>
        <w:r>
          <w:t>інших</w:t>
        </w:r>
        <w:r>
          <w:rPr>
            <w:spacing w:val="-20"/>
          </w:rPr>
          <w:t xml:space="preserve"> </w:t>
        </w:r>
        <w:r>
          <w:t>джерел,</w:t>
        </w:r>
        <w:r>
          <w:rPr>
            <w:spacing w:val="-19"/>
          </w:rPr>
          <w:t xml:space="preserve"> </w:t>
        </w:r>
        <w:r>
          <w:t>у</w:t>
        </w:r>
        <w:r>
          <w:rPr>
            <w:spacing w:val="-20"/>
          </w:rPr>
          <w:t xml:space="preserve"> </w:t>
        </w:r>
        <w:r>
          <w:rPr>
            <w:spacing w:val="-9"/>
          </w:rPr>
          <w:t>т.</w:t>
        </w:r>
        <w:r>
          <w:rPr>
            <w:spacing w:val="-19"/>
          </w:rPr>
          <w:t xml:space="preserve"> </w:t>
        </w:r>
        <w:r>
          <w:t>ч.</w:t>
        </w:r>
        <w:r>
          <w:rPr>
            <w:spacing w:val="-20"/>
          </w:rPr>
          <w:t xml:space="preserve"> </w:t>
        </w:r>
        <w:r>
          <w:t>коштів</w:t>
        </w:r>
        <w:r>
          <w:rPr>
            <w:spacing w:val="-19"/>
          </w:rPr>
          <w:t xml:space="preserve"> </w:t>
        </w:r>
        <w:r>
          <w:t>між- народних організацій та іноземних інвесторів. Ви- датки на підвищення продуктивності, поліпшення якісного</w:t>
        </w:r>
        <w:r>
          <w:rPr>
            <w:spacing w:val="-7"/>
          </w:rPr>
          <w:t xml:space="preserve"> </w:t>
        </w:r>
        <w:r>
          <w:t>складу</w:t>
        </w:r>
        <w:r>
          <w:rPr>
            <w:spacing w:val="-7"/>
          </w:rPr>
          <w:t xml:space="preserve"> </w:t>
        </w:r>
        <w:r>
          <w:t>лісів,</w:t>
        </w:r>
        <w:r>
          <w:rPr>
            <w:spacing w:val="-6"/>
          </w:rPr>
          <w:t xml:space="preserve"> </w:t>
        </w:r>
        <w:r>
          <w:t>їх</w:t>
        </w:r>
        <w:r>
          <w:rPr>
            <w:spacing w:val="-7"/>
          </w:rPr>
          <w:t xml:space="preserve"> </w:t>
        </w:r>
        <w:r>
          <w:t>відтворення</w:t>
        </w:r>
        <w:r>
          <w:rPr>
            <w:spacing w:val="-6"/>
          </w:rPr>
          <w:t xml:space="preserve"> </w:t>
        </w:r>
        <w:r>
          <w:t>і</w:t>
        </w:r>
        <w:r>
          <w:rPr>
            <w:spacing w:val="-7"/>
          </w:rPr>
          <w:t xml:space="preserve"> </w:t>
        </w:r>
        <w:r>
          <w:rPr>
            <w:spacing w:val="-3"/>
          </w:rPr>
          <w:t>охорони</w:t>
        </w:r>
        <w:r>
          <w:rPr>
            <w:spacing w:val="-6"/>
          </w:rPr>
          <w:t xml:space="preserve"> </w:t>
        </w:r>
        <w:r>
          <w:t xml:space="preserve">згід- но </w:t>
        </w:r>
        <w:r>
          <w:rPr>
            <w:spacing w:val="-6"/>
          </w:rPr>
          <w:t xml:space="preserve">ст. </w:t>
        </w:r>
        <w:r>
          <w:t xml:space="preserve">98 Лісового </w:t>
        </w:r>
        <w:r>
          <w:rPr>
            <w:spacing w:val="-4"/>
          </w:rPr>
          <w:t xml:space="preserve">кодексу </w:t>
        </w:r>
        <w:r>
          <w:t>(</w:t>
        </w:r>
        <w:r>
          <w:rPr>
            <w:i/>
          </w:rPr>
          <w:t>Forest code of Ukraine, 1994</w:t>
        </w:r>
        <w:r>
          <w:t>) здійснюються за рахунок державного</w:t>
        </w:r>
        <w:r>
          <w:rPr>
            <w:spacing w:val="-27"/>
          </w:rPr>
          <w:t xml:space="preserve"> </w:t>
        </w:r>
        <w:r>
          <w:rPr>
            <w:spacing w:val="-5"/>
          </w:rPr>
          <w:t xml:space="preserve">бюдже- </w:t>
        </w:r>
        <w:r>
          <w:t>ту</w:t>
        </w:r>
        <w:r>
          <w:rPr>
            <w:spacing w:val="-9"/>
          </w:rPr>
          <w:t xml:space="preserve"> </w:t>
        </w:r>
        <w:r>
          <w:t>та</w:t>
        </w:r>
        <w:r>
          <w:rPr>
            <w:spacing w:val="-9"/>
          </w:rPr>
          <w:t xml:space="preserve"> </w:t>
        </w:r>
        <w:r>
          <w:t>власних</w:t>
        </w:r>
        <w:r>
          <w:rPr>
            <w:spacing w:val="-9"/>
          </w:rPr>
          <w:t xml:space="preserve"> </w:t>
        </w:r>
        <w:r>
          <w:t>коштів</w:t>
        </w:r>
        <w:r>
          <w:rPr>
            <w:spacing w:val="-9"/>
          </w:rPr>
          <w:t xml:space="preserve"> </w:t>
        </w:r>
        <w:r>
          <w:t>підприємств,</w:t>
        </w:r>
        <w:r>
          <w:rPr>
            <w:spacing w:val="-9"/>
          </w:rPr>
          <w:t xml:space="preserve"> </w:t>
        </w:r>
        <w:r>
          <w:t>установ</w:t>
        </w:r>
        <w:r>
          <w:rPr>
            <w:spacing w:val="-9"/>
          </w:rPr>
          <w:t xml:space="preserve"> </w:t>
        </w:r>
        <w:r>
          <w:t>і</w:t>
        </w:r>
        <w:r>
          <w:rPr>
            <w:spacing w:val="-9"/>
          </w:rPr>
          <w:t xml:space="preserve"> </w:t>
        </w:r>
        <w:r>
          <w:t xml:space="preserve">органі- зацій лісового господарства (щодо лісів державної власності); місцевого </w:t>
        </w:r>
        <w:r>
          <w:rPr>
            <w:spacing w:val="-3"/>
          </w:rPr>
          <w:t xml:space="preserve">бюджету </w:t>
        </w:r>
        <w:r>
          <w:t>і власних коштів підприємств,</w:t>
        </w:r>
        <w:r>
          <w:rPr>
            <w:spacing w:val="-16"/>
          </w:rPr>
          <w:t xml:space="preserve"> </w:t>
        </w:r>
        <w:r>
          <w:t>установ</w:t>
        </w:r>
        <w:r>
          <w:rPr>
            <w:spacing w:val="-15"/>
          </w:rPr>
          <w:t xml:space="preserve"> </w:t>
        </w:r>
        <w:r>
          <w:t>та</w:t>
        </w:r>
        <w:r>
          <w:rPr>
            <w:spacing w:val="-15"/>
          </w:rPr>
          <w:t xml:space="preserve"> </w:t>
        </w:r>
        <w:r>
          <w:t>організацій</w:t>
        </w:r>
        <w:r>
          <w:rPr>
            <w:spacing w:val="-16"/>
          </w:rPr>
          <w:t xml:space="preserve"> </w:t>
        </w:r>
        <w:r>
          <w:t>лісового</w:t>
        </w:r>
        <w:r>
          <w:rPr>
            <w:spacing w:val="-15"/>
          </w:rPr>
          <w:t xml:space="preserve"> </w:t>
        </w:r>
        <w:r>
          <w:t>госпо- дарства (щодо лісів комунальної власності) і влас- них коштів власників лісів (щодо лісів приватної власності).</w:t>
        </w:r>
        <w:r>
          <w:rPr>
            <w:spacing w:val="-20"/>
          </w:rPr>
          <w:t xml:space="preserve"> </w:t>
        </w:r>
        <w:r>
          <w:t>Видатки</w:t>
        </w:r>
        <w:r>
          <w:rPr>
            <w:spacing w:val="-20"/>
          </w:rPr>
          <w:t xml:space="preserve"> </w:t>
        </w:r>
        <w:r>
          <w:t>на</w:t>
        </w:r>
        <w:r>
          <w:rPr>
            <w:spacing w:val="-19"/>
          </w:rPr>
          <w:t xml:space="preserve"> </w:t>
        </w:r>
        <w:r>
          <w:t>підвищення</w:t>
        </w:r>
        <w:r>
          <w:rPr>
            <w:spacing w:val="-20"/>
          </w:rPr>
          <w:t xml:space="preserve"> </w:t>
        </w:r>
        <w:r>
          <w:t>продуктивності, поліпшення</w:t>
        </w:r>
        <w:r>
          <w:rPr>
            <w:spacing w:val="-8"/>
          </w:rPr>
          <w:t xml:space="preserve"> </w:t>
        </w:r>
        <w:r>
          <w:t>якісного</w:t>
        </w:r>
        <w:r>
          <w:rPr>
            <w:spacing w:val="-8"/>
          </w:rPr>
          <w:t xml:space="preserve"> </w:t>
        </w:r>
        <w:r>
          <w:t>складу</w:t>
        </w:r>
        <w:r>
          <w:rPr>
            <w:spacing w:val="-8"/>
          </w:rPr>
          <w:t xml:space="preserve"> </w:t>
        </w:r>
        <w:r>
          <w:t>лісів</w:t>
        </w:r>
        <w:r>
          <w:rPr>
            <w:spacing w:val="-8"/>
          </w:rPr>
          <w:t xml:space="preserve"> </w:t>
        </w:r>
        <w:r>
          <w:t>державної</w:t>
        </w:r>
        <w:r>
          <w:rPr>
            <w:spacing w:val="-8"/>
          </w:rPr>
          <w:t xml:space="preserve"> </w:t>
        </w:r>
        <w:r>
          <w:t>і</w:t>
        </w:r>
        <w:r>
          <w:rPr>
            <w:spacing w:val="-8"/>
          </w:rPr>
          <w:t xml:space="preserve"> </w:t>
        </w:r>
        <w:r>
          <w:rPr>
            <w:spacing w:val="-4"/>
          </w:rPr>
          <w:t xml:space="preserve">кому- </w:t>
        </w:r>
        <w:r>
          <w:t xml:space="preserve">нальної власності, їх </w:t>
        </w:r>
        <w:r>
          <w:rPr>
            <w:spacing w:val="-5"/>
          </w:rPr>
          <w:t xml:space="preserve">охорону, </w:t>
        </w:r>
        <w:r>
          <w:t>захист і відтворення фінансуються</w:t>
        </w:r>
        <w:r>
          <w:rPr>
            <w:spacing w:val="-16"/>
          </w:rPr>
          <w:t xml:space="preserve"> </w:t>
        </w:r>
        <w:r>
          <w:rPr>
            <w:spacing w:val="-3"/>
          </w:rPr>
          <w:t>шляхом</w:t>
        </w:r>
        <w:r>
          <w:rPr>
            <w:spacing w:val="-16"/>
          </w:rPr>
          <w:t xml:space="preserve"> </w:t>
        </w:r>
        <w:r>
          <w:t>цільового</w:t>
        </w:r>
        <w:r>
          <w:rPr>
            <w:spacing w:val="-16"/>
          </w:rPr>
          <w:t xml:space="preserve"> </w:t>
        </w:r>
        <w:r>
          <w:t>виділення</w:t>
        </w:r>
        <w:r>
          <w:rPr>
            <w:spacing w:val="-16"/>
          </w:rPr>
          <w:t xml:space="preserve"> </w:t>
        </w:r>
        <w:r>
          <w:t>коштів</w:t>
        </w:r>
        <w:r>
          <w:rPr>
            <w:spacing w:val="-15"/>
          </w:rPr>
          <w:t xml:space="preserve"> </w:t>
        </w:r>
        <w:r>
          <w:t>з державного та місцевих бюджетів для реалізації</w:t>
        </w:r>
        <w:r>
          <w:rPr>
            <w:spacing w:val="-39"/>
          </w:rPr>
          <w:t xml:space="preserve"> </w:t>
        </w:r>
        <w:r>
          <w:t>за- гальнодержавних,</w:t>
        </w:r>
        <w:r>
          <w:rPr>
            <w:spacing w:val="-21"/>
          </w:rPr>
          <w:t xml:space="preserve"> </w:t>
        </w:r>
        <w:r>
          <w:t>державних</w:t>
        </w:r>
        <w:r>
          <w:rPr>
            <w:spacing w:val="-21"/>
          </w:rPr>
          <w:t xml:space="preserve"> </w:t>
        </w:r>
        <w:r>
          <w:t>і</w:t>
        </w:r>
        <w:r>
          <w:rPr>
            <w:spacing w:val="-21"/>
          </w:rPr>
          <w:t xml:space="preserve"> </w:t>
        </w:r>
        <w:r>
          <w:t>регіональних</w:t>
        </w:r>
        <w:r>
          <w:rPr>
            <w:spacing w:val="-21"/>
          </w:rPr>
          <w:t xml:space="preserve"> </w:t>
        </w:r>
        <w:r>
          <w:t>(місце- вих) програм ведення лісового</w:t>
        </w:r>
        <w:r>
          <w:rPr>
            <w:spacing w:val="-22"/>
          </w:rPr>
          <w:t xml:space="preserve"> </w:t>
        </w:r>
        <w:r>
          <w:t>господарства.</w:t>
        </w:r>
      </w:ins>
    </w:p>
    <w:p w:rsidR="00333380" w:rsidRDefault="00333380" w:rsidP="000B2CEB">
      <w:pPr>
        <w:pStyle w:val="BodyText"/>
        <w:numPr>
          <w:ins w:id="263" w:author="Admin" w:date="2019-02-28T10:11:00Z"/>
        </w:numPr>
        <w:spacing w:line="210" w:lineRule="exact"/>
        <w:ind w:left="410"/>
        <w:rPr>
          <w:ins w:id="264" w:author="Admin" w:date="2019-02-28T10:11:00Z"/>
        </w:rPr>
      </w:pPr>
      <w:ins w:id="265" w:author="Admin" w:date="2019-02-28T10:11:00Z">
        <w:r>
          <w:t>Лісовий сектор належить до тих ланок націо-</w:t>
        </w:r>
      </w:ins>
    </w:p>
    <w:p w:rsidR="00333380" w:rsidRDefault="00333380" w:rsidP="000B2CEB">
      <w:pPr>
        <w:pStyle w:val="BodyText"/>
        <w:numPr>
          <w:ins w:id="266" w:author="Admin" w:date="2019-02-28T10:10:00Z"/>
        </w:numPr>
        <w:spacing w:line="220" w:lineRule="auto"/>
        <w:ind w:left="126" w:right="38" w:firstLine="283"/>
        <w:rPr>
          <w:ins w:id="267" w:author="Admin" w:date="2019-02-28T10:10:00Z"/>
        </w:rPr>
      </w:pPr>
      <w:ins w:id="268" w:author="Admin" w:date="2019-02-28T10:11:00Z">
        <w:r>
          <w:t xml:space="preserve">нальної економіки, який за умови ефективної організації внутрішньогалузевої взаємодії </w:t>
        </w:r>
        <w:r>
          <w:rPr>
            <w:spacing w:val="-3"/>
          </w:rPr>
          <w:t xml:space="preserve">може </w:t>
        </w:r>
        <w:r>
          <w:t>мінімізувати бюджетну підтримку та працювати на засадах самоокупності, збільшивши надходження до</w:t>
        </w:r>
        <w:r>
          <w:rPr>
            <w:spacing w:val="-13"/>
          </w:rPr>
          <w:t xml:space="preserve"> </w:t>
        </w:r>
        <w:r>
          <w:t>бюджетів</w:t>
        </w:r>
        <w:r>
          <w:rPr>
            <w:spacing w:val="-12"/>
          </w:rPr>
          <w:t xml:space="preserve"> </w:t>
        </w:r>
        <w:r>
          <w:t>усіх</w:t>
        </w:r>
        <w:r>
          <w:rPr>
            <w:spacing w:val="-12"/>
          </w:rPr>
          <w:t xml:space="preserve"> </w:t>
        </w:r>
        <w:r>
          <w:t>рівнів.</w:t>
        </w:r>
        <w:r>
          <w:rPr>
            <w:spacing w:val="-12"/>
          </w:rPr>
          <w:t xml:space="preserve"> </w:t>
        </w:r>
        <w:r>
          <w:t>У</w:t>
        </w:r>
        <w:r>
          <w:rPr>
            <w:spacing w:val="-12"/>
          </w:rPr>
          <w:t xml:space="preserve"> </w:t>
        </w:r>
        <w:r>
          <w:t>теперішній</w:t>
        </w:r>
        <w:r>
          <w:rPr>
            <w:spacing w:val="-12"/>
          </w:rPr>
          <w:t xml:space="preserve"> </w:t>
        </w:r>
        <w:r>
          <w:t>складній</w:t>
        </w:r>
        <w:r>
          <w:rPr>
            <w:spacing w:val="-12"/>
          </w:rPr>
          <w:t xml:space="preserve"> </w:t>
        </w:r>
        <w:r>
          <w:rPr>
            <w:spacing w:val="-3"/>
          </w:rPr>
          <w:t xml:space="preserve">еко- </w:t>
        </w:r>
        <w:r>
          <w:t>номічній</w:t>
        </w:r>
        <w:r>
          <w:rPr>
            <w:spacing w:val="-13"/>
          </w:rPr>
          <w:t xml:space="preserve"> </w:t>
        </w:r>
        <w:r>
          <w:t>ситуації</w:t>
        </w:r>
        <w:r>
          <w:rPr>
            <w:spacing w:val="-13"/>
          </w:rPr>
          <w:t xml:space="preserve"> </w:t>
        </w:r>
        <w:r>
          <w:t>основна</w:t>
        </w:r>
        <w:r>
          <w:rPr>
            <w:spacing w:val="-14"/>
          </w:rPr>
          <w:t xml:space="preserve"> </w:t>
        </w:r>
        <w:r>
          <w:t>увага</w:t>
        </w:r>
        <w:r>
          <w:rPr>
            <w:spacing w:val="-13"/>
          </w:rPr>
          <w:t xml:space="preserve"> </w:t>
        </w:r>
        <w:r>
          <w:t>повинна</w:t>
        </w:r>
        <w:r>
          <w:rPr>
            <w:spacing w:val="-13"/>
          </w:rPr>
          <w:t xml:space="preserve"> </w:t>
        </w:r>
        <w:r>
          <w:rPr>
            <w:spacing w:val="-3"/>
          </w:rPr>
          <w:t>бути</w:t>
        </w:r>
        <w:r>
          <w:rPr>
            <w:spacing w:val="-13"/>
          </w:rPr>
          <w:t xml:space="preserve"> </w:t>
        </w:r>
        <w:r>
          <w:t xml:space="preserve">спря- мована на реалізацію тих пропозицій, які забезпе- чують зміни у базових законодавчо-нормативних актах і передбачають застосування </w:t>
        </w:r>
        <w:r>
          <w:rPr>
            <w:spacing w:val="-3"/>
          </w:rPr>
          <w:t xml:space="preserve">податкових </w:t>
        </w:r>
        <w:r>
          <w:t xml:space="preserve">і </w:t>
        </w:r>
        <w:r>
          <w:rPr>
            <w:spacing w:val="-3"/>
          </w:rPr>
          <w:t xml:space="preserve">неподаткових </w:t>
        </w:r>
        <w:r>
          <w:t xml:space="preserve">регуляторів господарського освоєн- ня природно-ресурсного </w:t>
        </w:r>
        <w:r>
          <w:rPr>
            <w:spacing w:val="-3"/>
          </w:rPr>
          <w:t xml:space="preserve">потенціалу. </w:t>
        </w:r>
        <w:r>
          <w:t xml:space="preserve">Природні та соціально-економічні умови зумовлюють </w:t>
        </w:r>
        <w:r>
          <w:rPr>
            <w:spacing w:val="-4"/>
          </w:rPr>
          <w:t xml:space="preserve">суттєву </w:t>
        </w:r>
        <w:r>
          <w:t xml:space="preserve">різницю в економічних показниках лісових госпо- дарств в окремих природних зонах. З метою визна- чення тенденцій використання бюджетних коштів та виявлення, які саме інструменти фіскального механізму </w:t>
        </w:r>
      </w:ins>
    </w:p>
    <w:p w:rsidR="00333380" w:rsidRDefault="00333380" w:rsidP="000B2CEB">
      <w:pPr>
        <w:pStyle w:val="BodyText"/>
        <w:numPr>
          <w:ins w:id="269" w:author="Admin" w:date="2019-02-28T10:10:00Z"/>
        </w:numPr>
        <w:spacing w:line="220" w:lineRule="auto"/>
        <w:ind w:left="127" w:right="1017"/>
        <w:rPr>
          <w:ins w:id="270" w:author="Admin" w:date="2019-02-28T10:10:00Z"/>
        </w:rPr>
      </w:pPr>
      <w:ins w:id="271" w:author="Admin" w:date="2019-02-28T10:10:00Z">
        <w:r>
          <w:br w:type="column"/>
          <w:t xml:space="preserve"> можуть забезпечити збалансований роз- виток лісового господарства, важливим аспектом є аналіз динаміки і структури фінансування видатків на ведення лісового господарства. Аналіз складо- вих елементів механізму фіскального регулювання вказує на необхідність фінансування видатків лісо- вої галузі за функціональною класифікацією «Ве- дення</w:t>
        </w:r>
        <w:r>
          <w:rPr>
            <w:spacing w:val="-13"/>
          </w:rPr>
          <w:t xml:space="preserve"> </w:t>
        </w:r>
        <w:r>
          <w:t>лісового</w:t>
        </w:r>
        <w:r>
          <w:rPr>
            <w:spacing w:val="-13"/>
          </w:rPr>
          <w:t xml:space="preserve"> </w:t>
        </w:r>
        <w:r>
          <w:t>і</w:t>
        </w:r>
        <w:r>
          <w:rPr>
            <w:spacing w:val="-13"/>
          </w:rPr>
          <w:t xml:space="preserve"> </w:t>
        </w:r>
        <w:r>
          <w:t>мисливського</w:t>
        </w:r>
        <w:r>
          <w:rPr>
            <w:spacing w:val="-13"/>
          </w:rPr>
          <w:t xml:space="preserve"> </w:t>
        </w:r>
        <w:r>
          <w:t>господарства,</w:t>
        </w:r>
        <w:r>
          <w:rPr>
            <w:spacing w:val="-13"/>
          </w:rPr>
          <w:t xml:space="preserve"> </w:t>
        </w:r>
        <w:r>
          <w:rPr>
            <w:spacing w:val="-3"/>
          </w:rPr>
          <w:t xml:space="preserve">охоро- </w:t>
        </w:r>
        <w:r>
          <w:t>на і захист лісів» (табл.</w:t>
        </w:r>
        <w:r>
          <w:rPr>
            <w:spacing w:val="-5"/>
          </w:rPr>
          <w:t xml:space="preserve"> </w:t>
        </w:r>
        <w:r>
          <w:t>1).</w:t>
        </w:r>
      </w:ins>
    </w:p>
    <w:p w:rsidR="00333380" w:rsidRDefault="00333380" w:rsidP="000B2CEB">
      <w:pPr>
        <w:pStyle w:val="BodyText"/>
        <w:numPr>
          <w:ins w:id="272" w:author="Admin" w:date="2019-02-28T10:10:00Z"/>
        </w:numPr>
        <w:spacing w:line="210" w:lineRule="exact"/>
        <w:ind w:left="410"/>
        <w:rPr>
          <w:ins w:id="273" w:author="Admin" w:date="2019-02-28T10:10:00Z"/>
        </w:rPr>
      </w:pPr>
      <w:ins w:id="274" w:author="Admin" w:date="2019-02-28T10:10:00Z">
        <w:r>
          <w:t>Удосконалення інструментів механізму фіскаль-</w:t>
        </w:r>
      </w:ins>
    </w:p>
    <w:p w:rsidR="00333380" w:rsidRDefault="00333380" w:rsidP="000B2CEB">
      <w:pPr>
        <w:pStyle w:val="BodyText"/>
        <w:numPr>
          <w:ins w:id="275" w:author="Admin" w:date="2019-02-28T10:10:00Z"/>
        </w:numPr>
        <w:spacing w:before="4" w:line="220" w:lineRule="auto"/>
        <w:ind w:left="127" w:right="1017"/>
        <w:rPr>
          <w:ins w:id="276" w:author="Admin" w:date="2019-02-28T10:10:00Z"/>
        </w:rPr>
      </w:pPr>
      <w:ins w:id="277" w:author="Admin" w:date="2019-02-28T10:10:00Z">
        <w:r>
          <w:t>ного регулювання повинно підвищити</w:t>
        </w:r>
        <w:r>
          <w:rPr>
            <w:spacing w:val="-29"/>
          </w:rPr>
          <w:t xml:space="preserve"> </w:t>
        </w:r>
        <w:r>
          <w:t xml:space="preserve">конкуренто- спроможність лісової галузі </w:t>
        </w:r>
        <w:r>
          <w:rPr>
            <w:spacing w:val="-3"/>
          </w:rPr>
          <w:t xml:space="preserve">України, </w:t>
        </w:r>
        <w:r>
          <w:t xml:space="preserve">активізувати інноваційно-інвестиційну складову її </w:t>
        </w:r>
        <w:r>
          <w:rPr>
            <w:spacing w:val="-3"/>
          </w:rPr>
          <w:t xml:space="preserve">розвитку, </w:t>
        </w:r>
        <w:r>
          <w:rPr>
            <w:spacing w:val="-5"/>
          </w:rPr>
          <w:t xml:space="preserve">по- </w:t>
        </w:r>
        <w:r>
          <w:t>зитивно вплинути на структурні процеси у лісово- му</w:t>
        </w:r>
        <w:r>
          <w:rPr>
            <w:spacing w:val="-13"/>
          </w:rPr>
          <w:t xml:space="preserve"> </w:t>
        </w:r>
        <w:r>
          <w:t>господарстві,</w:t>
        </w:r>
        <w:r>
          <w:rPr>
            <w:spacing w:val="-13"/>
          </w:rPr>
          <w:t xml:space="preserve"> </w:t>
        </w:r>
        <w:r>
          <w:t>тим</w:t>
        </w:r>
        <w:r>
          <w:rPr>
            <w:spacing w:val="-13"/>
          </w:rPr>
          <w:t xml:space="preserve"> </w:t>
        </w:r>
        <w:r>
          <w:t>самим</w:t>
        </w:r>
        <w:r>
          <w:rPr>
            <w:spacing w:val="-12"/>
          </w:rPr>
          <w:t xml:space="preserve"> </w:t>
        </w:r>
        <w:r>
          <w:t>забезпечивши</w:t>
        </w:r>
        <w:r>
          <w:rPr>
            <w:spacing w:val="-12"/>
          </w:rPr>
          <w:t xml:space="preserve"> </w:t>
        </w:r>
        <w:r>
          <w:t>динаміч- не економічне зростання із підвищенням рівня та якості життя населення</w:t>
        </w:r>
        <w:r>
          <w:rPr>
            <w:spacing w:val="-2"/>
          </w:rPr>
          <w:t xml:space="preserve"> </w:t>
        </w:r>
        <w:r>
          <w:t>загалом.</w:t>
        </w:r>
      </w:ins>
    </w:p>
    <w:p w:rsidR="00333380" w:rsidRDefault="00333380" w:rsidP="000B2CEB">
      <w:pPr>
        <w:pStyle w:val="BodyText"/>
        <w:numPr>
          <w:ins w:id="278" w:author="Admin" w:date="2019-02-28T10:12:00Z"/>
        </w:numPr>
        <w:spacing w:before="199" w:line="220" w:lineRule="auto"/>
        <w:ind w:left="240" w:right="38"/>
        <w:rPr>
          <w:ins w:id="279" w:author="Admin" w:date="2019-02-28T10:12:00Z"/>
        </w:rPr>
      </w:pPr>
      <w:ins w:id="280" w:author="Admin" w:date="2019-02-28T10:10:00Z">
        <w:r>
          <w:t>Однією з важливих причин нераціонального використання лісових ресурсів є недосконалість</w:t>
        </w:r>
      </w:ins>
      <w:ins w:id="281" w:author="Admin" w:date="2019-02-28T10:12:00Z">
        <w:r>
          <w:t xml:space="preserve"> фінансового </w:t>
        </w:r>
        <w:r>
          <w:rPr>
            <w:spacing w:val="-4"/>
          </w:rPr>
          <w:t xml:space="preserve">механізму, </w:t>
        </w:r>
        <w:r>
          <w:t xml:space="preserve">відсутність інвестицій на лісовідновлення та проведення інших </w:t>
        </w:r>
        <w:r>
          <w:rPr>
            <w:spacing w:val="-3"/>
          </w:rPr>
          <w:t xml:space="preserve">екологічно </w:t>
        </w:r>
        <w:r>
          <w:t xml:space="preserve">орієнтованих заходів. Оскільки лісове господарст- во здійснює природоохоронну діяльність, а лісові ресурси продукують позитивні внутрішні і зовніш- ні ефекти, то для забезпечення галузі необхідними фінансовими ресурсами в складі фінансового </w:t>
        </w:r>
        <w:r>
          <w:rPr>
            <w:spacing w:val="-5"/>
          </w:rPr>
          <w:t xml:space="preserve">меха- </w:t>
        </w:r>
        <w:r>
          <w:t xml:space="preserve">нізму необхідно передбачити методи стимулюван- ня процесів лісокористування, до яких відносяться пільгове оподаткування, бюджетне фінансуван- ня, пільгове кредитування (Ilnytska-Hykavchuk &amp; </w:t>
        </w:r>
        <w:r>
          <w:rPr>
            <w:spacing w:val="-3"/>
          </w:rPr>
          <w:t xml:space="preserve">Rymar, </w:t>
        </w:r>
        <w:r>
          <w:t xml:space="preserve">2006). Фінансування </w:t>
        </w:r>
        <w:r>
          <w:rPr>
            <w:spacing w:val="-3"/>
          </w:rPr>
          <w:t xml:space="preserve">заходів </w:t>
        </w:r>
        <w:r>
          <w:t>з підвищення продуктивності, поліпшення якісного складу лісів, їх охорони, захисту і відтворення здійснюються</w:t>
        </w:r>
        <w:r>
          <w:rPr>
            <w:spacing w:val="4"/>
          </w:rPr>
          <w:t xml:space="preserve"> </w:t>
        </w:r>
        <w:r>
          <w:t>за</w:t>
        </w:r>
      </w:ins>
    </w:p>
    <w:p w:rsidR="00333380" w:rsidRDefault="00333380" w:rsidP="000B2CEB">
      <w:pPr>
        <w:pStyle w:val="BodyText"/>
        <w:numPr>
          <w:ins w:id="282" w:author="Admin" w:date="2019-02-28T10:12:00Z"/>
        </w:numPr>
        <w:spacing w:before="200" w:line="220" w:lineRule="auto"/>
        <w:ind w:left="240" w:right="904"/>
        <w:rPr>
          <w:ins w:id="283" w:author="Admin" w:date="2019-02-28T10:12:00Z"/>
        </w:rPr>
      </w:pPr>
      <w:ins w:id="284" w:author="Admin" w:date="2019-02-28T10:12:00Z">
        <w:r>
          <w:br w:type="column"/>
          <w:t xml:space="preserve">рахунок державного </w:t>
        </w:r>
        <w:r>
          <w:rPr>
            <w:spacing w:val="-3"/>
          </w:rPr>
          <w:t xml:space="preserve">бюджету </w:t>
        </w:r>
        <w:r>
          <w:t>та власних коштів підприємств, установ і організацій щодо лісів дер- жавної власності; відповідні видатки</w:t>
        </w:r>
        <w:r>
          <w:rPr>
            <w:spacing w:val="-26"/>
          </w:rPr>
          <w:t xml:space="preserve"> </w:t>
        </w:r>
        <w:r>
          <w:t xml:space="preserve">фінансуються </w:t>
        </w:r>
        <w:r>
          <w:rPr>
            <w:spacing w:val="-3"/>
          </w:rPr>
          <w:t xml:space="preserve">шляхом </w:t>
        </w:r>
        <w:r>
          <w:t xml:space="preserve">цільового виділення коштів Державного </w:t>
        </w:r>
        <w:r>
          <w:rPr>
            <w:spacing w:val="-3"/>
          </w:rPr>
          <w:t xml:space="preserve">бюджету </w:t>
        </w:r>
        <w:r>
          <w:t xml:space="preserve">для реалізації загальнодержавних, дер- жавних і регіональних (місцевих) програм ведення лісового господарства. Суттєвим елементом наро- щення обсягів фінансових потоків на підприємст- вах лісового господарства є створення регіональ- ного фонду відтворення, </w:t>
        </w:r>
        <w:r>
          <w:rPr>
            <w:spacing w:val="-3"/>
          </w:rPr>
          <w:t xml:space="preserve">охорони </w:t>
        </w:r>
        <w:r>
          <w:t xml:space="preserve">та захисту лісів, що певним чином </w:t>
        </w:r>
        <w:r>
          <w:rPr>
            <w:spacing w:val="-3"/>
          </w:rPr>
          <w:t xml:space="preserve">може </w:t>
        </w:r>
        <w:r>
          <w:t xml:space="preserve">спростити рух фінансових потоків відповідно до їх цільового призначення (Bakaleiko &amp; </w:t>
        </w:r>
        <w:r>
          <w:rPr>
            <w:spacing w:val="-3"/>
          </w:rPr>
          <w:t>Volynchuk,</w:t>
        </w:r>
        <w:r>
          <w:rPr>
            <w:spacing w:val="-5"/>
          </w:rPr>
          <w:t xml:space="preserve"> </w:t>
        </w:r>
        <w:r>
          <w:t>2014).</w:t>
        </w:r>
      </w:ins>
    </w:p>
    <w:p w:rsidR="00333380" w:rsidRDefault="00333380" w:rsidP="000B2CEB">
      <w:pPr>
        <w:pStyle w:val="BodyText"/>
        <w:numPr>
          <w:ins w:id="285" w:author="Admin" w:date="2019-02-28T10:12:00Z"/>
        </w:numPr>
        <w:spacing w:before="9"/>
        <w:jc w:val="left"/>
        <w:rPr>
          <w:ins w:id="286" w:author="Admin" w:date="2019-02-28T10:12:00Z"/>
          <w:sz w:val="21"/>
        </w:rPr>
      </w:pPr>
    </w:p>
    <w:p w:rsidR="00333380" w:rsidRPr="00333380" w:rsidRDefault="00333380" w:rsidP="000B2CEB">
      <w:pPr>
        <w:numPr>
          <w:ins w:id="287" w:author="Admin" w:date="2019-02-28T10:12:00Z"/>
        </w:numPr>
        <w:ind w:left="138" w:right="905"/>
        <w:jc w:val="right"/>
        <w:rPr>
          <w:ins w:id="288" w:author="Admin" w:date="2019-02-28T10:12:00Z"/>
          <w:i/>
          <w:lang w:val="uk-UA"/>
          <w:rPrChange w:id="289" w:author="Admin" w:date="2019-02-28T10:13:00Z">
            <w:rPr>
              <w:ins w:id="290" w:author="Admin" w:date="2019-02-28T10:12:00Z"/>
              <w:i/>
              <w:lang w:val="ru-RU"/>
            </w:rPr>
          </w:rPrChange>
        </w:rPr>
      </w:pPr>
    </w:p>
    <w:p w:rsidR="00333380" w:rsidRPr="00333380" w:rsidRDefault="00333380" w:rsidP="000B2CEB">
      <w:pPr>
        <w:numPr>
          <w:ins w:id="291" w:author="Admin" w:date="2019-02-28T10:12:00Z"/>
        </w:numPr>
        <w:ind w:left="138" w:right="905"/>
        <w:jc w:val="right"/>
        <w:rPr>
          <w:ins w:id="292" w:author="Admin" w:date="2019-02-28T10:12:00Z"/>
          <w:i/>
          <w:lang w:val="uk-UA"/>
          <w:rPrChange w:id="293" w:author="Admin" w:date="2019-02-28T10:13:00Z">
            <w:rPr>
              <w:ins w:id="294" w:author="Admin" w:date="2019-02-28T10:12:00Z"/>
              <w:i/>
              <w:lang w:val="ru-RU"/>
            </w:rPr>
          </w:rPrChange>
        </w:rPr>
      </w:pPr>
    </w:p>
    <w:p w:rsidR="00333380" w:rsidRPr="00333380" w:rsidRDefault="00333380" w:rsidP="000B2CEB">
      <w:pPr>
        <w:numPr>
          <w:ins w:id="295" w:author="Admin" w:date="2019-02-28T10:12:00Z"/>
        </w:numPr>
        <w:ind w:left="138" w:right="905"/>
        <w:jc w:val="right"/>
        <w:rPr>
          <w:ins w:id="296" w:author="Admin" w:date="2019-02-28T10:12:00Z"/>
          <w:i/>
          <w:lang w:val="uk-UA"/>
          <w:rPrChange w:id="297" w:author="Admin" w:date="2019-02-28T10:13:00Z">
            <w:rPr>
              <w:ins w:id="298" w:author="Admin" w:date="2019-02-28T10:12:00Z"/>
              <w:i/>
              <w:lang w:val="ru-RU"/>
            </w:rPr>
          </w:rPrChange>
        </w:rPr>
      </w:pPr>
    </w:p>
    <w:p w:rsidR="00333380" w:rsidRPr="00333380" w:rsidRDefault="00333380" w:rsidP="000B2CEB">
      <w:pPr>
        <w:numPr>
          <w:ins w:id="299" w:author="Admin" w:date="2019-02-28T10:12:00Z"/>
        </w:numPr>
        <w:ind w:left="138" w:right="905"/>
        <w:jc w:val="right"/>
        <w:rPr>
          <w:ins w:id="300" w:author="Admin" w:date="2019-02-28T10:12:00Z"/>
          <w:i/>
          <w:lang w:val="uk-UA"/>
          <w:rPrChange w:id="301" w:author="Admin" w:date="2019-02-28T10:13:00Z">
            <w:rPr>
              <w:ins w:id="302" w:author="Admin" w:date="2019-02-28T10:12:00Z"/>
              <w:i/>
              <w:lang w:val="ru-RU"/>
            </w:rPr>
          </w:rPrChange>
        </w:rPr>
      </w:pPr>
    </w:p>
    <w:p w:rsidR="00333380" w:rsidRPr="00333380" w:rsidRDefault="00333380" w:rsidP="000B2CEB">
      <w:pPr>
        <w:numPr>
          <w:ins w:id="303" w:author="Admin" w:date="2019-02-28T10:12:00Z"/>
        </w:numPr>
        <w:ind w:left="138" w:right="905"/>
        <w:jc w:val="right"/>
        <w:rPr>
          <w:ins w:id="304" w:author="Admin" w:date="2019-02-28T10:12:00Z"/>
          <w:i/>
          <w:lang w:val="uk-UA"/>
          <w:rPrChange w:id="305" w:author="Admin" w:date="2019-02-28T10:13:00Z">
            <w:rPr>
              <w:ins w:id="306" w:author="Admin" w:date="2019-02-28T10:12:00Z"/>
              <w:i/>
              <w:lang w:val="ru-RU"/>
            </w:rPr>
          </w:rPrChange>
        </w:rPr>
      </w:pPr>
    </w:p>
    <w:p w:rsidR="00333380" w:rsidRPr="00333380" w:rsidRDefault="00333380" w:rsidP="000B2CEB">
      <w:pPr>
        <w:numPr>
          <w:ins w:id="307" w:author="Admin" w:date="2019-02-28T10:12:00Z"/>
        </w:numPr>
        <w:ind w:left="138" w:right="905"/>
        <w:jc w:val="right"/>
        <w:rPr>
          <w:ins w:id="308" w:author="Admin" w:date="2019-02-28T10:12:00Z"/>
          <w:i/>
          <w:lang w:val="uk-UA"/>
          <w:rPrChange w:id="309" w:author="Admin" w:date="2019-02-28T10:13:00Z">
            <w:rPr>
              <w:ins w:id="310" w:author="Admin" w:date="2019-02-28T10:12:00Z"/>
              <w:i/>
              <w:lang w:val="ru-RU"/>
            </w:rPr>
          </w:rPrChange>
        </w:rPr>
      </w:pPr>
    </w:p>
    <w:p w:rsidR="00333380" w:rsidRPr="00333380" w:rsidRDefault="00333380" w:rsidP="000B2CEB">
      <w:pPr>
        <w:numPr>
          <w:ins w:id="311" w:author="Admin" w:date="2019-02-28T10:12:00Z"/>
        </w:numPr>
        <w:ind w:left="138" w:right="905"/>
        <w:jc w:val="right"/>
        <w:rPr>
          <w:ins w:id="312" w:author="Admin" w:date="2019-02-28T10:12:00Z"/>
          <w:i/>
          <w:lang w:val="uk-UA"/>
          <w:rPrChange w:id="313" w:author="Admin" w:date="2019-02-28T10:13:00Z">
            <w:rPr>
              <w:ins w:id="314" w:author="Admin" w:date="2019-02-28T10:12:00Z"/>
              <w:i/>
              <w:lang w:val="ru-RU"/>
            </w:rPr>
          </w:rPrChange>
        </w:rPr>
      </w:pPr>
    </w:p>
    <w:p w:rsidR="00333380" w:rsidRPr="00333380" w:rsidRDefault="00333380" w:rsidP="000B2CEB">
      <w:pPr>
        <w:numPr>
          <w:ins w:id="315" w:author="Admin" w:date="2019-02-28T10:12:00Z"/>
        </w:numPr>
        <w:ind w:left="138" w:right="905"/>
        <w:jc w:val="right"/>
        <w:rPr>
          <w:ins w:id="316" w:author="Admin" w:date="2019-02-28T10:12:00Z"/>
          <w:i/>
          <w:lang w:val="uk-UA"/>
          <w:rPrChange w:id="317" w:author="Admin" w:date="2019-02-28T10:13:00Z">
            <w:rPr>
              <w:ins w:id="318" w:author="Admin" w:date="2019-02-28T10:12:00Z"/>
              <w:i/>
              <w:lang w:val="ru-RU"/>
            </w:rPr>
          </w:rPrChange>
        </w:rPr>
      </w:pPr>
    </w:p>
    <w:p w:rsidR="00333380" w:rsidRPr="00333380" w:rsidRDefault="00333380" w:rsidP="000B2CEB">
      <w:pPr>
        <w:numPr>
          <w:ins w:id="319" w:author="Admin" w:date="2019-02-28T10:12:00Z"/>
        </w:numPr>
        <w:ind w:left="138" w:right="905"/>
        <w:jc w:val="right"/>
        <w:rPr>
          <w:ins w:id="320" w:author="Admin" w:date="2019-02-28T10:12:00Z"/>
          <w:i/>
          <w:lang w:val="uk-UA"/>
          <w:rPrChange w:id="321" w:author="Admin" w:date="2019-02-28T10:13:00Z">
            <w:rPr>
              <w:ins w:id="322" w:author="Admin" w:date="2019-02-28T10:12:00Z"/>
              <w:i/>
              <w:lang w:val="ru-RU"/>
            </w:rPr>
          </w:rPrChange>
        </w:rPr>
      </w:pPr>
    </w:p>
    <w:p w:rsidR="00333380" w:rsidRPr="00333380" w:rsidRDefault="00333380" w:rsidP="000B2CEB">
      <w:pPr>
        <w:numPr>
          <w:ins w:id="323" w:author="Admin" w:date="2019-02-28T10:12:00Z"/>
        </w:numPr>
        <w:ind w:left="138" w:right="905"/>
        <w:jc w:val="right"/>
        <w:rPr>
          <w:ins w:id="324" w:author="Admin" w:date="2019-02-28T10:12:00Z"/>
          <w:i/>
          <w:lang w:val="uk-UA"/>
          <w:rPrChange w:id="325" w:author="Admin" w:date="2019-02-28T10:13:00Z">
            <w:rPr>
              <w:ins w:id="326" w:author="Admin" w:date="2019-02-28T10:12:00Z"/>
              <w:i/>
              <w:lang w:val="ru-RU"/>
            </w:rPr>
          </w:rPrChange>
        </w:rPr>
      </w:pPr>
    </w:p>
    <w:p w:rsidR="00333380" w:rsidRPr="00333380" w:rsidRDefault="00333380" w:rsidP="000B2CEB">
      <w:pPr>
        <w:numPr>
          <w:ins w:id="327" w:author="Admin" w:date="2019-02-28T10:12:00Z"/>
        </w:numPr>
        <w:ind w:left="138" w:right="905"/>
        <w:jc w:val="right"/>
        <w:rPr>
          <w:ins w:id="328" w:author="Admin" w:date="2019-02-28T10:12:00Z"/>
          <w:i/>
          <w:lang w:val="uk-UA"/>
          <w:rPrChange w:id="329" w:author="Admin" w:date="2019-02-28T10:13:00Z">
            <w:rPr>
              <w:ins w:id="330" w:author="Admin" w:date="2019-02-28T10:12:00Z"/>
              <w:i/>
              <w:lang w:val="ru-RU"/>
            </w:rPr>
          </w:rPrChange>
        </w:rPr>
      </w:pPr>
    </w:p>
    <w:p w:rsidR="00333380" w:rsidRPr="00333380" w:rsidRDefault="00333380" w:rsidP="000B2CEB">
      <w:pPr>
        <w:numPr>
          <w:ins w:id="331" w:author="Admin" w:date="2019-02-28T10:12:00Z"/>
        </w:numPr>
        <w:ind w:left="138" w:right="905"/>
        <w:jc w:val="right"/>
        <w:rPr>
          <w:ins w:id="332" w:author="Admin" w:date="2019-02-28T10:12:00Z"/>
          <w:i/>
          <w:lang w:val="uk-UA"/>
          <w:rPrChange w:id="333" w:author="Admin" w:date="2019-02-28T10:13:00Z">
            <w:rPr>
              <w:ins w:id="334" w:author="Admin" w:date="2019-02-28T10:12:00Z"/>
              <w:i/>
              <w:lang w:val="ru-RU"/>
            </w:rPr>
          </w:rPrChange>
        </w:rPr>
      </w:pPr>
    </w:p>
    <w:p w:rsidR="00333380" w:rsidRPr="00333380" w:rsidRDefault="00333380" w:rsidP="000B2CEB">
      <w:pPr>
        <w:numPr>
          <w:ins w:id="335" w:author="Admin" w:date="2019-02-28T10:12:00Z"/>
        </w:numPr>
        <w:ind w:left="138" w:right="905"/>
        <w:jc w:val="right"/>
        <w:rPr>
          <w:ins w:id="336" w:author="Admin" w:date="2019-02-28T10:12:00Z"/>
          <w:i/>
          <w:lang w:val="uk-UA"/>
          <w:rPrChange w:id="337" w:author="Admin" w:date="2019-02-28T10:13:00Z">
            <w:rPr>
              <w:ins w:id="338" w:author="Admin" w:date="2019-02-28T10:12:00Z"/>
              <w:i/>
              <w:lang w:val="ru-RU"/>
            </w:rPr>
          </w:rPrChange>
        </w:rPr>
      </w:pPr>
    </w:p>
    <w:p w:rsidR="00333380" w:rsidRPr="00333380" w:rsidRDefault="00333380" w:rsidP="000B2CEB">
      <w:pPr>
        <w:numPr>
          <w:ins w:id="339" w:author="Admin" w:date="2019-02-28T10:12:00Z"/>
        </w:numPr>
        <w:ind w:left="138" w:right="905"/>
        <w:jc w:val="right"/>
        <w:rPr>
          <w:ins w:id="340" w:author="Admin" w:date="2019-02-28T10:12:00Z"/>
          <w:i/>
          <w:lang w:val="uk-UA"/>
          <w:rPrChange w:id="341" w:author="Admin" w:date="2019-02-28T10:13:00Z">
            <w:rPr>
              <w:ins w:id="342" w:author="Admin" w:date="2019-02-28T10:12:00Z"/>
              <w:i/>
              <w:lang w:val="ru-RU"/>
            </w:rPr>
          </w:rPrChange>
        </w:rPr>
      </w:pPr>
    </w:p>
    <w:p w:rsidR="00333380" w:rsidRPr="00333380" w:rsidRDefault="00333380" w:rsidP="000B2CEB">
      <w:pPr>
        <w:numPr>
          <w:ins w:id="343" w:author="Admin" w:date="2019-02-28T10:12:00Z"/>
        </w:numPr>
        <w:ind w:left="138" w:right="905"/>
        <w:jc w:val="right"/>
        <w:rPr>
          <w:ins w:id="344" w:author="Admin" w:date="2019-02-28T10:12:00Z"/>
          <w:i/>
          <w:lang w:val="uk-UA"/>
          <w:rPrChange w:id="345" w:author="Admin" w:date="2019-02-28T10:13:00Z">
            <w:rPr>
              <w:ins w:id="346" w:author="Admin" w:date="2019-02-28T10:12:00Z"/>
              <w:i/>
              <w:lang w:val="ru-RU"/>
            </w:rPr>
          </w:rPrChange>
        </w:rPr>
      </w:pPr>
    </w:p>
    <w:p w:rsidR="00333380" w:rsidRPr="00333380" w:rsidRDefault="00333380" w:rsidP="000B2CEB">
      <w:pPr>
        <w:numPr>
          <w:ins w:id="347" w:author="Admin" w:date="2019-02-28T10:12:00Z"/>
        </w:numPr>
        <w:ind w:left="138" w:right="905"/>
        <w:jc w:val="right"/>
        <w:rPr>
          <w:ins w:id="348" w:author="Admin" w:date="2019-02-28T10:12:00Z"/>
          <w:i/>
          <w:lang w:val="uk-UA"/>
          <w:rPrChange w:id="349" w:author="Admin" w:date="2019-02-28T10:13:00Z">
            <w:rPr>
              <w:ins w:id="350" w:author="Admin" w:date="2019-02-28T10:12:00Z"/>
              <w:i/>
              <w:lang w:val="ru-RU"/>
            </w:rPr>
          </w:rPrChange>
        </w:rPr>
      </w:pPr>
    </w:p>
    <w:p w:rsidR="00333380" w:rsidRPr="00333380" w:rsidRDefault="00333380" w:rsidP="000B2CEB">
      <w:pPr>
        <w:numPr>
          <w:ins w:id="351" w:author="Admin" w:date="2019-02-28T10:12:00Z"/>
        </w:numPr>
        <w:ind w:left="138" w:right="905"/>
        <w:jc w:val="right"/>
        <w:rPr>
          <w:ins w:id="352" w:author="Admin" w:date="2019-02-28T10:12:00Z"/>
          <w:i/>
          <w:lang w:val="uk-UA"/>
          <w:rPrChange w:id="353" w:author="Admin" w:date="2019-02-28T10:13:00Z">
            <w:rPr>
              <w:ins w:id="354" w:author="Admin" w:date="2019-02-28T10:12:00Z"/>
              <w:i/>
              <w:lang w:val="ru-RU"/>
            </w:rPr>
          </w:rPrChange>
        </w:rPr>
      </w:pPr>
    </w:p>
    <w:p w:rsidR="00333380" w:rsidRPr="00333380" w:rsidRDefault="00333380" w:rsidP="000B2CEB">
      <w:pPr>
        <w:numPr>
          <w:ins w:id="355" w:author="Admin" w:date="2019-02-28T10:12:00Z"/>
        </w:numPr>
        <w:ind w:left="138" w:right="905"/>
        <w:jc w:val="right"/>
        <w:rPr>
          <w:ins w:id="356" w:author="Admin" w:date="2019-02-28T10:12:00Z"/>
          <w:i/>
          <w:lang w:val="uk-UA"/>
          <w:rPrChange w:id="357" w:author="Admin" w:date="2019-02-28T10:13:00Z">
            <w:rPr>
              <w:ins w:id="358" w:author="Admin" w:date="2019-02-28T10:12:00Z"/>
              <w:i/>
              <w:lang w:val="ru-RU"/>
            </w:rPr>
          </w:rPrChange>
        </w:rPr>
      </w:pPr>
    </w:p>
    <w:p w:rsidR="00333380" w:rsidRPr="00333380" w:rsidRDefault="00333380" w:rsidP="000B2CEB">
      <w:pPr>
        <w:numPr>
          <w:ins w:id="359" w:author="Admin" w:date="2019-02-28T10:12:00Z"/>
        </w:numPr>
        <w:ind w:left="138" w:right="905"/>
        <w:jc w:val="right"/>
        <w:rPr>
          <w:ins w:id="360" w:author="Admin" w:date="2019-02-28T10:12:00Z"/>
          <w:i/>
          <w:lang w:val="uk-UA"/>
          <w:rPrChange w:id="361" w:author="Admin" w:date="2019-02-28T10:13:00Z">
            <w:rPr>
              <w:ins w:id="362" w:author="Admin" w:date="2019-02-28T10:12:00Z"/>
              <w:i/>
              <w:lang w:val="ru-RU"/>
            </w:rPr>
          </w:rPrChange>
        </w:rPr>
      </w:pPr>
    </w:p>
    <w:p w:rsidR="00333380" w:rsidRPr="00333380" w:rsidRDefault="00333380" w:rsidP="000B2CEB">
      <w:pPr>
        <w:numPr>
          <w:ins w:id="363" w:author="Admin" w:date="2019-02-28T10:12:00Z"/>
        </w:numPr>
        <w:ind w:left="138" w:right="905"/>
        <w:jc w:val="right"/>
        <w:rPr>
          <w:ins w:id="364" w:author="Admin" w:date="2019-02-28T10:12:00Z"/>
          <w:i/>
          <w:lang w:val="uk-UA"/>
          <w:rPrChange w:id="365" w:author="Admin" w:date="2019-02-28T10:13:00Z">
            <w:rPr>
              <w:ins w:id="366" w:author="Admin" w:date="2019-02-28T10:12:00Z"/>
              <w:i/>
              <w:lang w:val="ru-RU"/>
            </w:rPr>
          </w:rPrChange>
        </w:rPr>
      </w:pPr>
    </w:p>
    <w:p w:rsidR="00333380" w:rsidRPr="00333380" w:rsidRDefault="00333380" w:rsidP="000B2CEB">
      <w:pPr>
        <w:numPr>
          <w:ins w:id="367" w:author="Admin" w:date="2019-02-28T10:12:00Z"/>
        </w:numPr>
        <w:ind w:left="138" w:right="905"/>
        <w:jc w:val="right"/>
        <w:rPr>
          <w:ins w:id="368" w:author="Admin" w:date="2019-02-28T10:12:00Z"/>
          <w:i/>
          <w:lang w:val="uk-UA"/>
          <w:rPrChange w:id="369" w:author="Admin" w:date="2019-02-28T10:13:00Z">
            <w:rPr>
              <w:ins w:id="370" w:author="Admin" w:date="2019-02-28T10:12:00Z"/>
              <w:i/>
              <w:lang w:val="ru-RU"/>
            </w:rPr>
          </w:rPrChange>
        </w:rPr>
      </w:pPr>
    </w:p>
    <w:p w:rsidR="00333380" w:rsidRPr="00333380" w:rsidRDefault="00333380" w:rsidP="000B2CEB">
      <w:pPr>
        <w:numPr>
          <w:ins w:id="371" w:author="Admin" w:date="2019-02-28T10:12:00Z"/>
        </w:numPr>
        <w:ind w:left="138" w:right="905"/>
        <w:jc w:val="right"/>
        <w:rPr>
          <w:ins w:id="372" w:author="Admin" w:date="2019-02-28T10:12:00Z"/>
          <w:i/>
          <w:lang w:val="uk-UA"/>
          <w:rPrChange w:id="373" w:author="Admin" w:date="2019-02-28T10:13:00Z">
            <w:rPr>
              <w:ins w:id="374" w:author="Admin" w:date="2019-02-28T10:12:00Z"/>
              <w:i/>
              <w:lang w:val="ru-RU"/>
            </w:rPr>
          </w:rPrChange>
        </w:rPr>
      </w:pPr>
    </w:p>
    <w:p w:rsidR="00333380" w:rsidRPr="00333380" w:rsidRDefault="00333380" w:rsidP="000B2CEB">
      <w:pPr>
        <w:numPr>
          <w:ins w:id="375" w:author="Admin" w:date="2019-02-28T10:12:00Z"/>
        </w:numPr>
        <w:ind w:left="138" w:right="905"/>
        <w:jc w:val="right"/>
        <w:rPr>
          <w:ins w:id="376" w:author="Admin" w:date="2019-02-28T10:12:00Z"/>
          <w:i/>
          <w:lang w:val="uk-UA"/>
          <w:rPrChange w:id="377" w:author="Admin" w:date="2019-02-28T10:13:00Z">
            <w:rPr>
              <w:ins w:id="378" w:author="Admin" w:date="2019-02-28T10:12:00Z"/>
              <w:i/>
              <w:lang w:val="ru-RU"/>
            </w:rPr>
          </w:rPrChange>
        </w:rPr>
      </w:pPr>
    </w:p>
    <w:p w:rsidR="00333380" w:rsidRPr="00333380" w:rsidRDefault="00333380" w:rsidP="000B2CEB">
      <w:pPr>
        <w:numPr>
          <w:ins w:id="379" w:author="Admin" w:date="2019-02-28T10:12:00Z"/>
        </w:numPr>
        <w:ind w:left="138" w:right="905"/>
        <w:jc w:val="right"/>
        <w:rPr>
          <w:ins w:id="380" w:author="Admin" w:date="2019-02-28T10:12:00Z"/>
          <w:i/>
          <w:lang w:val="uk-UA"/>
          <w:rPrChange w:id="381" w:author="Admin" w:date="2019-02-28T10:13:00Z">
            <w:rPr>
              <w:ins w:id="382" w:author="Admin" w:date="2019-02-28T10:12:00Z"/>
              <w:i/>
              <w:lang w:val="ru-RU"/>
            </w:rPr>
          </w:rPrChange>
        </w:rPr>
      </w:pPr>
    </w:p>
    <w:p w:rsidR="00333380" w:rsidRPr="00333380" w:rsidRDefault="00333380" w:rsidP="000B2CEB">
      <w:pPr>
        <w:numPr>
          <w:ins w:id="383" w:author="Admin" w:date="2019-02-28T10:12:00Z"/>
        </w:numPr>
        <w:ind w:left="138" w:right="905"/>
        <w:jc w:val="right"/>
        <w:rPr>
          <w:ins w:id="384" w:author="Admin" w:date="2019-02-28T10:12:00Z"/>
          <w:i/>
          <w:lang w:val="uk-UA"/>
          <w:rPrChange w:id="385" w:author="Admin" w:date="2019-02-28T10:13:00Z">
            <w:rPr>
              <w:ins w:id="386" w:author="Admin" w:date="2019-02-28T10:12:00Z"/>
              <w:i/>
              <w:lang w:val="ru-RU"/>
            </w:rPr>
          </w:rPrChange>
        </w:rPr>
      </w:pPr>
    </w:p>
    <w:p w:rsidR="00333380" w:rsidRPr="000B2CEB" w:rsidRDefault="00333380" w:rsidP="000B2CEB">
      <w:pPr>
        <w:numPr>
          <w:ins w:id="387" w:author="Admin" w:date="2019-02-28T10:12:00Z"/>
        </w:numPr>
        <w:ind w:left="138" w:right="905"/>
        <w:jc w:val="right"/>
        <w:rPr>
          <w:ins w:id="388" w:author="Admin" w:date="2019-02-28T10:12:00Z"/>
          <w:i/>
          <w:lang w:val="ru-RU"/>
        </w:rPr>
      </w:pPr>
      <w:ins w:id="389" w:author="Admin" w:date="2019-02-28T10:12:00Z">
        <w:r w:rsidRPr="000B2CEB">
          <w:rPr>
            <w:i/>
            <w:lang w:val="ru-RU"/>
          </w:rPr>
          <w:t>Таблиця 1</w:t>
        </w:r>
      </w:ins>
    </w:p>
    <w:p w:rsidR="00333380" w:rsidRPr="000B2CEB" w:rsidRDefault="00333380" w:rsidP="000B2CEB">
      <w:pPr>
        <w:numPr>
          <w:ins w:id="390" w:author="Admin" w:date="2019-02-28T10:12:00Z"/>
        </w:numPr>
        <w:jc w:val="right"/>
        <w:rPr>
          <w:ins w:id="391" w:author="Admin" w:date="2019-02-28T10:12:00Z"/>
          <w:lang w:val="ru-RU"/>
        </w:rPr>
        <w:sectPr w:rsidR="00333380" w:rsidRPr="000B2CEB" w:rsidSect="000B2CEB">
          <w:type w:val="continuous"/>
          <w:pgSz w:w="11910" w:h="16840"/>
          <w:pgMar w:top="1060" w:right="0" w:bottom="980" w:left="780" w:header="801" w:footer="798" w:gutter="0"/>
          <w:cols w:num="2" w:space="720" w:equalWidth="0">
            <w:col w:w="5101" w:space="58"/>
            <w:col w:w="5971"/>
          </w:cols>
        </w:sectPr>
      </w:pPr>
    </w:p>
    <w:p w:rsidR="00333380" w:rsidRDefault="00333380" w:rsidP="000B2CEB">
      <w:pPr>
        <w:pStyle w:val="Heading8"/>
        <w:numPr>
          <w:ins w:id="392" w:author="Admin" w:date="2019-02-28T10:12:00Z"/>
        </w:numPr>
        <w:spacing w:before="24" w:line="220" w:lineRule="auto"/>
        <w:ind w:left="4068" w:right="1023" w:hanging="3154"/>
        <w:rPr>
          <w:ins w:id="393" w:author="Admin" w:date="2019-02-28T10:12:00Z"/>
        </w:rPr>
      </w:pPr>
      <w:r>
        <w:rPr>
          <w:noProof/>
          <w:lang w:val="ru-RU" w:eastAsia="ru-RU"/>
        </w:rPr>
        <w:pict>
          <v:group id="_x0000_s1039" style="position:absolute;left:0;text-align:left;margin-left:51pt;margin-top:30.4pt;width:498.9pt;height:.8pt;z-index:-251653632;mso-wrap-distance-left:0;mso-wrap-distance-right:0;mso-position-horizontal-relative:page" coordorigin="1020,608" coordsize="9978,16">
            <v:line id="_x0000_s1040" style="position:absolute" from="1020,616" to="4654,616" strokeweight=".8pt"/>
            <v:line id="_x0000_s1041" style="position:absolute" from="4654,616" to="5448,616" strokeweight=".8pt"/>
            <v:line id="_x0000_s1042" style="position:absolute" from="5448,616" to="6242,616" strokeweight=".8pt"/>
            <v:line id="_x0000_s1043" style="position:absolute" from="6242,616" to="7036,616" strokeweight=".8pt"/>
            <v:line id="_x0000_s1044" style="position:absolute" from="7036,616" to="7829,616" strokeweight=".8pt"/>
            <v:line id="_x0000_s1045" style="position:absolute" from="7829,616" to="8623,616" strokeweight=".8pt"/>
            <v:line id="_x0000_s1046" style="position:absolute" from="8623,616" to="9417,616" strokeweight=".8pt"/>
            <v:line id="_x0000_s1047" style="position:absolute" from="9417,616" to="10210,616" strokeweight=".8pt"/>
            <v:line id="_x0000_s1048" style="position:absolute" from="10210,616" to="10998,616" strokeweight=".8pt"/>
            <w10:wrap type="topAndBottom" anchorx="page"/>
          </v:group>
        </w:pict>
      </w:r>
      <w:r>
        <w:rPr>
          <w:noProof/>
          <w:lang w:val="ru-RU" w:eastAsia="ru-RU"/>
        </w:rPr>
        <w:pict>
          <v:shapetype id="_x0000_t202" coordsize="21600,21600" o:spt="202" path="m,l,21600r21600,l21600,xe">
            <v:stroke joinstyle="miter"/>
            <v:path gradientshapeok="t" o:connecttype="rect"/>
          </v:shapetype>
          <v:shape id="_x0000_s1049" type="#_x0000_t202" style="position:absolute;left:0;text-align:left;margin-left:515pt;margin-top:43.6pt;width:30.5pt;height:11.1pt;z-index:-251654656;mso-position-horizontal-relative:page" filled="f" stroked="f">
            <v:textbox inset="0,0,0,0">
              <w:txbxContent>
                <w:p w:rsidR="00333380" w:rsidRDefault="00333380" w:rsidP="000B2CEB">
                  <w:pPr>
                    <w:spacing w:line="221" w:lineRule="exact"/>
                    <w:rPr>
                      <w:sz w:val="20"/>
                    </w:rPr>
                  </w:pPr>
                  <w:r>
                    <w:rPr>
                      <w:sz w:val="20"/>
                    </w:rPr>
                    <w:t>2010, ±</w:t>
                  </w:r>
                </w:p>
              </w:txbxContent>
            </v:textbox>
            <w10:wrap anchorx="page"/>
          </v:shape>
        </w:pict>
      </w:r>
      <w:ins w:id="394" w:author="Admin" w:date="2019-02-28T10:12:00Z">
        <w:r>
          <w:t>Динаміка і структура фінансування державних підприємств Держлісагенства України впродовж 2010-2016 рр.</w:t>
        </w:r>
      </w:ins>
    </w:p>
    <w:p w:rsidR="00333380" w:rsidRDefault="00333380" w:rsidP="000B2CEB">
      <w:pPr>
        <w:numPr>
          <w:ins w:id="395" w:author="Admin" w:date="2019-02-28T10:12:00Z"/>
        </w:numPr>
        <w:tabs>
          <w:tab w:val="left" w:pos="4071"/>
          <w:tab w:val="left" w:pos="4868"/>
          <w:tab w:val="left" w:pos="5658"/>
          <w:tab w:val="left" w:pos="6452"/>
          <w:tab w:val="left" w:pos="7246"/>
          <w:tab w:val="left" w:pos="8040"/>
          <w:tab w:val="left" w:pos="8833"/>
          <w:tab w:val="left" w:pos="9498"/>
        </w:tabs>
        <w:spacing w:after="135"/>
        <w:ind w:left="1648"/>
        <w:rPr>
          <w:ins w:id="396" w:author="Admin" w:date="2019-02-28T10:12:00Z"/>
          <w:sz w:val="20"/>
        </w:rPr>
      </w:pPr>
      <w:ins w:id="397" w:author="Admin" w:date="2019-02-28T10:12:00Z">
        <w:r>
          <w:rPr>
            <w:sz w:val="20"/>
          </w:rPr>
          <w:t>Показник</w:t>
        </w:r>
        <w:r>
          <w:rPr>
            <w:sz w:val="20"/>
          </w:rPr>
          <w:tab/>
          <w:t>2010</w:t>
        </w:r>
        <w:r>
          <w:rPr>
            <w:sz w:val="20"/>
          </w:rPr>
          <w:tab/>
          <w:t>2011</w:t>
        </w:r>
        <w:r>
          <w:rPr>
            <w:sz w:val="20"/>
          </w:rPr>
          <w:tab/>
          <w:t>2012</w:t>
        </w:r>
        <w:r>
          <w:rPr>
            <w:sz w:val="20"/>
          </w:rPr>
          <w:tab/>
          <w:t>2013</w:t>
        </w:r>
        <w:r>
          <w:rPr>
            <w:sz w:val="20"/>
          </w:rPr>
          <w:tab/>
          <w:t>2014</w:t>
        </w:r>
        <w:r>
          <w:rPr>
            <w:sz w:val="20"/>
          </w:rPr>
          <w:tab/>
          <w:t>2015</w:t>
        </w:r>
        <w:r>
          <w:rPr>
            <w:sz w:val="20"/>
          </w:rPr>
          <w:tab/>
          <w:t>2016</w:t>
        </w:r>
        <w:r>
          <w:rPr>
            <w:sz w:val="20"/>
          </w:rPr>
          <w:tab/>
        </w:r>
        <w:r>
          <w:rPr>
            <w:position w:val="11"/>
            <w:sz w:val="20"/>
          </w:rPr>
          <w:t>2016 до</w:t>
        </w:r>
      </w:ins>
    </w:p>
    <w:p w:rsidR="00333380" w:rsidRDefault="00333380" w:rsidP="000B2CEB">
      <w:pPr>
        <w:pStyle w:val="BodyText"/>
        <w:numPr>
          <w:ins w:id="398" w:author="Admin" w:date="2019-02-28T10:12:00Z"/>
        </w:numPr>
        <w:spacing w:line="20" w:lineRule="exact"/>
        <w:ind w:left="232"/>
        <w:jc w:val="left"/>
        <w:rPr>
          <w:ins w:id="399" w:author="Admin" w:date="2019-02-28T10:12:00Z"/>
          <w:sz w:val="2"/>
        </w:rPr>
      </w:pPr>
      <w:r>
        <w:rPr>
          <w:noProof/>
          <w:lang w:val="ru-RU" w:eastAsia="ru-RU"/>
        </w:rPr>
      </w:r>
      <w:ins w:id="400" w:author="Admin" w:date="2019-02-28T10:12:00Z">
        <w:r w:rsidRPr="00017006">
          <w:rPr>
            <w:sz w:val="2"/>
          </w:rPr>
          <w:pict>
            <v:group id="_x0000_s1050" style="width:498.9pt;height:.8pt;mso-position-horizontal-relative:char;mso-position-vertical-relative:line" coordsize="9978,16">
              <v:line id="_x0000_s1051" style="position:absolute" from="0,8" to="3634,8" strokeweight=".8pt"/>
              <v:line id="_x0000_s1052" style="position:absolute" from="3634,8" to="4428,8" strokeweight=".8pt"/>
              <v:line id="_x0000_s1053" style="position:absolute" from="4428,8" to="5221,8" strokeweight=".8pt"/>
              <v:line id="_x0000_s1054" style="position:absolute" from="5221,8" to="6015,8" strokeweight=".8pt"/>
              <v:line id="_x0000_s1055" style="position:absolute" from="6015,8" to="6809,8" strokeweight=".8pt"/>
              <v:line id="_x0000_s1056" style="position:absolute" from="6809,8" to="7603,8" strokeweight=".8pt"/>
              <v:line id="_x0000_s1057" style="position:absolute" from="7603,8" to="8396,8" strokeweight=".8pt"/>
              <v:line id="_x0000_s1058" style="position:absolute" from="8396,8" to="9190,8" strokeweight=".8pt"/>
              <v:line id="_x0000_s1059" style="position:absolute" from="9190,8" to="9978,8" strokeweight=".8pt"/>
              <w10:anchorlock/>
            </v:group>
          </w:pict>
        </w:r>
      </w:ins>
    </w:p>
    <w:p w:rsidR="00333380" w:rsidRPr="000B2CEB" w:rsidRDefault="00333380" w:rsidP="000B2CEB">
      <w:pPr>
        <w:numPr>
          <w:ins w:id="401" w:author="Admin" w:date="2019-02-28T10:12:00Z"/>
        </w:numPr>
        <w:spacing w:before="14"/>
        <w:ind w:left="1004" w:right="1667"/>
        <w:jc w:val="center"/>
        <w:rPr>
          <w:ins w:id="402" w:author="Admin" w:date="2019-02-28T10:12:00Z"/>
          <w:b/>
          <w:i/>
          <w:sz w:val="20"/>
          <w:lang w:val="ru-RU"/>
        </w:rPr>
      </w:pPr>
      <w:r>
        <w:rPr>
          <w:noProof/>
          <w:lang w:val="ru-RU" w:eastAsia="ru-RU"/>
        </w:rPr>
        <w:pict>
          <v:shape id="_x0000_s1060" type="#_x0000_t202" style="position:absolute;left:0;text-align:left;margin-left:51pt;margin-top:16.6pt;width:498.9pt;height:323.75pt;z-index:251663872;mso-position-horizontal-relative:page" filled="f" stroked="f">
            <v:textbox inset="0,0,0,0">
              <w:txbxContent>
                <w:tbl>
                  <w:tblPr>
                    <w:tblW w:w="0" w:type="auto"/>
                    <w:tblInd w:w="7" w:type="dxa"/>
                    <w:tblLayout w:type="fixed"/>
                    <w:tblCellMar>
                      <w:left w:w="0" w:type="dxa"/>
                      <w:right w:w="0" w:type="dxa"/>
                    </w:tblCellMar>
                    <w:tblLook w:val="01E0"/>
                  </w:tblPr>
                  <w:tblGrid>
                    <w:gridCol w:w="4430"/>
                    <w:gridCol w:w="795"/>
                    <w:gridCol w:w="793"/>
                    <w:gridCol w:w="793"/>
                    <w:gridCol w:w="793"/>
                    <w:gridCol w:w="793"/>
                    <w:gridCol w:w="791"/>
                    <w:gridCol w:w="783"/>
                  </w:tblGrid>
                  <w:tr w:rsidR="00333380">
                    <w:trPr>
                      <w:trHeight w:val="280"/>
                    </w:trPr>
                    <w:tc>
                      <w:tcPr>
                        <w:tcW w:w="4430" w:type="dxa"/>
                      </w:tcPr>
                      <w:p w:rsidR="00333380" w:rsidRDefault="00333380">
                        <w:pPr>
                          <w:pStyle w:val="TableParagraph"/>
                          <w:tabs>
                            <w:tab w:val="left" w:pos="3789"/>
                          </w:tabs>
                          <w:spacing w:line="221" w:lineRule="exact"/>
                          <w:ind w:left="108"/>
                          <w:rPr>
                            <w:sz w:val="20"/>
                          </w:rPr>
                        </w:pPr>
                        <w:r>
                          <w:rPr>
                            <w:sz w:val="20"/>
                          </w:rPr>
                          <w:t>Держлісагенство, усього,</w:t>
                        </w:r>
                        <w:r>
                          <w:rPr>
                            <w:spacing w:val="-4"/>
                            <w:sz w:val="20"/>
                          </w:rPr>
                          <w:t xml:space="preserve"> </w:t>
                        </w:r>
                        <w:r>
                          <w:rPr>
                            <w:sz w:val="20"/>
                          </w:rPr>
                          <w:t>млн</w:t>
                        </w:r>
                        <w:r>
                          <w:rPr>
                            <w:spacing w:val="-1"/>
                            <w:sz w:val="20"/>
                          </w:rPr>
                          <w:t xml:space="preserve"> </w:t>
                        </w:r>
                        <w:r>
                          <w:rPr>
                            <w:sz w:val="20"/>
                          </w:rPr>
                          <w:t>грн</w:t>
                        </w:r>
                        <w:r>
                          <w:rPr>
                            <w:sz w:val="20"/>
                          </w:rPr>
                          <w:tab/>
                        </w:r>
                        <w:r>
                          <w:rPr>
                            <w:spacing w:val="-12"/>
                            <w:sz w:val="20"/>
                          </w:rPr>
                          <w:t>613,60</w:t>
                        </w:r>
                      </w:p>
                    </w:tc>
                    <w:tc>
                      <w:tcPr>
                        <w:tcW w:w="795" w:type="dxa"/>
                      </w:tcPr>
                      <w:p w:rsidR="00333380" w:rsidRDefault="00333380">
                        <w:pPr>
                          <w:pStyle w:val="TableParagraph"/>
                          <w:spacing w:line="221" w:lineRule="exact"/>
                          <w:ind w:left="49" w:right="51"/>
                          <w:jc w:val="center"/>
                          <w:rPr>
                            <w:sz w:val="20"/>
                          </w:rPr>
                        </w:pPr>
                        <w:r>
                          <w:rPr>
                            <w:sz w:val="20"/>
                          </w:rPr>
                          <w:t>751,71</w:t>
                        </w:r>
                      </w:p>
                    </w:tc>
                    <w:tc>
                      <w:tcPr>
                        <w:tcW w:w="793" w:type="dxa"/>
                      </w:tcPr>
                      <w:p w:rsidR="00333380" w:rsidRDefault="00333380">
                        <w:pPr>
                          <w:pStyle w:val="TableParagraph"/>
                          <w:spacing w:line="221" w:lineRule="exact"/>
                          <w:ind w:left="45" w:right="48"/>
                          <w:jc w:val="center"/>
                          <w:rPr>
                            <w:sz w:val="20"/>
                          </w:rPr>
                        </w:pPr>
                        <w:r>
                          <w:rPr>
                            <w:sz w:val="20"/>
                          </w:rPr>
                          <w:t>657,22</w:t>
                        </w:r>
                      </w:p>
                    </w:tc>
                    <w:tc>
                      <w:tcPr>
                        <w:tcW w:w="793" w:type="dxa"/>
                      </w:tcPr>
                      <w:p w:rsidR="00333380" w:rsidRDefault="00333380">
                        <w:pPr>
                          <w:pStyle w:val="TableParagraph"/>
                          <w:spacing w:line="221" w:lineRule="exact"/>
                          <w:ind w:left="47" w:right="48"/>
                          <w:jc w:val="center"/>
                          <w:rPr>
                            <w:sz w:val="20"/>
                          </w:rPr>
                        </w:pPr>
                        <w:r>
                          <w:rPr>
                            <w:sz w:val="20"/>
                          </w:rPr>
                          <w:t>695,59</w:t>
                        </w:r>
                      </w:p>
                    </w:tc>
                    <w:tc>
                      <w:tcPr>
                        <w:tcW w:w="793" w:type="dxa"/>
                      </w:tcPr>
                      <w:p w:rsidR="00333380" w:rsidRDefault="00333380">
                        <w:pPr>
                          <w:pStyle w:val="TableParagraph"/>
                          <w:spacing w:line="221" w:lineRule="exact"/>
                          <w:ind w:left="48" w:right="48"/>
                          <w:jc w:val="center"/>
                          <w:rPr>
                            <w:sz w:val="20"/>
                          </w:rPr>
                        </w:pPr>
                        <w:r>
                          <w:rPr>
                            <w:sz w:val="20"/>
                          </w:rPr>
                          <w:t>511,41</w:t>
                        </w:r>
                      </w:p>
                    </w:tc>
                    <w:tc>
                      <w:tcPr>
                        <w:tcW w:w="793" w:type="dxa"/>
                      </w:tcPr>
                      <w:p w:rsidR="00333380" w:rsidRDefault="00333380">
                        <w:pPr>
                          <w:pStyle w:val="TableParagraph"/>
                          <w:spacing w:line="221" w:lineRule="exact"/>
                          <w:ind w:left="48" w:right="48"/>
                          <w:jc w:val="center"/>
                          <w:rPr>
                            <w:sz w:val="20"/>
                          </w:rPr>
                        </w:pPr>
                        <w:r>
                          <w:rPr>
                            <w:sz w:val="20"/>
                          </w:rPr>
                          <w:t>462,14</w:t>
                        </w:r>
                      </w:p>
                    </w:tc>
                    <w:tc>
                      <w:tcPr>
                        <w:tcW w:w="791" w:type="dxa"/>
                      </w:tcPr>
                      <w:p w:rsidR="00333380" w:rsidRDefault="00333380">
                        <w:pPr>
                          <w:pStyle w:val="TableParagraph"/>
                          <w:spacing w:line="221" w:lineRule="exact"/>
                          <w:ind w:left="47" w:right="45"/>
                          <w:jc w:val="center"/>
                          <w:rPr>
                            <w:sz w:val="20"/>
                          </w:rPr>
                        </w:pPr>
                        <w:r>
                          <w:rPr>
                            <w:sz w:val="20"/>
                          </w:rPr>
                          <w:t>137,45</w:t>
                        </w:r>
                      </w:p>
                    </w:tc>
                    <w:tc>
                      <w:tcPr>
                        <w:tcW w:w="783" w:type="dxa"/>
                      </w:tcPr>
                      <w:p w:rsidR="00333380" w:rsidRDefault="00333380">
                        <w:pPr>
                          <w:pStyle w:val="TableParagraph"/>
                          <w:spacing w:line="221" w:lineRule="exact"/>
                          <w:ind w:left="128"/>
                          <w:rPr>
                            <w:sz w:val="20"/>
                          </w:rPr>
                        </w:pPr>
                        <w:r>
                          <w:rPr>
                            <w:sz w:val="20"/>
                          </w:rPr>
                          <w:t>-492,74</w:t>
                        </w:r>
                      </w:p>
                    </w:tc>
                  </w:tr>
                  <w:tr w:rsidR="00333380">
                    <w:trPr>
                      <w:trHeight w:val="382"/>
                    </w:trPr>
                    <w:tc>
                      <w:tcPr>
                        <w:tcW w:w="4430" w:type="dxa"/>
                      </w:tcPr>
                      <w:p w:rsidR="00333380" w:rsidRDefault="00333380">
                        <w:pPr>
                          <w:pStyle w:val="TableParagraph"/>
                          <w:tabs>
                            <w:tab w:val="left" w:pos="3832"/>
                          </w:tabs>
                          <w:spacing w:before="51"/>
                          <w:ind w:left="108"/>
                          <w:rPr>
                            <w:i/>
                            <w:sz w:val="20"/>
                          </w:rPr>
                        </w:pPr>
                        <w:r>
                          <w:rPr>
                            <w:i/>
                            <w:spacing w:val="-2"/>
                            <w:sz w:val="20"/>
                          </w:rPr>
                          <w:t xml:space="preserve">Питома </w:t>
                        </w:r>
                        <w:r>
                          <w:rPr>
                            <w:i/>
                            <w:sz w:val="20"/>
                          </w:rPr>
                          <w:t xml:space="preserve">вага у </w:t>
                        </w:r>
                        <w:r>
                          <w:rPr>
                            <w:i/>
                            <w:spacing w:val="-3"/>
                            <w:sz w:val="20"/>
                          </w:rPr>
                          <w:t>Державому</w:t>
                        </w:r>
                        <w:r>
                          <w:rPr>
                            <w:i/>
                            <w:spacing w:val="-4"/>
                            <w:sz w:val="20"/>
                          </w:rPr>
                          <w:t xml:space="preserve"> </w:t>
                        </w:r>
                        <w:r>
                          <w:rPr>
                            <w:i/>
                            <w:sz w:val="20"/>
                          </w:rPr>
                          <w:t>бюджеті,</w:t>
                        </w:r>
                        <w:r>
                          <w:rPr>
                            <w:i/>
                            <w:spacing w:val="-2"/>
                            <w:sz w:val="20"/>
                          </w:rPr>
                          <w:t xml:space="preserve"> </w:t>
                        </w:r>
                        <w:r>
                          <w:rPr>
                            <w:i/>
                            <w:sz w:val="20"/>
                          </w:rPr>
                          <w:t>%</w:t>
                        </w:r>
                        <w:r>
                          <w:rPr>
                            <w:i/>
                            <w:sz w:val="20"/>
                          </w:rPr>
                          <w:tab/>
                        </w:r>
                        <w:r>
                          <w:rPr>
                            <w:i/>
                            <w:spacing w:val="-12"/>
                            <w:sz w:val="20"/>
                          </w:rPr>
                          <w:t>0,199</w:t>
                        </w:r>
                      </w:p>
                    </w:tc>
                    <w:tc>
                      <w:tcPr>
                        <w:tcW w:w="795" w:type="dxa"/>
                      </w:tcPr>
                      <w:p w:rsidR="00333380" w:rsidRDefault="00333380">
                        <w:pPr>
                          <w:pStyle w:val="TableParagraph"/>
                          <w:spacing w:before="51"/>
                          <w:ind w:left="49" w:right="51"/>
                          <w:jc w:val="center"/>
                          <w:rPr>
                            <w:i/>
                            <w:sz w:val="20"/>
                          </w:rPr>
                        </w:pPr>
                        <w:r>
                          <w:rPr>
                            <w:i/>
                            <w:sz w:val="20"/>
                          </w:rPr>
                          <w:t>0,219</w:t>
                        </w:r>
                      </w:p>
                    </w:tc>
                    <w:tc>
                      <w:tcPr>
                        <w:tcW w:w="793" w:type="dxa"/>
                      </w:tcPr>
                      <w:p w:rsidR="00333380" w:rsidRDefault="00333380">
                        <w:pPr>
                          <w:pStyle w:val="TableParagraph"/>
                          <w:spacing w:before="51"/>
                          <w:ind w:left="46" w:right="48"/>
                          <w:jc w:val="center"/>
                          <w:rPr>
                            <w:i/>
                            <w:sz w:val="20"/>
                          </w:rPr>
                        </w:pPr>
                        <w:r>
                          <w:rPr>
                            <w:i/>
                            <w:sz w:val="20"/>
                          </w:rPr>
                          <w:t>0,159</w:t>
                        </w:r>
                      </w:p>
                    </w:tc>
                    <w:tc>
                      <w:tcPr>
                        <w:tcW w:w="793" w:type="dxa"/>
                      </w:tcPr>
                      <w:p w:rsidR="00333380" w:rsidRDefault="00333380">
                        <w:pPr>
                          <w:pStyle w:val="TableParagraph"/>
                          <w:spacing w:before="51"/>
                          <w:ind w:left="48" w:right="48"/>
                          <w:jc w:val="center"/>
                          <w:rPr>
                            <w:i/>
                            <w:sz w:val="20"/>
                          </w:rPr>
                        </w:pPr>
                        <w:r>
                          <w:rPr>
                            <w:i/>
                            <w:sz w:val="20"/>
                          </w:rPr>
                          <w:t>0,166</w:t>
                        </w:r>
                      </w:p>
                    </w:tc>
                    <w:tc>
                      <w:tcPr>
                        <w:tcW w:w="793" w:type="dxa"/>
                      </w:tcPr>
                      <w:p w:rsidR="00333380" w:rsidRDefault="00333380">
                        <w:pPr>
                          <w:pStyle w:val="TableParagraph"/>
                          <w:spacing w:before="51"/>
                          <w:ind w:left="47" w:right="48"/>
                          <w:jc w:val="center"/>
                          <w:rPr>
                            <w:i/>
                            <w:sz w:val="20"/>
                          </w:rPr>
                        </w:pPr>
                        <w:r>
                          <w:rPr>
                            <w:i/>
                            <w:sz w:val="20"/>
                          </w:rPr>
                          <w:t>0,</w:t>
                        </w:r>
                        <w:r>
                          <w:rPr>
                            <w:b/>
                            <w:i/>
                            <w:sz w:val="20"/>
                          </w:rPr>
                          <w:t xml:space="preserve">1 </w:t>
                        </w:r>
                        <w:r>
                          <w:rPr>
                            <w:i/>
                            <w:sz w:val="20"/>
                          </w:rPr>
                          <w:t>6</w:t>
                        </w:r>
                      </w:p>
                    </w:tc>
                    <w:tc>
                      <w:tcPr>
                        <w:tcW w:w="793" w:type="dxa"/>
                      </w:tcPr>
                      <w:p w:rsidR="00333380" w:rsidRDefault="00333380">
                        <w:pPr>
                          <w:pStyle w:val="TableParagraph"/>
                          <w:spacing w:before="51"/>
                          <w:ind w:left="48" w:right="48"/>
                          <w:jc w:val="center"/>
                          <w:rPr>
                            <w:i/>
                            <w:sz w:val="20"/>
                          </w:rPr>
                        </w:pPr>
                        <w:r>
                          <w:rPr>
                            <w:i/>
                            <w:sz w:val="20"/>
                          </w:rPr>
                          <w:t>0,079</w:t>
                        </w:r>
                      </w:p>
                    </w:tc>
                    <w:tc>
                      <w:tcPr>
                        <w:tcW w:w="791" w:type="dxa"/>
                      </w:tcPr>
                      <w:p w:rsidR="00333380" w:rsidRDefault="00333380">
                        <w:pPr>
                          <w:pStyle w:val="TableParagraph"/>
                          <w:spacing w:before="51"/>
                          <w:ind w:left="48" w:right="45"/>
                          <w:jc w:val="center"/>
                          <w:rPr>
                            <w:i/>
                            <w:sz w:val="20"/>
                          </w:rPr>
                        </w:pPr>
                        <w:r>
                          <w:rPr>
                            <w:i/>
                            <w:sz w:val="20"/>
                          </w:rPr>
                          <w:t>0,020</w:t>
                        </w:r>
                      </w:p>
                    </w:tc>
                    <w:tc>
                      <w:tcPr>
                        <w:tcW w:w="783" w:type="dxa"/>
                      </w:tcPr>
                      <w:p w:rsidR="00333380" w:rsidRDefault="00333380">
                        <w:pPr>
                          <w:pStyle w:val="TableParagraph"/>
                          <w:spacing w:before="51"/>
                          <w:ind w:left="11"/>
                          <w:jc w:val="center"/>
                          <w:rPr>
                            <w:i/>
                            <w:sz w:val="20"/>
                          </w:rPr>
                        </w:pPr>
                        <w:r>
                          <w:rPr>
                            <w:i/>
                            <w:sz w:val="20"/>
                          </w:rPr>
                          <w:t>–</w:t>
                        </w:r>
                      </w:p>
                    </w:tc>
                  </w:tr>
                  <w:tr w:rsidR="00333380">
                    <w:trPr>
                      <w:trHeight w:val="467"/>
                    </w:trPr>
                    <w:tc>
                      <w:tcPr>
                        <w:tcW w:w="4430" w:type="dxa"/>
                      </w:tcPr>
                      <w:p w:rsidR="00333380" w:rsidRDefault="00333380">
                        <w:pPr>
                          <w:pStyle w:val="TableParagraph"/>
                          <w:tabs>
                            <w:tab w:val="left" w:pos="3789"/>
                          </w:tabs>
                          <w:spacing w:line="218" w:lineRule="auto"/>
                          <w:ind w:left="109"/>
                          <w:rPr>
                            <w:sz w:val="20"/>
                          </w:rPr>
                        </w:pPr>
                        <w:r>
                          <w:rPr>
                            <w:sz w:val="20"/>
                          </w:rPr>
                          <w:t xml:space="preserve">У </w:t>
                        </w:r>
                        <w:r>
                          <w:rPr>
                            <w:spacing w:val="-4"/>
                            <w:sz w:val="20"/>
                          </w:rPr>
                          <w:t xml:space="preserve">т.ч. </w:t>
                        </w:r>
                        <w:r>
                          <w:rPr>
                            <w:sz w:val="20"/>
                          </w:rPr>
                          <w:t>на</w:t>
                        </w:r>
                        <w:r>
                          <w:rPr>
                            <w:spacing w:val="-2"/>
                            <w:sz w:val="20"/>
                          </w:rPr>
                          <w:t xml:space="preserve"> </w:t>
                        </w:r>
                        <w:r>
                          <w:rPr>
                            <w:sz w:val="20"/>
                          </w:rPr>
                          <w:t>ведення</w:t>
                        </w:r>
                        <w:r>
                          <w:rPr>
                            <w:spacing w:val="-2"/>
                            <w:sz w:val="20"/>
                          </w:rPr>
                          <w:t xml:space="preserve"> </w:t>
                        </w:r>
                        <w:r>
                          <w:rPr>
                            <w:sz w:val="20"/>
                          </w:rPr>
                          <w:t>лісового</w:t>
                        </w:r>
                        <w:r>
                          <w:rPr>
                            <w:sz w:val="20"/>
                          </w:rPr>
                          <w:tab/>
                        </w:r>
                        <w:r>
                          <w:rPr>
                            <w:spacing w:val="-12"/>
                            <w:position w:val="-10"/>
                            <w:sz w:val="20"/>
                          </w:rPr>
                          <w:t>374,93</w:t>
                        </w:r>
                      </w:p>
                    </w:tc>
                    <w:tc>
                      <w:tcPr>
                        <w:tcW w:w="795" w:type="dxa"/>
                      </w:tcPr>
                      <w:p w:rsidR="00333380" w:rsidRDefault="00333380">
                        <w:pPr>
                          <w:pStyle w:val="TableParagraph"/>
                          <w:spacing w:before="93"/>
                          <w:ind w:left="50" w:right="51"/>
                          <w:jc w:val="center"/>
                          <w:rPr>
                            <w:sz w:val="20"/>
                          </w:rPr>
                        </w:pPr>
                        <w:r>
                          <w:rPr>
                            <w:sz w:val="20"/>
                          </w:rPr>
                          <w:t>491,05</w:t>
                        </w:r>
                      </w:p>
                    </w:tc>
                    <w:tc>
                      <w:tcPr>
                        <w:tcW w:w="793" w:type="dxa"/>
                      </w:tcPr>
                      <w:p w:rsidR="00333380" w:rsidRDefault="00333380">
                        <w:pPr>
                          <w:pStyle w:val="TableParagraph"/>
                          <w:spacing w:before="93"/>
                          <w:ind w:left="46" w:right="48"/>
                          <w:jc w:val="center"/>
                          <w:rPr>
                            <w:sz w:val="20"/>
                          </w:rPr>
                        </w:pPr>
                        <w:r>
                          <w:rPr>
                            <w:sz w:val="20"/>
                          </w:rPr>
                          <w:t>602,20</w:t>
                        </w:r>
                      </w:p>
                    </w:tc>
                    <w:tc>
                      <w:tcPr>
                        <w:tcW w:w="793" w:type="dxa"/>
                      </w:tcPr>
                      <w:p w:rsidR="00333380" w:rsidRDefault="00333380">
                        <w:pPr>
                          <w:pStyle w:val="TableParagraph"/>
                          <w:spacing w:before="93"/>
                          <w:ind w:left="48" w:right="48"/>
                          <w:jc w:val="center"/>
                          <w:rPr>
                            <w:sz w:val="20"/>
                          </w:rPr>
                        </w:pPr>
                        <w:r>
                          <w:rPr>
                            <w:sz w:val="20"/>
                          </w:rPr>
                          <w:t>640,57</w:t>
                        </w:r>
                      </w:p>
                    </w:tc>
                    <w:tc>
                      <w:tcPr>
                        <w:tcW w:w="793" w:type="dxa"/>
                      </w:tcPr>
                      <w:p w:rsidR="00333380" w:rsidRDefault="00333380">
                        <w:pPr>
                          <w:pStyle w:val="TableParagraph"/>
                          <w:spacing w:before="93"/>
                          <w:ind w:left="48" w:right="48"/>
                          <w:jc w:val="center"/>
                          <w:rPr>
                            <w:sz w:val="20"/>
                          </w:rPr>
                        </w:pPr>
                        <w:r>
                          <w:rPr>
                            <w:sz w:val="20"/>
                          </w:rPr>
                          <w:t>460,80</w:t>
                        </w:r>
                      </w:p>
                    </w:tc>
                    <w:tc>
                      <w:tcPr>
                        <w:tcW w:w="793" w:type="dxa"/>
                      </w:tcPr>
                      <w:p w:rsidR="00333380" w:rsidRDefault="00333380">
                        <w:pPr>
                          <w:pStyle w:val="TableParagraph"/>
                          <w:spacing w:before="93"/>
                          <w:ind w:left="48" w:right="48"/>
                          <w:jc w:val="center"/>
                          <w:rPr>
                            <w:sz w:val="20"/>
                          </w:rPr>
                        </w:pPr>
                        <w:r>
                          <w:rPr>
                            <w:sz w:val="20"/>
                          </w:rPr>
                          <w:t>412,72</w:t>
                        </w:r>
                      </w:p>
                    </w:tc>
                    <w:tc>
                      <w:tcPr>
                        <w:tcW w:w="791" w:type="dxa"/>
                      </w:tcPr>
                      <w:p w:rsidR="00333380" w:rsidRDefault="00333380">
                        <w:pPr>
                          <w:pStyle w:val="TableParagraph"/>
                          <w:spacing w:before="93"/>
                          <w:ind w:left="49" w:right="45"/>
                          <w:jc w:val="center"/>
                          <w:rPr>
                            <w:sz w:val="20"/>
                          </w:rPr>
                        </w:pPr>
                        <w:r>
                          <w:rPr>
                            <w:sz w:val="20"/>
                          </w:rPr>
                          <w:t>79,85</w:t>
                        </w:r>
                      </w:p>
                    </w:tc>
                    <w:tc>
                      <w:tcPr>
                        <w:tcW w:w="783" w:type="dxa"/>
                      </w:tcPr>
                      <w:p w:rsidR="00333380" w:rsidRDefault="00333380">
                        <w:pPr>
                          <w:pStyle w:val="TableParagraph"/>
                          <w:spacing w:before="93"/>
                          <w:ind w:left="128"/>
                          <w:rPr>
                            <w:sz w:val="20"/>
                          </w:rPr>
                        </w:pPr>
                        <w:r>
                          <w:rPr>
                            <w:sz w:val="20"/>
                          </w:rPr>
                          <w:t>-308,68</w:t>
                        </w:r>
                      </w:p>
                    </w:tc>
                  </w:tr>
                  <w:tr w:rsidR="00333380">
                    <w:trPr>
                      <w:trHeight w:val="467"/>
                    </w:trPr>
                    <w:tc>
                      <w:tcPr>
                        <w:tcW w:w="4430" w:type="dxa"/>
                      </w:tcPr>
                      <w:p w:rsidR="00333380" w:rsidRDefault="00333380">
                        <w:pPr>
                          <w:pStyle w:val="TableParagraph"/>
                          <w:tabs>
                            <w:tab w:val="left" w:pos="3833"/>
                          </w:tabs>
                          <w:spacing w:before="26"/>
                          <w:ind w:left="109"/>
                          <w:rPr>
                            <w:i/>
                            <w:sz w:val="20"/>
                          </w:rPr>
                        </w:pPr>
                        <w:r>
                          <w:rPr>
                            <w:i/>
                            <w:spacing w:val="-2"/>
                            <w:sz w:val="20"/>
                          </w:rPr>
                          <w:t xml:space="preserve">Питома </w:t>
                        </w:r>
                        <w:r>
                          <w:rPr>
                            <w:i/>
                            <w:sz w:val="20"/>
                          </w:rPr>
                          <w:t>вага на</w:t>
                        </w:r>
                        <w:r>
                          <w:rPr>
                            <w:i/>
                            <w:spacing w:val="-7"/>
                            <w:sz w:val="20"/>
                          </w:rPr>
                          <w:t xml:space="preserve"> </w:t>
                        </w:r>
                        <w:r>
                          <w:rPr>
                            <w:i/>
                            <w:sz w:val="20"/>
                          </w:rPr>
                          <w:t>ведення</w:t>
                        </w:r>
                        <w:r>
                          <w:rPr>
                            <w:i/>
                            <w:spacing w:val="-2"/>
                            <w:sz w:val="20"/>
                          </w:rPr>
                          <w:t xml:space="preserve"> </w:t>
                        </w:r>
                        <w:r>
                          <w:rPr>
                            <w:i/>
                            <w:sz w:val="20"/>
                          </w:rPr>
                          <w:t>лісового</w:t>
                        </w:r>
                        <w:r>
                          <w:rPr>
                            <w:i/>
                            <w:sz w:val="20"/>
                          </w:rPr>
                          <w:tab/>
                        </w:r>
                        <w:r>
                          <w:rPr>
                            <w:i/>
                            <w:spacing w:val="-12"/>
                            <w:position w:val="-10"/>
                            <w:sz w:val="20"/>
                          </w:rPr>
                          <w:t>61,10</w:t>
                        </w:r>
                      </w:p>
                    </w:tc>
                    <w:tc>
                      <w:tcPr>
                        <w:tcW w:w="795" w:type="dxa"/>
                      </w:tcPr>
                      <w:p w:rsidR="00333380" w:rsidRDefault="00333380">
                        <w:pPr>
                          <w:pStyle w:val="TableParagraph"/>
                          <w:spacing w:before="136"/>
                          <w:ind w:left="51" w:right="51"/>
                          <w:jc w:val="center"/>
                          <w:rPr>
                            <w:i/>
                            <w:sz w:val="20"/>
                          </w:rPr>
                        </w:pPr>
                        <w:r>
                          <w:rPr>
                            <w:i/>
                            <w:sz w:val="20"/>
                          </w:rPr>
                          <w:t>65,32</w:t>
                        </w:r>
                      </w:p>
                    </w:tc>
                    <w:tc>
                      <w:tcPr>
                        <w:tcW w:w="793" w:type="dxa"/>
                      </w:tcPr>
                      <w:p w:rsidR="00333380" w:rsidRDefault="00333380">
                        <w:pPr>
                          <w:pStyle w:val="TableParagraph"/>
                          <w:spacing w:before="136"/>
                          <w:ind w:left="48" w:right="48"/>
                          <w:jc w:val="center"/>
                          <w:rPr>
                            <w:i/>
                            <w:sz w:val="20"/>
                          </w:rPr>
                        </w:pPr>
                        <w:r>
                          <w:rPr>
                            <w:i/>
                            <w:sz w:val="20"/>
                          </w:rPr>
                          <w:t>91,63</w:t>
                        </w:r>
                      </w:p>
                    </w:tc>
                    <w:tc>
                      <w:tcPr>
                        <w:tcW w:w="793" w:type="dxa"/>
                      </w:tcPr>
                      <w:p w:rsidR="00333380" w:rsidRDefault="00333380">
                        <w:pPr>
                          <w:pStyle w:val="TableParagraph"/>
                          <w:spacing w:before="136"/>
                          <w:ind w:left="47" w:right="48"/>
                          <w:jc w:val="center"/>
                          <w:rPr>
                            <w:i/>
                            <w:sz w:val="20"/>
                          </w:rPr>
                        </w:pPr>
                        <w:r>
                          <w:rPr>
                            <w:i/>
                            <w:sz w:val="20"/>
                          </w:rPr>
                          <w:t>92,09</w:t>
                        </w:r>
                      </w:p>
                    </w:tc>
                    <w:tc>
                      <w:tcPr>
                        <w:tcW w:w="793" w:type="dxa"/>
                      </w:tcPr>
                      <w:p w:rsidR="00333380" w:rsidRDefault="00333380">
                        <w:pPr>
                          <w:pStyle w:val="TableParagraph"/>
                          <w:spacing w:before="136"/>
                          <w:ind w:left="48" w:right="48"/>
                          <w:jc w:val="center"/>
                          <w:rPr>
                            <w:i/>
                            <w:sz w:val="20"/>
                          </w:rPr>
                        </w:pPr>
                        <w:r>
                          <w:rPr>
                            <w:i/>
                            <w:sz w:val="20"/>
                          </w:rPr>
                          <w:t>90,10</w:t>
                        </w:r>
                      </w:p>
                    </w:tc>
                    <w:tc>
                      <w:tcPr>
                        <w:tcW w:w="793" w:type="dxa"/>
                      </w:tcPr>
                      <w:p w:rsidR="00333380" w:rsidRDefault="00333380">
                        <w:pPr>
                          <w:pStyle w:val="TableParagraph"/>
                          <w:spacing w:before="136"/>
                          <w:ind w:left="49" w:right="48"/>
                          <w:jc w:val="center"/>
                          <w:rPr>
                            <w:i/>
                            <w:sz w:val="20"/>
                          </w:rPr>
                        </w:pPr>
                        <w:r>
                          <w:rPr>
                            <w:i/>
                            <w:sz w:val="20"/>
                          </w:rPr>
                          <w:t>89,31</w:t>
                        </w:r>
                      </w:p>
                    </w:tc>
                    <w:tc>
                      <w:tcPr>
                        <w:tcW w:w="791" w:type="dxa"/>
                      </w:tcPr>
                      <w:p w:rsidR="00333380" w:rsidRDefault="00333380">
                        <w:pPr>
                          <w:pStyle w:val="TableParagraph"/>
                          <w:spacing w:before="136"/>
                          <w:ind w:left="50" w:right="45"/>
                          <w:jc w:val="center"/>
                          <w:rPr>
                            <w:i/>
                            <w:sz w:val="20"/>
                          </w:rPr>
                        </w:pPr>
                        <w:r>
                          <w:rPr>
                            <w:i/>
                            <w:sz w:val="20"/>
                          </w:rPr>
                          <w:t>58,09</w:t>
                        </w:r>
                      </w:p>
                    </w:tc>
                    <w:tc>
                      <w:tcPr>
                        <w:tcW w:w="783" w:type="dxa"/>
                      </w:tcPr>
                      <w:p w:rsidR="00333380" w:rsidRDefault="00333380">
                        <w:pPr>
                          <w:pStyle w:val="TableParagraph"/>
                          <w:spacing w:before="136"/>
                          <w:ind w:left="13"/>
                          <w:jc w:val="center"/>
                          <w:rPr>
                            <w:i/>
                            <w:sz w:val="20"/>
                          </w:rPr>
                        </w:pPr>
                        <w:r>
                          <w:rPr>
                            <w:i/>
                            <w:sz w:val="20"/>
                          </w:rPr>
                          <w:t>–</w:t>
                        </w:r>
                      </w:p>
                    </w:tc>
                  </w:tr>
                  <w:tr w:rsidR="00333380">
                    <w:trPr>
                      <w:trHeight w:val="382"/>
                    </w:trPr>
                    <w:tc>
                      <w:tcPr>
                        <w:tcW w:w="4430" w:type="dxa"/>
                      </w:tcPr>
                      <w:p w:rsidR="00333380" w:rsidRDefault="00333380">
                        <w:pPr>
                          <w:pStyle w:val="TableParagraph"/>
                          <w:tabs>
                            <w:tab w:val="left" w:pos="3757"/>
                          </w:tabs>
                          <w:spacing w:before="93"/>
                          <w:ind w:left="110"/>
                          <w:rPr>
                            <w:sz w:val="20"/>
                          </w:rPr>
                        </w:pPr>
                        <w:r>
                          <w:rPr>
                            <w:sz w:val="20"/>
                          </w:rPr>
                          <w:t>Споживання,</w:t>
                        </w:r>
                        <w:r>
                          <w:rPr>
                            <w:spacing w:val="-3"/>
                            <w:sz w:val="20"/>
                          </w:rPr>
                          <w:t xml:space="preserve"> </w:t>
                        </w:r>
                        <w:r>
                          <w:rPr>
                            <w:sz w:val="20"/>
                          </w:rPr>
                          <w:t>млн</w:t>
                        </w:r>
                        <w:r>
                          <w:rPr>
                            <w:spacing w:val="-2"/>
                            <w:sz w:val="20"/>
                          </w:rPr>
                          <w:t xml:space="preserve"> </w:t>
                        </w:r>
                        <w:r>
                          <w:rPr>
                            <w:sz w:val="20"/>
                          </w:rPr>
                          <w:t>грн</w:t>
                        </w:r>
                        <w:r>
                          <w:rPr>
                            <w:sz w:val="20"/>
                          </w:rPr>
                          <w:tab/>
                          <w:t>503,21</w:t>
                        </w:r>
                      </w:p>
                    </w:tc>
                    <w:tc>
                      <w:tcPr>
                        <w:tcW w:w="795" w:type="dxa"/>
                      </w:tcPr>
                      <w:p w:rsidR="00333380" w:rsidRDefault="00333380">
                        <w:pPr>
                          <w:pStyle w:val="TableParagraph"/>
                          <w:spacing w:before="93"/>
                          <w:ind w:left="51" w:right="51"/>
                          <w:jc w:val="center"/>
                          <w:rPr>
                            <w:sz w:val="20"/>
                          </w:rPr>
                        </w:pPr>
                        <w:r>
                          <w:rPr>
                            <w:sz w:val="20"/>
                          </w:rPr>
                          <w:t>539,93</w:t>
                        </w:r>
                      </w:p>
                    </w:tc>
                    <w:tc>
                      <w:tcPr>
                        <w:tcW w:w="793" w:type="dxa"/>
                      </w:tcPr>
                      <w:p w:rsidR="00333380" w:rsidRDefault="00333380">
                        <w:pPr>
                          <w:pStyle w:val="TableParagraph"/>
                          <w:spacing w:before="93"/>
                          <w:ind w:left="48" w:right="48"/>
                          <w:jc w:val="center"/>
                          <w:rPr>
                            <w:sz w:val="20"/>
                          </w:rPr>
                        </w:pPr>
                        <w:r>
                          <w:rPr>
                            <w:sz w:val="20"/>
                          </w:rPr>
                          <w:t>530,77</w:t>
                        </w:r>
                      </w:p>
                    </w:tc>
                    <w:tc>
                      <w:tcPr>
                        <w:tcW w:w="793" w:type="dxa"/>
                      </w:tcPr>
                      <w:p w:rsidR="00333380" w:rsidRDefault="00333380">
                        <w:pPr>
                          <w:pStyle w:val="TableParagraph"/>
                          <w:spacing w:before="93"/>
                          <w:ind w:left="47" w:right="48"/>
                          <w:jc w:val="center"/>
                          <w:rPr>
                            <w:sz w:val="20"/>
                          </w:rPr>
                        </w:pPr>
                        <w:r>
                          <w:rPr>
                            <w:sz w:val="20"/>
                          </w:rPr>
                          <w:t>119,36</w:t>
                        </w:r>
                      </w:p>
                    </w:tc>
                    <w:tc>
                      <w:tcPr>
                        <w:tcW w:w="793" w:type="dxa"/>
                      </w:tcPr>
                      <w:p w:rsidR="00333380" w:rsidRDefault="00333380">
                        <w:pPr>
                          <w:pStyle w:val="TableParagraph"/>
                          <w:spacing w:before="93"/>
                          <w:ind w:left="48" w:right="48"/>
                          <w:jc w:val="center"/>
                          <w:rPr>
                            <w:sz w:val="20"/>
                          </w:rPr>
                        </w:pPr>
                        <w:r>
                          <w:rPr>
                            <w:sz w:val="20"/>
                          </w:rPr>
                          <w:t>109,24</w:t>
                        </w:r>
                      </w:p>
                    </w:tc>
                    <w:tc>
                      <w:tcPr>
                        <w:tcW w:w="793" w:type="dxa"/>
                      </w:tcPr>
                      <w:p w:rsidR="00333380" w:rsidRDefault="00333380">
                        <w:pPr>
                          <w:pStyle w:val="TableParagraph"/>
                          <w:spacing w:before="93"/>
                          <w:ind w:left="49" w:right="48"/>
                          <w:jc w:val="center"/>
                          <w:rPr>
                            <w:sz w:val="20"/>
                          </w:rPr>
                        </w:pPr>
                        <w:r>
                          <w:rPr>
                            <w:sz w:val="20"/>
                          </w:rPr>
                          <w:t>115,98</w:t>
                        </w:r>
                      </w:p>
                    </w:tc>
                    <w:tc>
                      <w:tcPr>
                        <w:tcW w:w="791" w:type="dxa"/>
                      </w:tcPr>
                      <w:p w:rsidR="00333380" w:rsidRDefault="00333380">
                        <w:pPr>
                          <w:pStyle w:val="TableParagraph"/>
                          <w:spacing w:before="93"/>
                          <w:ind w:left="50" w:right="45"/>
                          <w:jc w:val="center"/>
                          <w:rPr>
                            <w:sz w:val="20"/>
                          </w:rPr>
                        </w:pPr>
                        <w:r>
                          <w:rPr>
                            <w:sz w:val="20"/>
                          </w:rPr>
                          <w:t>126,74</w:t>
                        </w:r>
                      </w:p>
                    </w:tc>
                    <w:tc>
                      <w:tcPr>
                        <w:tcW w:w="783" w:type="dxa"/>
                      </w:tcPr>
                      <w:p w:rsidR="00333380" w:rsidRDefault="00333380">
                        <w:pPr>
                          <w:pStyle w:val="TableParagraph"/>
                          <w:spacing w:before="93"/>
                          <w:ind w:left="129"/>
                          <w:rPr>
                            <w:sz w:val="20"/>
                          </w:rPr>
                        </w:pPr>
                        <w:r>
                          <w:rPr>
                            <w:sz w:val="20"/>
                          </w:rPr>
                          <w:t>-246,09</w:t>
                        </w:r>
                      </w:p>
                    </w:tc>
                  </w:tr>
                  <w:tr w:rsidR="00333380">
                    <w:trPr>
                      <w:trHeight w:val="340"/>
                    </w:trPr>
                    <w:tc>
                      <w:tcPr>
                        <w:tcW w:w="4430" w:type="dxa"/>
                      </w:tcPr>
                      <w:p w:rsidR="00333380" w:rsidRDefault="00333380">
                        <w:pPr>
                          <w:pStyle w:val="TableParagraph"/>
                          <w:tabs>
                            <w:tab w:val="left" w:pos="3834"/>
                          </w:tabs>
                          <w:spacing w:before="51"/>
                          <w:ind w:left="110"/>
                          <w:rPr>
                            <w:i/>
                            <w:sz w:val="20"/>
                          </w:rPr>
                        </w:pPr>
                        <w:r>
                          <w:rPr>
                            <w:i/>
                            <w:spacing w:val="-2"/>
                            <w:sz w:val="20"/>
                          </w:rPr>
                          <w:t xml:space="preserve">Питома </w:t>
                        </w:r>
                        <w:r>
                          <w:rPr>
                            <w:i/>
                            <w:sz w:val="20"/>
                          </w:rPr>
                          <w:t>вага, %</w:t>
                        </w:r>
                        <w:r>
                          <w:rPr>
                            <w:i/>
                            <w:sz w:val="20"/>
                          </w:rPr>
                          <w:tab/>
                        </w:r>
                        <w:r>
                          <w:rPr>
                            <w:i/>
                            <w:spacing w:val="-12"/>
                            <w:sz w:val="20"/>
                          </w:rPr>
                          <w:t>82,01</w:t>
                        </w:r>
                      </w:p>
                    </w:tc>
                    <w:tc>
                      <w:tcPr>
                        <w:tcW w:w="795" w:type="dxa"/>
                      </w:tcPr>
                      <w:p w:rsidR="00333380" w:rsidRDefault="00333380">
                        <w:pPr>
                          <w:pStyle w:val="TableParagraph"/>
                          <w:spacing w:before="51"/>
                          <w:ind w:left="50" w:right="51"/>
                          <w:jc w:val="center"/>
                          <w:rPr>
                            <w:i/>
                            <w:sz w:val="20"/>
                          </w:rPr>
                        </w:pPr>
                        <w:r>
                          <w:rPr>
                            <w:i/>
                            <w:sz w:val="20"/>
                          </w:rPr>
                          <w:t>71,83</w:t>
                        </w:r>
                      </w:p>
                    </w:tc>
                    <w:tc>
                      <w:tcPr>
                        <w:tcW w:w="793" w:type="dxa"/>
                      </w:tcPr>
                      <w:p w:rsidR="00333380" w:rsidRDefault="00333380">
                        <w:pPr>
                          <w:pStyle w:val="TableParagraph"/>
                          <w:spacing w:before="51"/>
                          <w:ind w:left="48" w:right="48"/>
                          <w:jc w:val="center"/>
                          <w:rPr>
                            <w:i/>
                            <w:sz w:val="20"/>
                          </w:rPr>
                        </w:pPr>
                        <w:r>
                          <w:rPr>
                            <w:i/>
                            <w:sz w:val="20"/>
                          </w:rPr>
                          <w:t>80,76</w:t>
                        </w:r>
                      </w:p>
                    </w:tc>
                    <w:tc>
                      <w:tcPr>
                        <w:tcW w:w="793" w:type="dxa"/>
                      </w:tcPr>
                      <w:p w:rsidR="00333380" w:rsidRDefault="00333380">
                        <w:pPr>
                          <w:pStyle w:val="TableParagraph"/>
                          <w:spacing w:before="51"/>
                          <w:ind w:left="48" w:right="48"/>
                          <w:jc w:val="center"/>
                          <w:rPr>
                            <w:i/>
                            <w:sz w:val="20"/>
                          </w:rPr>
                        </w:pPr>
                        <w:r>
                          <w:rPr>
                            <w:i/>
                            <w:sz w:val="20"/>
                          </w:rPr>
                          <w:t>17,16</w:t>
                        </w:r>
                      </w:p>
                    </w:tc>
                    <w:tc>
                      <w:tcPr>
                        <w:tcW w:w="793" w:type="dxa"/>
                      </w:tcPr>
                      <w:p w:rsidR="00333380" w:rsidRDefault="00333380">
                        <w:pPr>
                          <w:pStyle w:val="TableParagraph"/>
                          <w:spacing w:before="51"/>
                          <w:ind w:left="49" w:right="48"/>
                          <w:jc w:val="center"/>
                          <w:rPr>
                            <w:i/>
                            <w:sz w:val="20"/>
                          </w:rPr>
                        </w:pPr>
                        <w:r>
                          <w:rPr>
                            <w:i/>
                            <w:sz w:val="20"/>
                          </w:rPr>
                          <w:t>21,36</w:t>
                        </w:r>
                      </w:p>
                    </w:tc>
                    <w:tc>
                      <w:tcPr>
                        <w:tcW w:w="793" w:type="dxa"/>
                      </w:tcPr>
                      <w:p w:rsidR="00333380" w:rsidRDefault="00333380">
                        <w:pPr>
                          <w:pStyle w:val="TableParagraph"/>
                          <w:spacing w:before="51"/>
                          <w:ind w:left="50" w:right="48"/>
                          <w:jc w:val="center"/>
                          <w:rPr>
                            <w:i/>
                            <w:sz w:val="20"/>
                          </w:rPr>
                        </w:pPr>
                        <w:r>
                          <w:rPr>
                            <w:i/>
                            <w:sz w:val="20"/>
                          </w:rPr>
                          <w:t>25,10</w:t>
                        </w:r>
                      </w:p>
                    </w:tc>
                    <w:tc>
                      <w:tcPr>
                        <w:tcW w:w="791" w:type="dxa"/>
                      </w:tcPr>
                      <w:p w:rsidR="00333380" w:rsidRDefault="00333380">
                        <w:pPr>
                          <w:pStyle w:val="TableParagraph"/>
                          <w:spacing w:before="51"/>
                          <w:ind w:left="51" w:right="45"/>
                          <w:jc w:val="center"/>
                          <w:rPr>
                            <w:i/>
                            <w:sz w:val="20"/>
                          </w:rPr>
                        </w:pPr>
                        <w:r>
                          <w:rPr>
                            <w:i/>
                            <w:sz w:val="20"/>
                          </w:rPr>
                          <w:t>92,21</w:t>
                        </w:r>
                      </w:p>
                    </w:tc>
                    <w:tc>
                      <w:tcPr>
                        <w:tcW w:w="783" w:type="dxa"/>
                      </w:tcPr>
                      <w:p w:rsidR="00333380" w:rsidRDefault="00333380">
                        <w:pPr>
                          <w:pStyle w:val="TableParagraph"/>
                          <w:spacing w:before="51"/>
                          <w:ind w:left="13"/>
                          <w:jc w:val="center"/>
                          <w:rPr>
                            <w:i/>
                            <w:sz w:val="20"/>
                          </w:rPr>
                        </w:pPr>
                        <w:r>
                          <w:rPr>
                            <w:i/>
                            <w:sz w:val="20"/>
                          </w:rPr>
                          <w:t>–</w:t>
                        </w:r>
                      </w:p>
                    </w:tc>
                  </w:tr>
                  <w:tr w:rsidR="00333380">
                    <w:trPr>
                      <w:trHeight w:val="340"/>
                    </w:trPr>
                    <w:tc>
                      <w:tcPr>
                        <w:tcW w:w="4430" w:type="dxa"/>
                      </w:tcPr>
                      <w:p w:rsidR="00333380" w:rsidRDefault="00333380">
                        <w:pPr>
                          <w:pStyle w:val="TableParagraph"/>
                          <w:tabs>
                            <w:tab w:val="left" w:pos="3761"/>
                          </w:tabs>
                          <w:spacing w:before="50"/>
                          <w:ind w:left="110"/>
                          <w:rPr>
                            <w:sz w:val="20"/>
                          </w:rPr>
                        </w:pPr>
                        <w:r>
                          <w:rPr>
                            <w:spacing w:val="-4"/>
                            <w:sz w:val="20"/>
                          </w:rPr>
                          <w:t>Розвитку,</w:t>
                        </w:r>
                        <w:r>
                          <w:rPr>
                            <w:spacing w:val="1"/>
                            <w:sz w:val="20"/>
                          </w:rPr>
                          <w:t xml:space="preserve"> </w:t>
                        </w:r>
                        <w:r>
                          <w:rPr>
                            <w:sz w:val="20"/>
                          </w:rPr>
                          <w:t>млн</w:t>
                        </w:r>
                        <w:r>
                          <w:rPr>
                            <w:spacing w:val="1"/>
                            <w:sz w:val="20"/>
                          </w:rPr>
                          <w:t xml:space="preserve"> </w:t>
                        </w:r>
                        <w:r>
                          <w:rPr>
                            <w:sz w:val="20"/>
                          </w:rPr>
                          <w:t>грн</w:t>
                        </w:r>
                        <w:r>
                          <w:rPr>
                            <w:sz w:val="20"/>
                          </w:rPr>
                          <w:tab/>
                          <w:t>110,38</w:t>
                        </w:r>
                      </w:p>
                    </w:tc>
                    <w:tc>
                      <w:tcPr>
                        <w:tcW w:w="795" w:type="dxa"/>
                      </w:tcPr>
                      <w:p w:rsidR="00333380" w:rsidRDefault="00333380">
                        <w:pPr>
                          <w:pStyle w:val="TableParagraph"/>
                          <w:spacing w:before="50"/>
                          <w:ind w:left="51" w:right="51"/>
                          <w:jc w:val="center"/>
                          <w:rPr>
                            <w:sz w:val="20"/>
                          </w:rPr>
                        </w:pPr>
                        <w:r>
                          <w:rPr>
                            <w:sz w:val="20"/>
                          </w:rPr>
                          <w:t>211,78</w:t>
                        </w:r>
                      </w:p>
                    </w:tc>
                    <w:tc>
                      <w:tcPr>
                        <w:tcW w:w="793" w:type="dxa"/>
                      </w:tcPr>
                      <w:p w:rsidR="00333380" w:rsidRDefault="00333380">
                        <w:pPr>
                          <w:pStyle w:val="TableParagraph"/>
                          <w:spacing w:before="50"/>
                          <w:ind w:left="47" w:right="48"/>
                          <w:jc w:val="center"/>
                          <w:rPr>
                            <w:sz w:val="20"/>
                          </w:rPr>
                        </w:pPr>
                        <w:r>
                          <w:rPr>
                            <w:sz w:val="20"/>
                          </w:rPr>
                          <w:t>126,45</w:t>
                        </w:r>
                      </w:p>
                    </w:tc>
                    <w:tc>
                      <w:tcPr>
                        <w:tcW w:w="793" w:type="dxa"/>
                      </w:tcPr>
                      <w:p w:rsidR="00333380" w:rsidRDefault="00333380">
                        <w:pPr>
                          <w:pStyle w:val="TableParagraph"/>
                          <w:spacing w:before="50"/>
                          <w:ind w:left="48" w:right="48"/>
                          <w:jc w:val="center"/>
                          <w:rPr>
                            <w:sz w:val="20"/>
                          </w:rPr>
                        </w:pPr>
                        <w:r>
                          <w:rPr>
                            <w:sz w:val="20"/>
                          </w:rPr>
                          <w:t>576,23</w:t>
                        </w:r>
                      </w:p>
                    </w:tc>
                    <w:tc>
                      <w:tcPr>
                        <w:tcW w:w="793" w:type="dxa"/>
                      </w:tcPr>
                      <w:p w:rsidR="00333380" w:rsidRDefault="00333380">
                        <w:pPr>
                          <w:pStyle w:val="TableParagraph"/>
                          <w:spacing w:before="50"/>
                          <w:ind w:left="49" w:right="48"/>
                          <w:jc w:val="center"/>
                          <w:rPr>
                            <w:sz w:val="20"/>
                          </w:rPr>
                        </w:pPr>
                        <w:r>
                          <w:rPr>
                            <w:sz w:val="20"/>
                          </w:rPr>
                          <w:t>402,17</w:t>
                        </w:r>
                      </w:p>
                    </w:tc>
                    <w:tc>
                      <w:tcPr>
                        <w:tcW w:w="793" w:type="dxa"/>
                      </w:tcPr>
                      <w:p w:rsidR="00333380" w:rsidRDefault="00333380">
                        <w:pPr>
                          <w:pStyle w:val="TableParagraph"/>
                          <w:spacing w:before="50"/>
                          <w:ind w:left="51" w:right="48"/>
                          <w:jc w:val="center"/>
                          <w:rPr>
                            <w:sz w:val="20"/>
                          </w:rPr>
                        </w:pPr>
                        <w:r>
                          <w:rPr>
                            <w:sz w:val="20"/>
                          </w:rPr>
                          <w:t>346,16</w:t>
                        </w:r>
                      </w:p>
                    </w:tc>
                    <w:tc>
                      <w:tcPr>
                        <w:tcW w:w="791" w:type="dxa"/>
                      </w:tcPr>
                      <w:p w:rsidR="00333380" w:rsidRDefault="00333380">
                        <w:pPr>
                          <w:pStyle w:val="TableParagraph"/>
                          <w:spacing w:before="50"/>
                          <w:ind w:left="52" w:right="45"/>
                          <w:jc w:val="center"/>
                          <w:rPr>
                            <w:sz w:val="20"/>
                          </w:rPr>
                        </w:pPr>
                        <w:r>
                          <w:rPr>
                            <w:sz w:val="20"/>
                          </w:rPr>
                          <w:t>10,71</w:t>
                        </w:r>
                      </w:p>
                    </w:tc>
                    <w:tc>
                      <w:tcPr>
                        <w:tcW w:w="783" w:type="dxa"/>
                      </w:tcPr>
                      <w:p w:rsidR="00333380" w:rsidRDefault="00333380">
                        <w:pPr>
                          <w:pStyle w:val="TableParagraph"/>
                          <w:spacing w:before="50"/>
                          <w:ind w:left="243"/>
                          <w:rPr>
                            <w:sz w:val="20"/>
                          </w:rPr>
                        </w:pPr>
                        <w:r>
                          <w:rPr>
                            <w:sz w:val="20"/>
                          </w:rPr>
                          <w:t>8,62</w:t>
                        </w:r>
                      </w:p>
                    </w:tc>
                  </w:tr>
                  <w:tr w:rsidR="00333380">
                    <w:trPr>
                      <w:trHeight w:val="280"/>
                    </w:trPr>
                    <w:tc>
                      <w:tcPr>
                        <w:tcW w:w="4430" w:type="dxa"/>
                      </w:tcPr>
                      <w:p w:rsidR="00333380" w:rsidRDefault="00333380">
                        <w:pPr>
                          <w:pStyle w:val="TableParagraph"/>
                          <w:tabs>
                            <w:tab w:val="left" w:pos="3834"/>
                          </w:tabs>
                          <w:spacing w:before="51" w:line="210" w:lineRule="exact"/>
                          <w:ind w:left="110"/>
                          <w:rPr>
                            <w:i/>
                            <w:sz w:val="20"/>
                          </w:rPr>
                        </w:pPr>
                        <w:r>
                          <w:rPr>
                            <w:i/>
                            <w:spacing w:val="-2"/>
                            <w:sz w:val="20"/>
                          </w:rPr>
                          <w:t xml:space="preserve">Питома </w:t>
                        </w:r>
                        <w:r>
                          <w:rPr>
                            <w:i/>
                            <w:sz w:val="20"/>
                          </w:rPr>
                          <w:t>вага, %</w:t>
                        </w:r>
                        <w:r>
                          <w:rPr>
                            <w:i/>
                            <w:sz w:val="20"/>
                          </w:rPr>
                          <w:tab/>
                        </w:r>
                        <w:r>
                          <w:rPr>
                            <w:i/>
                            <w:spacing w:val="-12"/>
                            <w:sz w:val="20"/>
                          </w:rPr>
                          <w:t>17,99</w:t>
                        </w:r>
                      </w:p>
                    </w:tc>
                    <w:tc>
                      <w:tcPr>
                        <w:tcW w:w="795" w:type="dxa"/>
                      </w:tcPr>
                      <w:p w:rsidR="00333380" w:rsidRDefault="00333380">
                        <w:pPr>
                          <w:pStyle w:val="TableParagraph"/>
                          <w:spacing w:before="51" w:line="210" w:lineRule="exact"/>
                          <w:ind w:left="51" w:right="51"/>
                          <w:jc w:val="center"/>
                          <w:rPr>
                            <w:i/>
                            <w:sz w:val="20"/>
                          </w:rPr>
                        </w:pPr>
                        <w:r>
                          <w:rPr>
                            <w:i/>
                            <w:sz w:val="20"/>
                          </w:rPr>
                          <w:t>28,17</w:t>
                        </w:r>
                      </w:p>
                    </w:tc>
                    <w:tc>
                      <w:tcPr>
                        <w:tcW w:w="793" w:type="dxa"/>
                      </w:tcPr>
                      <w:p w:rsidR="00333380" w:rsidRDefault="00333380">
                        <w:pPr>
                          <w:pStyle w:val="TableParagraph"/>
                          <w:spacing w:before="51" w:line="210" w:lineRule="exact"/>
                          <w:ind w:left="48" w:right="48"/>
                          <w:jc w:val="center"/>
                          <w:rPr>
                            <w:i/>
                            <w:sz w:val="20"/>
                          </w:rPr>
                        </w:pPr>
                        <w:r>
                          <w:rPr>
                            <w:i/>
                            <w:sz w:val="20"/>
                          </w:rPr>
                          <w:t>19,24</w:t>
                        </w:r>
                      </w:p>
                    </w:tc>
                    <w:tc>
                      <w:tcPr>
                        <w:tcW w:w="793" w:type="dxa"/>
                      </w:tcPr>
                      <w:p w:rsidR="00333380" w:rsidRDefault="00333380">
                        <w:pPr>
                          <w:pStyle w:val="TableParagraph"/>
                          <w:spacing w:before="51" w:line="210" w:lineRule="exact"/>
                          <w:ind w:left="49" w:right="48"/>
                          <w:jc w:val="center"/>
                          <w:rPr>
                            <w:i/>
                            <w:sz w:val="20"/>
                          </w:rPr>
                        </w:pPr>
                        <w:r>
                          <w:rPr>
                            <w:i/>
                            <w:sz w:val="20"/>
                          </w:rPr>
                          <w:t>82,84</w:t>
                        </w:r>
                      </w:p>
                    </w:tc>
                    <w:tc>
                      <w:tcPr>
                        <w:tcW w:w="793" w:type="dxa"/>
                      </w:tcPr>
                      <w:p w:rsidR="00333380" w:rsidRDefault="00333380">
                        <w:pPr>
                          <w:pStyle w:val="TableParagraph"/>
                          <w:spacing w:before="51" w:line="210" w:lineRule="exact"/>
                          <w:ind w:left="50" w:right="48"/>
                          <w:jc w:val="center"/>
                          <w:rPr>
                            <w:i/>
                            <w:sz w:val="20"/>
                          </w:rPr>
                        </w:pPr>
                        <w:r>
                          <w:rPr>
                            <w:i/>
                            <w:sz w:val="20"/>
                          </w:rPr>
                          <w:t>78,64</w:t>
                        </w:r>
                      </w:p>
                    </w:tc>
                    <w:tc>
                      <w:tcPr>
                        <w:tcW w:w="793" w:type="dxa"/>
                      </w:tcPr>
                      <w:p w:rsidR="00333380" w:rsidRDefault="00333380">
                        <w:pPr>
                          <w:pStyle w:val="TableParagraph"/>
                          <w:spacing w:before="51" w:line="210" w:lineRule="exact"/>
                          <w:ind w:left="52" w:right="48"/>
                          <w:jc w:val="center"/>
                          <w:rPr>
                            <w:i/>
                            <w:sz w:val="20"/>
                          </w:rPr>
                        </w:pPr>
                        <w:r>
                          <w:rPr>
                            <w:i/>
                            <w:sz w:val="20"/>
                          </w:rPr>
                          <w:t>74,90</w:t>
                        </w:r>
                      </w:p>
                    </w:tc>
                    <w:tc>
                      <w:tcPr>
                        <w:tcW w:w="791" w:type="dxa"/>
                      </w:tcPr>
                      <w:p w:rsidR="00333380" w:rsidRDefault="00333380">
                        <w:pPr>
                          <w:pStyle w:val="TableParagraph"/>
                          <w:spacing w:before="51" w:line="210" w:lineRule="exact"/>
                          <w:ind w:left="52" w:right="45"/>
                          <w:jc w:val="center"/>
                          <w:rPr>
                            <w:i/>
                            <w:sz w:val="20"/>
                          </w:rPr>
                        </w:pPr>
                        <w:r>
                          <w:rPr>
                            <w:i/>
                            <w:sz w:val="20"/>
                          </w:rPr>
                          <w:t>7,79</w:t>
                        </w:r>
                      </w:p>
                    </w:tc>
                    <w:tc>
                      <w:tcPr>
                        <w:tcW w:w="783" w:type="dxa"/>
                      </w:tcPr>
                      <w:p w:rsidR="00333380" w:rsidRDefault="00333380">
                        <w:pPr>
                          <w:pStyle w:val="TableParagraph"/>
                          <w:spacing w:before="51" w:line="210" w:lineRule="exact"/>
                          <w:ind w:left="15"/>
                          <w:jc w:val="center"/>
                          <w:rPr>
                            <w:i/>
                            <w:sz w:val="20"/>
                          </w:rPr>
                        </w:pPr>
                        <w:r>
                          <w:rPr>
                            <w:i/>
                            <w:sz w:val="20"/>
                          </w:rPr>
                          <w:t>–</w:t>
                        </w:r>
                      </w:p>
                    </w:tc>
                  </w:tr>
                  <w:tr w:rsidR="00333380" w:rsidRPr="000B2CEB">
                    <w:trPr>
                      <w:trHeight w:val="601"/>
                    </w:trPr>
                    <w:tc>
                      <w:tcPr>
                        <w:tcW w:w="9971" w:type="dxa"/>
                        <w:gridSpan w:val="8"/>
                      </w:tcPr>
                      <w:p w:rsidR="00333380" w:rsidRDefault="00333380">
                        <w:pPr>
                          <w:pStyle w:val="TableParagraph"/>
                          <w:spacing w:before="80"/>
                          <w:ind w:left="86" w:right="73"/>
                          <w:jc w:val="center"/>
                          <w:rPr>
                            <w:b/>
                            <w:i/>
                            <w:sz w:val="20"/>
                          </w:rPr>
                        </w:pPr>
                        <w:r>
                          <w:rPr>
                            <w:b/>
                            <w:i/>
                            <w:sz w:val="20"/>
                          </w:rPr>
                          <w:t>Доходи</w:t>
                        </w:r>
                      </w:p>
                      <w:p w:rsidR="00333380" w:rsidRDefault="00333380">
                        <w:pPr>
                          <w:pStyle w:val="TableParagraph"/>
                          <w:spacing w:before="62" w:line="210" w:lineRule="exact"/>
                          <w:ind w:left="86" w:right="6896"/>
                          <w:jc w:val="center"/>
                          <w:rPr>
                            <w:sz w:val="20"/>
                          </w:rPr>
                        </w:pPr>
                        <w:r>
                          <w:rPr>
                            <w:sz w:val="20"/>
                          </w:rPr>
                          <w:t>Рентна плата за спецвикористання</w:t>
                        </w:r>
                      </w:p>
                    </w:tc>
                  </w:tr>
                  <w:tr w:rsidR="00333380">
                    <w:trPr>
                      <w:trHeight w:val="488"/>
                    </w:trPr>
                    <w:tc>
                      <w:tcPr>
                        <w:tcW w:w="4430" w:type="dxa"/>
                      </w:tcPr>
                      <w:p w:rsidR="00333380" w:rsidRDefault="00333380">
                        <w:pPr>
                          <w:pStyle w:val="TableParagraph"/>
                          <w:tabs>
                            <w:tab w:val="left" w:pos="3759"/>
                          </w:tabs>
                          <w:spacing w:line="230" w:lineRule="auto"/>
                          <w:ind w:left="111" w:right="118"/>
                          <w:rPr>
                            <w:sz w:val="20"/>
                          </w:rPr>
                        </w:pPr>
                        <w:r>
                          <w:rPr>
                            <w:sz w:val="20"/>
                          </w:rPr>
                          <w:t>лісових ресурсів</w:t>
                        </w:r>
                        <w:r>
                          <w:rPr>
                            <w:spacing w:val="4"/>
                            <w:sz w:val="20"/>
                          </w:rPr>
                          <w:t xml:space="preserve"> </w:t>
                        </w:r>
                        <w:r>
                          <w:rPr>
                            <w:sz w:val="20"/>
                          </w:rPr>
                          <w:t>до</w:t>
                        </w:r>
                        <w:r>
                          <w:rPr>
                            <w:spacing w:val="2"/>
                            <w:sz w:val="20"/>
                          </w:rPr>
                          <w:t xml:space="preserve"> </w:t>
                        </w:r>
                        <w:r>
                          <w:rPr>
                            <w:spacing w:val="-4"/>
                            <w:sz w:val="20"/>
                          </w:rPr>
                          <w:t>Держбюджету,</w:t>
                        </w:r>
                        <w:r>
                          <w:rPr>
                            <w:spacing w:val="-4"/>
                            <w:sz w:val="20"/>
                          </w:rPr>
                          <w:tab/>
                        </w:r>
                        <w:r>
                          <w:rPr>
                            <w:spacing w:val="-3"/>
                            <w:sz w:val="20"/>
                          </w:rPr>
                          <w:t xml:space="preserve">156,60 </w:t>
                        </w:r>
                        <w:r>
                          <w:rPr>
                            <w:sz w:val="20"/>
                          </w:rPr>
                          <w:t>млн</w:t>
                        </w:r>
                        <w:r>
                          <w:rPr>
                            <w:spacing w:val="-1"/>
                            <w:sz w:val="20"/>
                          </w:rPr>
                          <w:t xml:space="preserve"> </w:t>
                        </w:r>
                        <w:r>
                          <w:rPr>
                            <w:sz w:val="20"/>
                          </w:rPr>
                          <w:t>грн</w:t>
                        </w:r>
                      </w:p>
                    </w:tc>
                    <w:tc>
                      <w:tcPr>
                        <w:tcW w:w="795" w:type="dxa"/>
                      </w:tcPr>
                      <w:p w:rsidR="00333380" w:rsidRDefault="00333380">
                        <w:pPr>
                          <w:pStyle w:val="TableParagraph"/>
                          <w:spacing w:line="221" w:lineRule="exact"/>
                          <w:ind w:left="52" w:right="51"/>
                          <w:jc w:val="center"/>
                          <w:rPr>
                            <w:sz w:val="20"/>
                          </w:rPr>
                        </w:pPr>
                        <w:r>
                          <w:rPr>
                            <w:sz w:val="20"/>
                          </w:rPr>
                          <w:t>161,90</w:t>
                        </w:r>
                      </w:p>
                    </w:tc>
                    <w:tc>
                      <w:tcPr>
                        <w:tcW w:w="793" w:type="dxa"/>
                      </w:tcPr>
                      <w:p w:rsidR="00333380" w:rsidRDefault="00333380">
                        <w:pPr>
                          <w:pStyle w:val="TableParagraph"/>
                          <w:spacing w:line="221" w:lineRule="exact"/>
                          <w:ind w:left="48" w:right="48"/>
                          <w:jc w:val="center"/>
                          <w:rPr>
                            <w:sz w:val="20"/>
                          </w:rPr>
                        </w:pPr>
                        <w:r>
                          <w:rPr>
                            <w:sz w:val="20"/>
                          </w:rPr>
                          <w:t>182,50</w:t>
                        </w:r>
                      </w:p>
                    </w:tc>
                    <w:tc>
                      <w:tcPr>
                        <w:tcW w:w="793" w:type="dxa"/>
                      </w:tcPr>
                      <w:p w:rsidR="00333380" w:rsidRDefault="00333380">
                        <w:pPr>
                          <w:pStyle w:val="TableParagraph"/>
                          <w:spacing w:line="221" w:lineRule="exact"/>
                          <w:ind w:left="49" w:right="48"/>
                          <w:jc w:val="center"/>
                          <w:rPr>
                            <w:sz w:val="20"/>
                          </w:rPr>
                        </w:pPr>
                        <w:r>
                          <w:rPr>
                            <w:sz w:val="20"/>
                          </w:rPr>
                          <w:t>201,00</w:t>
                        </w:r>
                      </w:p>
                    </w:tc>
                    <w:tc>
                      <w:tcPr>
                        <w:tcW w:w="793" w:type="dxa"/>
                      </w:tcPr>
                      <w:p w:rsidR="00333380" w:rsidRDefault="00333380">
                        <w:pPr>
                          <w:pStyle w:val="TableParagraph"/>
                          <w:spacing w:line="221" w:lineRule="exact"/>
                          <w:ind w:left="51" w:right="48"/>
                          <w:jc w:val="center"/>
                          <w:rPr>
                            <w:sz w:val="20"/>
                          </w:rPr>
                        </w:pPr>
                        <w:r>
                          <w:rPr>
                            <w:sz w:val="20"/>
                          </w:rPr>
                          <w:t>334,80</w:t>
                        </w:r>
                      </w:p>
                    </w:tc>
                    <w:tc>
                      <w:tcPr>
                        <w:tcW w:w="793" w:type="dxa"/>
                      </w:tcPr>
                      <w:p w:rsidR="00333380" w:rsidRDefault="00333380">
                        <w:pPr>
                          <w:pStyle w:val="TableParagraph"/>
                          <w:spacing w:line="221" w:lineRule="exact"/>
                          <w:ind w:left="52" w:right="47"/>
                          <w:jc w:val="center"/>
                          <w:rPr>
                            <w:sz w:val="20"/>
                          </w:rPr>
                        </w:pPr>
                        <w:r>
                          <w:rPr>
                            <w:sz w:val="20"/>
                          </w:rPr>
                          <w:t>431,40</w:t>
                        </w:r>
                      </w:p>
                    </w:tc>
                    <w:tc>
                      <w:tcPr>
                        <w:tcW w:w="791" w:type="dxa"/>
                      </w:tcPr>
                      <w:p w:rsidR="00333380" w:rsidRDefault="00333380">
                        <w:pPr>
                          <w:pStyle w:val="TableParagraph"/>
                          <w:spacing w:line="221" w:lineRule="exact"/>
                          <w:ind w:left="53" w:right="45"/>
                          <w:jc w:val="center"/>
                          <w:rPr>
                            <w:sz w:val="20"/>
                          </w:rPr>
                        </w:pPr>
                        <w:r>
                          <w:rPr>
                            <w:sz w:val="20"/>
                          </w:rPr>
                          <w:t>461,90</w:t>
                        </w:r>
                      </w:p>
                    </w:tc>
                    <w:tc>
                      <w:tcPr>
                        <w:tcW w:w="783" w:type="dxa"/>
                      </w:tcPr>
                      <w:p w:rsidR="00333380" w:rsidRDefault="00333380">
                        <w:pPr>
                          <w:pStyle w:val="TableParagraph"/>
                          <w:spacing w:line="221" w:lineRule="exact"/>
                          <w:ind w:left="157"/>
                          <w:rPr>
                            <w:sz w:val="20"/>
                          </w:rPr>
                        </w:pPr>
                        <w:r>
                          <w:rPr>
                            <w:sz w:val="20"/>
                          </w:rPr>
                          <w:t>305,30</w:t>
                        </w:r>
                      </w:p>
                    </w:tc>
                  </w:tr>
                  <w:tr w:rsidR="00333380">
                    <w:trPr>
                      <w:trHeight w:val="318"/>
                    </w:trPr>
                    <w:tc>
                      <w:tcPr>
                        <w:tcW w:w="4430" w:type="dxa"/>
                      </w:tcPr>
                      <w:p w:rsidR="00333380" w:rsidRDefault="00333380">
                        <w:pPr>
                          <w:pStyle w:val="TableParagraph"/>
                          <w:tabs>
                            <w:tab w:val="left" w:pos="3835"/>
                          </w:tabs>
                          <w:spacing w:before="40"/>
                          <w:ind w:left="111"/>
                          <w:rPr>
                            <w:i/>
                            <w:sz w:val="20"/>
                          </w:rPr>
                        </w:pPr>
                        <w:r>
                          <w:rPr>
                            <w:i/>
                            <w:spacing w:val="-2"/>
                            <w:sz w:val="20"/>
                          </w:rPr>
                          <w:t xml:space="preserve">Питома </w:t>
                        </w:r>
                        <w:r>
                          <w:rPr>
                            <w:i/>
                            <w:sz w:val="20"/>
                          </w:rPr>
                          <w:t>вага у Дербюджеті</w:t>
                        </w:r>
                        <w:r>
                          <w:rPr>
                            <w:i/>
                            <w:spacing w:val="-9"/>
                            <w:sz w:val="20"/>
                          </w:rPr>
                          <w:t xml:space="preserve"> </w:t>
                        </w:r>
                        <w:r>
                          <w:rPr>
                            <w:i/>
                            <w:sz w:val="20"/>
                          </w:rPr>
                          <w:t>країни,</w:t>
                        </w:r>
                        <w:r>
                          <w:rPr>
                            <w:i/>
                            <w:spacing w:val="-2"/>
                            <w:sz w:val="20"/>
                          </w:rPr>
                          <w:t xml:space="preserve"> </w:t>
                        </w:r>
                        <w:r>
                          <w:rPr>
                            <w:i/>
                            <w:sz w:val="20"/>
                          </w:rPr>
                          <w:t>%</w:t>
                        </w:r>
                        <w:r>
                          <w:rPr>
                            <w:i/>
                            <w:sz w:val="20"/>
                          </w:rPr>
                          <w:tab/>
                        </w:r>
                        <w:r>
                          <w:rPr>
                            <w:i/>
                            <w:spacing w:val="-12"/>
                            <w:sz w:val="20"/>
                          </w:rPr>
                          <w:t>0,061</w:t>
                        </w:r>
                      </w:p>
                    </w:tc>
                    <w:tc>
                      <w:tcPr>
                        <w:tcW w:w="795" w:type="dxa"/>
                      </w:tcPr>
                      <w:p w:rsidR="00333380" w:rsidRDefault="00333380">
                        <w:pPr>
                          <w:pStyle w:val="TableParagraph"/>
                          <w:spacing w:before="40"/>
                          <w:ind w:left="52" w:right="51"/>
                          <w:jc w:val="center"/>
                          <w:rPr>
                            <w:i/>
                            <w:sz w:val="20"/>
                          </w:rPr>
                        </w:pPr>
                        <w:r>
                          <w:rPr>
                            <w:i/>
                            <w:sz w:val="20"/>
                          </w:rPr>
                          <w:t>0,053</w:t>
                        </w:r>
                      </w:p>
                    </w:tc>
                    <w:tc>
                      <w:tcPr>
                        <w:tcW w:w="793" w:type="dxa"/>
                      </w:tcPr>
                      <w:p w:rsidR="00333380" w:rsidRDefault="00333380">
                        <w:pPr>
                          <w:pStyle w:val="TableParagraph"/>
                          <w:spacing w:before="40"/>
                          <w:ind w:left="49" w:right="48"/>
                          <w:jc w:val="center"/>
                          <w:rPr>
                            <w:i/>
                            <w:sz w:val="20"/>
                          </w:rPr>
                        </w:pPr>
                        <w:r>
                          <w:rPr>
                            <w:i/>
                            <w:sz w:val="20"/>
                          </w:rPr>
                          <w:t>0,049</w:t>
                        </w:r>
                      </w:p>
                    </w:tc>
                    <w:tc>
                      <w:tcPr>
                        <w:tcW w:w="793" w:type="dxa"/>
                      </w:tcPr>
                      <w:p w:rsidR="00333380" w:rsidRDefault="00333380">
                        <w:pPr>
                          <w:pStyle w:val="TableParagraph"/>
                          <w:spacing w:before="40"/>
                          <w:ind w:left="50" w:right="48"/>
                          <w:jc w:val="center"/>
                          <w:rPr>
                            <w:i/>
                            <w:sz w:val="20"/>
                          </w:rPr>
                        </w:pPr>
                        <w:r>
                          <w:rPr>
                            <w:i/>
                            <w:sz w:val="20"/>
                          </w:rPr>
                          <w:t>0,057</w:t>
                        </w:r>
                      </w:p>
                    </w:tc>
                    <w:tc>
                      <w:tcPr>
                        <w:tcW w:w="793" w:type="dxa"/>
                      </w:tcPr>
                      <w:p w:rsidR="00333380" w:rsidRDefault="00333380">
                        <w:pPr>
                          <w:pStyle w:val="TableParagraph"/>
                          <w:spacing w:before="40"/>
                          <w:ind w:left="52" w:right="48"/>
                          <w:jc w:val="center"/>
                          <w:rPr>
                            <w:i/>
                            <w:sz w:val="20"/>
                          </w:rPr>
                        </w:pPr>
                        <w:r>
                          <w:rPr>
                            <w:i/>
                            <w:sz w:val="20"/>
                          </w:rPr>
                          <w:t>0,089</w:t>
                        </w:r>
                      </w:p>
                    </w:tc>
                    <w:tc>
                      <w:tcPr>
                        <w:tcW w:w="793" w:type="dxa"/>
                      </w:tcPr>
                      <w:p w:rsidR="00333380" w:rsidRDefault="00333380">
                        <w:pPr>
                          <w:pStyle w:val="TableParagraph"/>
                          <w:spacing w:before="40"/>
                          <w:ind w:left="52" w:right="47"/>
                          <w:jc w:val="center"/>
                          <w:rPr>
                            <w:i/>
                            <w:sz w:val="20"/>
                          </w:rPr>
                        </w:pPr>
                        <w:r>
                          <w:rPr>
                            <w:i/>
                            <w:sz w:val="20"/>
                          </w:rPr>
                          <w:t>0,083</w:t>
                        </w:r>
                      </w:p>
                    </w:tc>
                    <w:tc>
                      <w:tcPr>
                        <w:tcW w:w="791" w:type="dxa"/>
                      </w:tcPr>
                      <w:p w:rsidR="00333380" w:rsidRDefault="00333380">
                        <w:pPr>
                          <w:pStyle w:val="TableParagraph"/>
                          <w:spacing w:before="40"/>
                          <w:ind w:left="54" w:right="45"/>
                          <w:jc w:val="center"/>
                          <w:rPr>
                            <w:i/>
                            <w:sz w:val="20"/>
                          </w:rPr>
                        </w:pPr>
                        <w:r>
                          <w:rPr>
                            <w:i/>
                            <w:sz w:val="20"/>
                          </w:rPr>
                          <w:t>0,075</w:t>
                        </w:r>
                      </w:p>
                    </w:tc>
                    <w:tc>
                      <w:tcPr>
                        <w:tcW w:w="783" w:type="dxa"/>
                      </w:tcPr>
                      <w:p w:rsidR="00333380" w:rsidRDefault="00333380">
                        <w:pPr>
                          <w:pStyle w:val="TableParagraph"/>
                          <w:spacing w:before="40"/>
                          <w:ind w:left="17"/>
                          <w:jc w:val="center"/>
                          <w:rPr>
                            <w:i/>
                            <w:sz w:val="20"/>
                          </w:rPr>
                        </w:pPr>
                        <w:r>
                          <w:rPr>
                            <w:i/>
                            <w:sz w:val="20"/>
                          </w:rPr>
                          <w:t>–</w:t>
                        </w:r>
                      </w:p>
                    </w:tc>
                  </w:tr>
                  <w:tr w:rsidR="00333380">
                    <w:trPr>
                      <w:trHeight w:val="489"/>
                    </w:trPr>
                    <w:tc>
                      <w:tcPr>
                        <w:tcW w:w="4430" w:type="dxa"/>
                      </w:tcPr>
                      <w:p w:rsidR="00333380" w:rsidRDefault="00333380">
                        <w:pPr>
                          <w:pStyle w:val="TableParagraph"/>
                          <w:spacing w:before="40" w:line="225" w:lineRule="exact"/>
                          <w:ind w:left="112"/>
                          <w:rPr>
                            <w:sz w:val="20"/>
                          </w:rPr>
                        </w:pPr>
                        <w:r>
                          <w:rPr>
                            <w:sz w:val="20"/>
                          </w:rPr>
                          <w:t>Рентна плата за спецвикористання</w:t>
                        </w:r>
                      </w:p>
                      <w:p w:rsidR="00333380" w:rsidRDefault="00333380">
                        <w:pPr>
                          <w:pStyle w:val="TableParagraph"/>
                          <w:tabs>
                            <w:tab w:val="left" w:pos="3809"/>
                          </w:tabs>
                          <w:spacing w:line="204" w:lineRule="exact"/>
                          <w:ind w:left="112"/>
                          <w:rPr>
                            <w:sz w:val="20"/>
                          </w:rPr>
                        </w:pPr>
                        <w:r>
                          <w:rPr>
                            <w:sz w:val="20"/>
                          </w:rPr>
                          <w:t>лісових ресурсів до</w:t>
                        </w:r>
                        <w:r>
                          <w:rPr>
                            <w:spacing w:val="-1"/>
                            <w:sz w:val="20"/>
                          </w:rPr>
                          <w:t xml:space="preserve"> </w:t>
                        </w:r>
                        <w:r>
                          <w:rPr>
                            <w:sz w:val="20"/>
                          </w:rPr>
                          <w:t>місцевого</w:t>
                        </w:r>
                        <w:r>
                          <w:rPr>
                            <w:spacing w:val="-1"/>
                            <w:sz w:val="20"/>
                          </w:rPr>
                          <w:t xml:space="preserve"> </w:t>
                        </w:r>
                        <w:r>
                          <w:rPr>
                            <w:spacing w:val="-5"/>
                            <w:sz w:val="20"/>
                          </w:rPr>
                          <w:t>бюджету,</w:t>
                        </w:r>
                        <w:r>
                          <w:rPr>
                            <w:spacing w:val="-5"/>
                            <w:sz w:val="20"/>
                          </w:rPr>
                          <w:tab/>
                        </w:r>
                        <w:r>
                          <w:rPr>
                            <w:sz w:val="20"/>
                          </w:rPr>
                          <w:t>14,00</w:t>
                        </w:r>
                      </w:p>
                    </w:tc>
                    <w:tc>
                      <w:tcPr>
                        <w:tcW w:w="795" w:type="dxa"/>
                      </w:tcPr>
                      <w:p w:rsidR="00333380" w:rsidRDefault="00333380">
                        <w:pPr>
                          <w:pStyle w:val="TableParagraph"/>
                          <w:spacing w:before="6"/>
                        </w:pPr>
                      </w:p>
                      <w:p w:rsidR="00333380" w:rsidRDefault="00333380">
                        <w:pPr>
                          <w:pStyle w:val="TableParagraph"/>
                          <w:spacing w:before="1" w:line="209" w:lineRule="exact"/>
                          <w:ind w:left="53" w:right="51"/>
                          <w:jc w:val="center"/>
                          <w:rPr>
                            <w:sz w:val="20"/>
                          </w:rPr>
                        </w:pPr>
                        <w:r>
                          <w:rPr>
                            <w:sz w:val="20"/>
                          </w:rPr>
                          <w:t>61,00</w:t>
                        </w:r>
                      </w:p>
                    </w:tc>
                    <w:tc>
                      <w:tcPr>
                        <w:tcW w:w="793" w:type="dxa"/>
                      </w:tcPr>
                      <w:p w:rsidR="00333380" w:rsidRDefault="00333380">
                        <w:pPr>
                          <w:pStyle w:val="TableParagraph"/>
                          <w:spacing w:before="6"/>
                        </w:pPr>
                      </w:p>
                      <w:p w:rsidR="00333380" w:rsidRDefault="00333380">
                        <w:pPr>
                          <w:pStyle w:val="TableParagraph"/>
                          <w:spacing w:before="1" w:line="209" w:lineRule="exact"/>
                          <w:ind w:left="49" w:right="48"/>
                          <w:jc w:val="center"/>
                          <w:rPr>
                            <w:sz w:val="20"/>
                          </w:rPr>
                        </w:pPr>
                        <w:r>
                          <w:rPr>
                            <w:sz w:val="20"/>
                          </w:rPr>
                          <w:t>82,40</w:t>
                        </w:r>
                      </w:p>
                    </w:tc>
                    <w:tc>
                      <w:tcPr>
                        <w:tcW w:w="793" w:type="dxa"/>
                      </w:tcPr>
                      <w:p w:rsidR="00333380" w:rsidRDefault="00333380">
                        <w:pPr>
                          <w:pStyle w:val="TableParagraph"/>
                          <w:spacing w:before="6"/>
                        </w:pPr>
                      </w:p>
                      <w:p w:rsidR="00333380" w:rsidRDefault="00333380">
                        <w:pPr>
                          <w:pStyle w:val="TableParagraph"/>
                          <w:spacing w:before="1" w:line="209" w:lineRule="exact"/>
                          <w:ind w:left="51" w:right="48"/>
                          <w:jc w:val="center"/>
                          <w:rPr>
                            <w:sz w:val="20"/>
                          </w:rPr>
                        </w:pPr>
                        <w:r>
                          <w:rPr>
                            <w:sz w:val="20"/>
                          </w:rPr>
                          <w:t>105,50</w:t>
                        </w:r>
                      </w:p>
                    </w:tc>
                    <w:tc>
                      <w:tcPr>
                        <w:tcW w:w="793" w:type="dxa"/>
                      </w:tcPr>
                      <w:p w:rsidR="00333380" w:rsidRDefault="00333380">
                        <w:pPr>
                          <w:pStyle w:val="TableParagraph"/>
                          <w:spacing w:before="6"/>
                        </w:pPr>
                      </w:p>
                      <w:p w:rsidR="00333380" w:rsidRDefault="00333380">
                        <w:pPr>
                          <w:pStyle w:val="TableParagraph"/>
                          <w:spacing w:before="1" w:line="209" w:lineRule="exact"/>
                          <w:ind w:left="52" w:right="48"/>
                          <w:jc w:val="center"/>
                          <w:rPr>
                            <w:sz w:val="20"/>
                          </w:rPr>
                        </w:pPr>
                        <w:r>
                          <w:rPr>
                            <w:sz w:val="20"/>
                          </w:rPr>
                          <w:t>212,90</w:t>
                        </w:r>
                      </w:p>
                    </w:tc>
                    <w:tc>
                      <w:tcPr>
                        <w:tcW w:w="793" w:type="dxa"/>
                      </w:tcPr>
                      <w:p w:rsidR="00333380" w:rsidRDefault="00333380">
                        <w:pPr>
                          <w:pStyle w:val="TableParagraph"/>
                          <w:spacing w:before="6"/>
                        </w:pPr>
                      </w:p>
                      <w:p w:rsidR="00333380" w:rsidRDefault="00333380">
                        <w:pPr>
                          <w:pStyle w:val="TableParagraph"/>
                          <w:spacing w:before="1" w:line="209" w:lineRule="exact"/>
                          <w:ind w:left="52" w:right="46"/>
                          <w:jc w:val="center"/>
                          <w:rPr>
                            <w:sz w:val="20"/>
                          </w:rPr>
                        </w:pPr>
                        <w:r>
                          <w:rPr>
                            <w:sz w:val="20"/>
                          </w:rPr>
                          <w:t>309,20</w:t>
                        </w:r>
                      </w:p>
                    </w:tc>
                    <w:tc>
                      <w:tcPr>
                        <w:tcW w:w="791" w:type="dxa"/>
                      </w:tcPr>
                      <w:p w:rsidR="00333380" w:rsidRDefault="00333380">
                        <w:pPr>
                          <w:pStyle w:val="TableParagraph"/>
                          <w:spacing w:before="6"/>
                        </w:pPr>
                      </w:p>
                      <w:p w:rsidR="00333380" w:rsidRDefault="00333380">
                        <w:pPr>
                          <w:pStyle w:val="TableParagraph"/>
                          <w:spacing w:before="1" w:line="209" w:lineRule="exact"/>
                          <w:ind w:left="54" w:right="45"/>
                          <w:jc w:val="center"/>
                          <w:rPr>
                            <w:sz w:val="20"/>
                          </w:rPr>
                        </w:pPr>
                        <w:r>
                          <w:rPr>
                            <w:sz w:val="20"/>
                          </w:rPr>
                          <w:t>456,00</w:t>
                        </w:r>
                      </w:p>
                    </w:tc>
                    <w:tc>
                      <w:tcPr>
                        <w:tcW w:w="783" w:type="dxa"/>
                      </w:tcPr>
                      <w:p w:rsidR="00333380" w:rsidRDefault="00333380">
                        <w:pPr>
                          <w:pStyle w:val="TableParagraph"/>
                          <w:spacing w:before="6"/>
                        </w:pPr>
                      </w:p>
                      <w:p w:rsidR="00333380" w:rsidRDefault="00333380">
                        <w:pPr>
                          <w:pStyle w:val="TableParagraph"/>
                          <w:spacing w:before="1" w:line="209" w:lineRule="exact"/>
                          <w:ind w:left="158"/>
                          <w:rPr>
                            <w:sz w:val="20"/>
                          </w:rPr>
                        </w:pPr>
                        <w:r>
                          <w:rPr>
                            <w:sz w:val="20"/>
                          </w:rPr>
                          <w:t>442,00</w:t>
                        </w:r>
                      </w:p>
                    </w:tc>
                  </w:tr>
                  <w:tr w:rsidR="00333380">
                    <w:trPr>
                      <w:trHeight w:val="269"/>
                    </w:trPr>
                    <w:tc>
                      <w:tcPr>
                        <w:tcW w:w="4430" w:type="dxa"/>
                      </w:tcPr>
                      <w:p w:rsidR="00333380" w:rsidRDefault="00333380">
                        <w:pPr>
                          <w:pStyle w:val="TableParagraph"/>
                          <w:spacing w:line="221" w:lineRule="exact"/>
                          <w:ind w:left="112"/>
                          <w:rPr>
                            <w:sz w:val="20"/>
                          </w:rPr>
                        </w:pPr>
                        <w:r>
                          <w:rPr>
                            <w:sz w:val="20"/>
                          </w:rPr>
                          <w:t>млн грн</w:t>
                        </w:r>
                      </w:p>
                    </w:tc>
                    <w:tc>
                      <w:tcPr>
                        <w:tcW w:w="795" w:type="dxa"/>
                      </w:tcPr>
                      <w:p w:rsidR="00333380" w:rsidRDefault="00333380">
                        <w:pPr>
                          <w:pStyle w:val="TableParagraph"/>
                          <w:rPr>
                            <w:sz w:val="18"/>
                          </w:rPr>
                        </w:pPr>
                      </w:p>
                    </w:tc>
                    <w:tc>
                      <w:tcPr>
                        <w:tcW w:w="793" w:type="dxa"/>
                      </w:tcPr>
                      <w:p w:rsidR="00333380" w:rsidRDefault="00333380">
                        <w:pPr>
                          <w:pStyle w:val="TableParagraph"/>
                          <w:rPr>
                            <w:sz w:val="18"/>
                          </w:rPr>
                        </w:pPr>
                      </w:p>
                    </w:tc>
                    <w:tc>
                      <w:tcPr>
                        <w:tcW w:w="793" w:type="dxa"/>
                      </w:tcPr>
                      <w:p w:rsidR="00333380" w:rsidRDefault="00333380">
                        <w:pPr>
                          <w:pStyle w:val="TableParagraph"/>
                          <w:rPr>
                            <w:sz w:val="18"/>
                          </w:rPr>
                        </w:pPr>
                      </w:p>
                    </w:tc>
                    <w:tc>
                      <w:tcPr>
                        <w:tcW w:w="793" w:type="dxa"/>
                      </w:tcPr>
                      <w:p w:rsidR="00333380" w:rsidRDefault="00333380">
                        <w:pPr>
                          <w:pStyle w:val="TableParagraph"/>
                          <w:rPr>
                            <w:sz w:val="18"/>
                          </w:rPr>
                        </w:pPr>
                      </w:p>
                    </w:tc>
                    <w:tc>
                      <w:tcPr>
                        <w:tcW w:w="793" w:type="dxa"/>
                      </w:tcPr>
                      <w:p w:rsidR="00333380" w:rsidRDefault="00333380">
                        <w:pPr>
                          <w:pStyle w:val="TableParagraph"/>
                          <w:rPr>
                            <w:sz w:val="18"/>
                          </w:rPr>
                        </w:pPr>
                      </w:p>
                    </w:tc>
                    <w:tc>
                      <w:tcPr>
                        <w:tcW w:w="791" w:type="dxa"/>
                      </w:tcPr>
                      <w:p w:rsidR="00333380" w:rsidRDefault="00333380">
                        <w:pPr>
                          <w:pStyle w:val="TableParagraph"/>
                          <w:rPr>
                            <w:sz w:val="18"/>
                          </w:rPr>
                        </w:pPr>
                      </w:p>
                    </w:tc>
                    <w:tc>
                      <w:tcPr>
                        <w:tcW w:w="783" w:type="dxa"/>
                      </w:tcPr>
                      <w:p w:rsidR="00333380" w:rsidRDefault="00333380">
                        <w:pPr>
                          <w:pStyle w:val="TableParagraph"/>
                          <w:rPr>
                            <w:sz w:val="18"/>
                          </w:rPr>
                        </w:pPr>
                      </w:p>
                    </w:tc>
                  </w:tr>
                  <w:tr w:rsidR="00333380">
                    <w:trPr>
                      <w:trHeight w:val="371"/>
                    </w:trPr>
                    <w:tc>
                      <w:tcPr>
                        <w:tcW w:w="4430" w:type="dxa"/>
                      </w:tcPr>
                      <w:p w:rsidR="00333380" w:rsidRDefault="00333380">
                        <w:pPr>
                          <w:pStyle w:val="TableParagraph"/>
                          <w:tabs>
                            <w:tab w:val="left" w:pos="3836"/>
                          </w:tabs>
                          <w:spacing w:before="40"/>
                          <w:ind w:left="112"/>
                          <w:rPr>
                            <w:i/>
                            <w:sz w:val="20"/>
                          </w:rPr>
                        </w:pPr>
                        <w:r>
                          <w:rPr>
                            <w:i/>
                            <w:spacing w:val="-2"/>
                            <w:sz w:val="20"/>
                          </w:rPr>
                          <w:t xml:space="preserve">Питома </w:t>
                        </w:r>
                        <w:r>
                          <w:rPr>
                            <w:i/>
                            <w:sz w:val="20"/>
                          </w:rPr>
                          <w:t>вага у місцевому</w:t>
                        </w:r>
                        <w:r>
                          <w:rPr>
                            <w:i/>
                            <w:spacing w:val="-12"/>
                            <w:sz w:val="20"/>
                          </w:rPr>
                          <w:t xml:space="preserve"> </w:t>
                        </w:r>
                        <w:r>
                          <w:rPr>
                            <w:i/>
                            <w:sz w:val="20"/>
                          </w:rPr>
                          <w:t>бюджеті,</w:t>
                        </w:r>
                        <w:r>
                          <w:rPr>
                            <w:i/>
                            <w:spacing w:val="-4"/>
                            <w:sz w:val="20"/>
                          </w:rPr>
                          <w:t xml:space="preserve"> </w:t>
                        </w:r>
                        <w:r>
                          <w:rPr>
                            <w:i/>
                            <w:sz w:val="20"/>
                          </w:rPr>
                          <w:t>%</w:t>
                        </w:r>
                        <w:r>
                          <w:rPr>
                            <w:i/>
                            <w:sz w:val="20"/>
                          </w:rPr>
                          <w:tab/>
                        </w:r>
                        <w:r>
                          <w:rPr>
                            <w:i/>
                            <w:spacing w:val="-12"/>
                            <w:sz w:val="20"/>
                          </w:rPr>
                          <w:t>0,020</w:t>
                        </w:r>
                      </w:p>
                    </w:tc>
                    <w:tc>
                      <w:tcPr>
                        <w:tcW w:w="795" w:type="dxa"/>
                      </w:tcPr>
                      <w:p w:rsidR="00333380" w:rsidRDefault="00333380">
                        <w:pPr>
                          <w:pStyle w:val="TableParagraph"/>
                          <w:spacing w:before="40"/>
                          <w:ind w:left="53" w:right="51"/>
                          <w:jc w:val="center"/>
                          <w:rPr>
                            <w:i/>
                            <w:sz w:val="20"/>
                          </w:rPr>
                        </w:pPr>
                        <w:r>
                          <w:rPr>
                            <w:i/>
                            <w:sz w:val="20"/>
                          </w:rPr>
                          <w:t>0,080</w:t>
                        </w:r>
                      </w:p>
                    </w:tc>
                    <w:tc>
                      <w:tcPr>
                        <w:tcW w:w="793" w:type="dxa"/>
                      </w:tcPr>
                      <w:p w:rsidR="00333380" w:rsidRDefault="00333380">
                        <w:pPr>
                          <w:pStyle w:val="TableParagraph"/>
                          <w:spacing w:before="40"/>
                          <w:ind w:left="50" w:right="48"/>
                          <w:jc w:val="center"/>
                          <w:rPr>
                            <w:i/>
                            <w:sz w:val="20"/>
                          </w:rPr>
                        </w:pPr>
                        <w:r>
                          <w:rPr>
                            <w:i/>
                            <w:sz w:val="20"/>
                          </w:rPr>
                          <w:t>0,093</w:t>
                        </w:r>
                      </w:p>
                    </w:tc>
                    <w:tc>
                      <w:tcPr>
                        <w:tcW w:w="793" w:type="dxa"/>
                      </w:tcPr>
                      <w:p w:rsidR="00333380" w:rsidRDefault="00333380">
                        <w:pPr>
                          <w:pStyle w:val="TableParagraph"/>
                          <w:spacing w:before="40"/>
                          <w:ind w:left="51" w:right="48"/>
                          <w:jc w:val="center"/>
                          <w:rPr>
                            <w:i/>
                            <w:sz w:val="20"/>
                          </w:rPr>
                        </w:pPr>
                        <w:r>
                          <w:rPr>
                            <w:i/>
                            <w:sz w:val="20"/>
                          </w:rPr>
                          <w:t>0,</w:t>
                        </w:r>
                        <w:r>
                          <w:rPr>
                            <w:b/>
                            <w:i/>
                            <w:sz w:val="20"/>
                          </w:rPr>
                          <w:t xml:space="preserve">1 </w:t>
                        </w:r>
                        <w:r>
                          <w:rPr>
                            <w:i/>
                            <w:sz w:val="20"/>
                          </w:rPr>
                          <w:t>4</w:t>
                        </w:r>
                      </w:p>
                    </w:tc>
                    <w:tc>
                      <w:tcPr>
                        <w:tcW w:w="793" w:type="dxa"/>
                      </w:tcPr>
                      <w:p w:rsidR="00333380" w:rsidRDefault="00333380">
                        <w:pPr>
                          <w:pStyle w:val="TableParagraph"/>
                          <w:spacing w:before="40"/>
                          <w:ind w:left="52" w:right="47"/>
                          <w:jc w:val="center"/>
                          <w:rPr>
                            <w:i/>
                            <w:sz w:val="20"/>
                          </w:rPr>
                        </w:pPr>
                        <w:r>
                          <w:rPr>
                            <w:i/>
                            <w:sz w:val="20"/>
                          </w:rPr>
                          <w:t>0,239</w:t>
                        </w:r>
                      </w:p>
                    </w:tc>
                    <w:tc>
                      <w:tcPr>
                        <w:tcW w:w="793" w:type="dxa"/>
                      </w:tcPr>
                      <w:p w:rsidR="00333380" w:rsidRDefault="00333380">
                        <w:pPr>
                          <w:pStyle w:val="TableParagraph"/>
                          <w:spacing w:before="40"/>
                          <w:ind w:left="52" w:right="46"/>
                          <w:jc w:val="center"/>
                          <w:rPr>
                            <w:i/>
                            <w:sz w:val="20"/>
                          </w:rPr>
                        </w:pPr>
                        <w:r>
                          <w:rPr>
                            <w:i/>
                            <w:sz w:val="20"/>
                          </w:rPr>
                          <w:t>0,257</w:t>
                        </w:r>
                      </w:p>
                    </w:tc>
                    <w:tc>
                      <w:tcPr>
                        <w:tcW w:w="791" w:type="dxa"/>
                      </w:tcPr>
                      <w:p w:rsidR="00333380" w:rsidRDefault="00333380">
                        <w:pPr>
                          <w:pStyle w:val="TableParagraph"/>
                          <w:spacing w:before="40"/>
                          <w:ind w:left="55" w:right="45"/>
                          <w:jc w:val="center"/>
                          <w:rPr>
                            <w:i/>
                            <w:sz w:val="20"/>
                          </w:rPr>
                        </w:pPr>
                        <w:r>
                          <w:rPr>
                            <w:i/>
                            <w:sz w:val="20"/>
                          </w:rPr>
                          <w:t>0,267</w:t>
                        </w:r>
                      </w:p>
                    </w:tc>
                    <w:tc>
                      <w:tcPr>
                        <w:tcW w:w="783" w:type="dxa"/>
                      </w:tcPr>
                      <w:p w:rsidR="00333380" w:rsidRDefault="00333380">
                        <w:pPr>
                          <w:pStyle w:val="TableParagraph"/>
                          <w:spacing w:before="40"/>
                          <w:ind w:left="17"/>
                          <w:jc w:val="center"/>
                          <w:rPr>
                            <w:i/>
                            <w:sz w:val="20"/>
                          </w:rPr>
                        </w:pPr>
                        <w:r>
                          <w:rPr>
                            <w:i/>
                            <w:sz w:val="20"/>
                          </w:rPr>
                          <w:t>–</w:t>
                        </w:r>
                      </w:p>
                    </w:tc>
                  </w:tr>
                  <w:tr w:rsidR="00333380">
                    <w:trPr>
                      <w:trHeight w:val="465"/>
                    </w:trPr>
                    <w:tc>
                      <w:tcPr>
                        <w:tcW w:w="4430" w:type="dxa"/>
                      </w:tcPr>
                      <w:p w:rsidR="00333380" w:rsidRDefault="00333380">
                        <w:pPr>
                          <w:pStyle w:val="TableParagraph"/>
                          <w:tabs>
                            <w:tab w:val="left" w:pos="3713"/>
                          </w:tabs>
                          <w:spacing w:line="218" w:lineRule="auto"/>
                          <w:ind w:left="112"/>
                          <w:rPr>
                            <w:sz w:val="20"/>
                          </w:rPr>
                        </w:pPr>
                        <w:r>
                          <w:rPr>
                            <w:sz w:val="20"/>
                          </w:rPr>
                          <w:t>Сплачено податків</w:t>
                        </w:r>
                        <w:r>
                          <w:rPr>
                            <w:spacing w:val="-6"/>
                            <w:sz w:val="20"/>
                          </w:rPr>
                          <w:t xml:space="preserve"> </w:t>
                        </w:r>
                        <w:r>
                          <w:rPr>
                            <w:sz w:val="20"/>
                          </w:rPr>
                          <w:t>та</w:t>
                        </w:r>
                        <w:r>
                          <w:rPr>
                            <w:spacing w:val="-2"/>
                            <w:sz w:val="20"/>
                          </w:rPr>
                          <w:t xml:space="preserve"> </w:t>
                        </w:r>
                        <w:r>
                          <w:rPr>
                            <w:sz w:val="20"/>
                          </w:rPr>
                          <w:t>внесків</w:t>
                        </w:r>
                        <w:r>
                          <w:rPr>
                            <w:sz w:val="20"/>
                          </w:rPr>
                          <w:tab/>
                        </w:r>
                        <w:r>
                          <w:rPr>
                            <w:position w:val="-10"/>
                            <w:sz w:val="20"/>
                          </w:rPr>
                          <w:t>1151,50</w:t>
                        </w:r>
                      </w:p>
                    </w:tc>
                    <w:tc>
                      <w:tcPr>
                        <w:tcW w:w="795" w:type="dxa"/>
                      </w:tcPr>
                      <w:p w:rsidR="00333380" w:rsidRDefault="00333380">
                        <w:pPr>
                          <w:pStyle w:val="TableParagraph"/>
                          <w:spacing w:before="93"/>
                          <w:ind w:left="54" w:right="51"/>
                          <w:jc w:val="center"/>
                          <w:rPr>
                            <w:sz w:val="20"/>
                          </w:rPr>
                        </w:pPr>
                        <w:r>
                          <w:rPr>
                            <w:sz w:val="20"/>
                          </w:rPr>
                          <w:t>1327,50</w:t>
                        </w:r>
                      </w:p>
                    </w:tc>
                    <w:tc>
                      <w:tcPr>
                        <w:tcW w:w="793" w:type="dxa"/>
                      </w:tcPr>
                      <w:p w:rsidR="00333380" w:rsidRDefault="00333380">
                        <w:pPr>
                          <w:pStyle w:val="TableParagraph"/>
                          <w:spacing w:before="93"/>
                          <w:ind w:left="50" w:right="48"/>
                          <w:jc w:val="center"/>
                          <w:rPr>
                            <w:sz w:val="20"/>
                          </w:rPr>
                        </w:pPr>
                        <w:r>
                          <w:rPr>
                            <w:sz w:val="20"/>
                          </w:rPr>
                          <w:t>1372,20</w:t>
                        </w:r>
                      </w:p>
                    </w:tc>
                    <w:tc>
                      <w:tcPr>
                        <w:tcW w:w="793" w:type="dxa"/>
                      </w:tcPr>
                      <w:p w:rsidR="00333380" w:rsidRDefault="00333380">
                        <w:pPr>
                          <w:pStyle w:val="TableParagraph"/>
                          <w:spacing w:before="93"/>
                          <w:ind w:left="52" w:right="48"/>
                          <w:jc w:val="center"/>
                          <w:rPr>
                            <w:sz w:val="20"/>
                          </w:rPr>
                        </w:pPr>
                        <w:r>
                          <w:rPr>
                            <w:sz w:val="20"/>
                          </w:rPr>
                          <w:t>1498,60</w:t>
                        </w:r>
                      </w:p>
                    </w:tc>
                    <w:tc>
                      <w:tcPr>
                        <w:tcW w:w="793" w:type="dxa"/>
                      </w:tcPr>
                      <w:p w:rsidR="00333380" w:rsidRDefault="00333380">
                        <w:pPr>
                          <w:pStyle w:val="TableParagraph"/>
                          <w:spacing w:before="93"/>
                          <w:ind w:left="52" w:right="47"/>
                          <w:jc w:val="center"/>
                          <w:rPr>
                            <w:sz w:val="20"/>
                          </w:rPr>
                        </w:pPr>
                        <w:r>
                          <w:rPr>
                            <w:sz w:val="20"/>
                          </w:rPr>
                          <w:t>1972,70</w:t>
                        </w:r>
                      </w:p>
                    </w:tc>
                    <w:tc>
                      <w:tcPr>
                        <w:tcW w:w="793" w:type="dxa"/>
                      </w:tcPr>
                      <w:p w:rsidR="00333380" w:rsidRDefault="00333380">
                        <w:pPr>
                          <w:pStyle w:val="TableParagraph"/>
                          <w:spacing w:before="93"/>
                          <w:ind w:left="52" w:right="45"/>
                          <w:jc w:val="center"/>
                          <w:rPr>
                            <w:sz w:val="20"/>
                          </w:rPr>
                        </w:pPr>
                        <w:r>
                          <w:rPr>
                            <w:sz w:val="20"/>
                          </w:rPr>
                          <w:t>3159,60</w:t>
                        </w:r>
                      </w:p>
                    </w:tc>
                    <w:tc>
                      <w:tcPr>
                        <w:tcW w:w="791" w:type="dxa"/>
                      </w:tcPr>
                      <w:p w:rsidR="00333380" w:rsidRDefault="00333380">
                        <w:pPr>
                          <w:pStyle w:val="TableParagraph"/>
                          <w:spacing w:before="93"/>
                          <w:ind w:left="56" w:right="45"/>
                          <w:jc w:val="center"/>
                          <w:rPr>
                            <w:sz w:val="20"/>
                          </w:rPr>
                        </w:pPr>
                        <w:r>
                          <w:rPr>
                            <w:sz w:val="20"/>
                          </w:rPr>
                          <w:t>4207,90</w:t>
                        </w:r>
                      </w:p>
                    </w:tc>
                    <w:tc>
                      <w:tcPr>
                        <w:tcW w:w="783" w:type="dxa"/>
                      </w:tcPr>
                      <w:p w:rsidR="00333380" w:rsidRDefault="00333380">
                        <w:pPr>
                          <w:pStyle w:val="TableParagraph"/>
                          <w:spacing w:before="93"/>
                          <w:ind w:left="75"/>
                          <w:rPr>
                            <w:sz w:val="20"/>
                          </w:rPr>
                        </w:pPr>
                        <w:r>
                          <w:rPr>
                            <w:sz w:val="20"/>
                          </w:rPr>
                          <w:t>3056,40</w:t>
                        </w:r>
                      </w:p>
                    </w:tc>
                  </w:tr>
                  <w:tr w:rsidR="00333380">
                    <w:trPr>
                      <w:trHeight w:val="501"/>
                    </w:trPr>
                    <w:tc>
                      <w:tcPr>
                        <w:tcW w:w="4430" w:type="dxa"/>
                        <w:tcBorders>
                          <w:bottom w:val="single" w:sz="8" w:space="0" w:color="000000"/>
                        </w:tcBorders>
                      </w:tcPr>
                      <w:p w:rsidR="00333380" w:rsidRDefault="00333380">
                        <w:pPr>
                          <w:pStyle w:val="TableParagraph"/>
                          <w:tabs>
                            <w:tab w:val="left" w:pos="3836"/>
                          </w:tabs>
                          <w:spacing w:before="24"/>
                          <w:ind w:left="112"/>
                          <w:rPr>
                            <w:i/>
                            <w:sz w:val="20"/>
                          </w:rPr>
                        </w:pPr>
                        <w:r>
                          <w:rPr>
                            <w:i/>
                            <w:spacing w:val="-2"/>
                            <w:sz w:val="20"/>
                          </w:rPr>
                          <w:t xml:space="preserve">Питома </w:t>
                        </w:r>
                        <w:r>
                          <w:rPr>
                            <w:i/>
                            <w:sz w:val="20"/>
                          </w:rPr>
                          <w:t>вага</w:t>
                        </w:r>
                        <w:r>
                          <w:rPr>
                            <w:i/>
                            <w:spacing w:val="-5"/>
                            <w:sz w:val="20"/>
                          </w:rPr>
                          <w:t xml:space="preserve"> </w:t>
                        </w:r>
                        <w:r>
                          <w:rPr>
                            <w:i/>
                            <w:sz w:val="20"/>
                          </w:rPr>
                          <w:t>податкових</w:t>
                        </w:r>
                        <w:r>
                          <w:rPr>
                            <w:i/>
                            <w:spacing w:val="-3"/>
                            <w:sz w:val="20"/>
                          </w:rPr>
                          <w:t xml:space="preserve"> </w:t>
                        </w:r>
                        <w:r>
                          <w:rPr>
                            <w:i/>
                            <w:sz w:val="20"/>
                          </w:rPr>
                          <w:t>платежів</w:t>
                        </w:r>
                        <w:r>
                          <w:rPr>
                            <w:i/>
                            <w:sz w:val="20"/>
                          </w:rPr>
                          <w:tab/>
                        </w:r>
                        <w:r>
                          <w:rPr>
                            <w:i/>
                            <w:spacing w:val="-12"/>
                            <w:position w:val="-10"/>
                            <w:sz w:val="20"/>
                          </w:rPr>
                          <w:t>0,378</w:t>
                        </w:r>
                      </w:p>
                    </w:tc>
                    <w:tc>
                      <w:tcPr>
                        <w:tcW w:w="795" w:type="dxa"/>
                        <w:tcBorders>
                          <w:bottom w:val="single" w:sz="8" w:space="0" w:color="000000"/>
                        </w:tcBorders>
                      </w:tcPr>
                      <w:p w:rsidR="00333380" w:rsidRDefault="00333380">
                        <w:pPr>
                          <w:pStyle w:val="TableParagraph"/>
                          <w:spacing w:before="134"/>
                          <w:ind w:left="54" w:right="51"/>
                          <w:jc w:val="center"/>
                          <w:rPr>
                            <w:i/>
                            <w:sz w:val="20"/>
                          </w:rPr>
                        </w:pPr>
                        <w:r>
                          <w:rPr>
                            <w:i/>
                            <w:sz w:val="20"/>
                          </w:rPr>
                          <w:t>0,342</w:t>
                        </w:r>
                      </w:p>
                    </w:tc>
                    <w:tc>
                      <w:tcPr>
                        <w:tcW w:w="793" w:type="dxa"/>
                        <w:tcBorders>
                          <w:bottom w:val="single" w:sz="8" w:space="0" w:color="000000"/>
                        </w:tcBorders>
                      </w:tcPr>
                      <w:p w:rsidR="00333380" w:rsidRDefault="00333380">
                        <w:pPr>
                          <w:pStyle w:val="TableParagraph"/>
                          <w:spacing w:before="134"/>
                          <w:ind w:left="51" w:right="48"/>
                          <w:jc w:val="center"/>
                          <w:rPr>
                            <w:i/>
                            <w:sz w:val="20"/>
                          </w:rPr>
                        </w:pPr>
                        <w:r>
                          <w:rPr>
                            <w:i/>
                            <w:sz w:val="20"/>
                          </w:rPr>
                          <w:t>0,317</w:t>
                        </w:r>
                      </w:p>
                    </w:tc>
                    <w:tc>
                      <w:tcPr>
                        <w:tcW w:w="793" w:type="dxa"/>
                        <w:tcBorders>
                          <w:bottom w:val="single" w:sz="8" w:space="0" w:color="000000"/>
                        </w:tcBorders>
                      </w:tcPr>
                      <w:p w:rsidR="00333380" w:rsidRDefault="00333380">
                        <w:pPr>
                          <w:pStyle w:val="TableParagraph"/>
                          <w:spacing w:before="134"/>
                          <w:ind w:left="52" w:right="47"/>
                          <w:jc w:val="center"/>
                          <w:rPr>
                            <w:i/>
                            <w:sz w:val="20"/>
                          </w:rPr>
                        </w:pPr>
                        <w:r>
                          <w:rPr>
                            <w:i/>
                            <w:sz w:val="20"/>
                          </w:rPr>
                          <w:t>0,349</w:t>
                        </w:r>
                      </w:p>
                    </w:tc>
                    <w:tc>
                      <w:tcPr>
                        <w:tcW w:w="793" w:type="dxa"/>
                        <w:tcBorders>
                          <w:bottom w:val="single" w:sz="8" w:space="0" w:color="000000"/>
                        </w:tcBorders>
                      </w:tcPr>
                      <w:p w:rsidR="00333380" w:rsidRDefault="00333380">
                        <w:pPr>
                          <w:pStyle w:val="TableParagraph"/>
                          <w:spacing w:before="134"/>
                          <w:ind w:left="52" w:right="46"/>
                          <w:jc w:val="center"/>
                          <w:rPr>
                            <w:i/>
                            <w:sz w:val="20"/>
                          </w:rPr>
                        </w:pPr>
                        <w:r>
                          <w:rPr>
                            <w:i/>
                            <w:sz w:val="20"/>
                          </w:rPr>
                          <w:t>0,444</w:t>
                        </w:r>
                      </w:p>
                    </w:tc>
                    <w:tc>
                      <w:tcPr>
                        <w:tcW w:w="793" w:type="dxa"/>
                        <w:tcBorders>
                          <w:bottom w:val="single" w:sz="8" w:space="0" w:color="000000"/>
                        </w:tcBorders>
                      </w:tcPr>
                      <w:p w:rsidR="00333380" w:rsidRDefault="00333380">
                        <w:pPr>
                          <w:pStyle w:val="TableParagraph"/>
                          <w:spacing w:before="134"/>
                          <w:ind w:left="52" w:right="44"/>
                          <w:jc w:val="center"/>
                          <w:rPr>
                            <w:i/>
                            <w:sz w:val="20"/>
                          </w:rPr>
                        </w:pPr>
                        <w:r>
                          <w:rPr>
                            <w:i/>
                            <w:sz w:val="20"/>
                          </w:rPr>
                          <w:t>0,485</w:t>
                        </w:r>
                      </w:p>
                    </w:tc>
                    <w:tc>
                      <w:tcPr>
                        <w:tcW w:w="791" w:type="dxa"/>
                        <w:tcBorders>
                          <w:bottom w:val="single" w:sz="8" w:space="0" w:color="000000"/>
                        </w:tcBorders>
                      </w:tcPr>
                      <w:p w:rsidR="00333380" w:rsidRDefault="00333380">
                        <w:pPr>
                          <w:pStyle w:val="TableParagraph"/>
                          <w:spacing w:before="134"/>
                          <w:ind w:left="56" w:right="45"/>
                          <w:jc w:val="center"/>
                          <w:rPr>
                            <w:i/>
                            <w:sz w:val="20"/>
                          </w:rPr>
                        </w:pPr>
                        <w:r>
                          <w:rPr>
                            <w:i/>
                            <w:sz w:val="20"/>
                          </w:rPr>
                          <w:t>0,538</w:t>
                        </w:r>
                      </w:p>
                    </w:tc>
                    <w:tc>
                      <w:tcPr>
                        <w:tcW w:w="783" w:type="dxa"/>
                        <w:tcBorders>
                          <w:bottom w:val="single" w:sz="8" w:space="0" w:color="000000"/>
                        </w:tcBorders>
                      </w:tcPr>
                      <w:p w:rsidR="00333380" w:rsidRDefault="00333380">
                        <w:pPr>
                          <w:pStyle w:val="TableParagraph"/>
                          <w:spacing w:before="134"/>
                          <w:ind w:left="19"/>
                          <w:jc w:val="center"/>
                          <w:rPr>
                            <w:i/>
                            <w:sz w:val="20"/>
                          </w:rPr>
                        </w:pPr>
                        <w:r>
                          <w:rPr>
                            <w:i/>
                            <w:sz w:val="20"/>
                          </w:rPr>
                          <w:t>–</w:t>
                        </w:r>
                      </w:p>
                    </w:tc>
                  </w:tr>
                </w:tbl>
                <w:p w:rsidR="00333380" w:rsidRDefault="00333380" w:rsidP="000B2CEB">
                  <w:pPr>
                    <w:pStyle w:val="BodyText"/>
                    <w:jc w:val="left"/>
                  </w:pPr>
                </w:p>
              </w:txbxContent>
            </v:textbox>
            <w10:wrap anchorx="page"/>
          </v:shape>
        </w:pict>
      </w:r>
      <w:ins w:id="403" w:author="Admin" w:date="2019-02-28T10:12:00Z">
        <w:r w:rsidRPr="000B2CEB">
          <w:rPr>
            <w:b/>
            <w:i/>
            <w:sz w:val="20"/>
            <w:lang w:val="ru-RU"/>
          </w:rPr>
          <w:t>Видатки</w:t>
        </w:r>
      </w:ins>
    </w:p>
    <w:p w:rsidR="00333380" w:rsidRDefault="00333380" w:rsidP="000B2CEB">
      <w:pPr>
        <w:pStyle w:val="BodyText"/>
        <w:numPr>
          <w:ins w:id="404" w:author="Admin" w:date="2019-02-28T10:12:00Z"/>
        </w:numPr>
        <w:jc w:val="left"/>
        <w:rPr>
          <w:ins w:id="405" w:author="Admin" w:date="2019-02-28T10:12:00Z"/>
          <w:b/>
          <w:i/>
        </w:rPr>
      </w:pPr>
    </w:p>
    <w:p w:rsidR="00333380" w:rsidRDefault="00333380" w:rsidP="000B2CEB">
      <w:pPr>
        <w:pStyle w:val="BodyText"/>
        <w:numPr>
          <w:ins w:id="406" w:author="Admin" w:date="2019-02-28T10:12:00Z"/>
        </w:numPr>
        <w:jc w:val="left"/>
        <w:rPr>
          <w:ins w:id="407" w:author="Admin" w:date="2019-02-28T10:12:00Z"/>
          <w:b/>
          <w:i/>
        </w:rPr>
      </w:pPr>
    </w:p>
    <w:p w:rsidR="00333380" w:rsidRDefault="00333380" w:rsidP="000B2CEB">
      <w:pPr>
        <w:pStyle w:val="BodyText"/>
        <w:numPr>
          <w:ins w:id="408" w:author="Admin" w:date="2019-02-28T10:12:00Z"/>
        </w:numPr>
        <w:jc w:val="left"/>
        <w:rPr>
          <w:ins w:id="409" w:author="Admin" w:date="2019-02-28T10:12:00Z"/>
          <w:b/>
          <w:i/>
        </w:rPr>
      </w:pPr>
    </w:p>
    <w:p w:rsidR="00333380" w:rsidRPr="000B2CEB" w:rsidRDefault="00333380" w:rsidP="000B2CEB">
      <w:pPr>
        <w:numPr>
          <w:ins w:id="410" w:author="Admin" w:date="2019-02-28T10:12:00Z"/>
        </w:numPr>
        <w:spacing w:before="196"/>
        <w:ind w:left="349"/>
        <w:rPr>
          <w:ins w:id="411" w:author="Admin" w:date="2019-02-28T10:12:00Z"/>
          <w:sz w:val="20"/>
          <w:lang w:val="ru-RU"/>
        </w:rPr>
      </w:pPr>
      <w:ins w:id="412" w:author="Admin" w:date="2019-02-28T10:12:00Z">
        <w:r w:rsidRPr="000B2CEB">
          <w:rPr>
            <w:sz w:val="20"/>
            <w:lang w:val="ru-RU"/>
          </w:rPr>
          <w:t>господарства, млн грн</w:t>
        </w:r>
      </w:ins>
    </w:p>
    <w:p w:rsidR="00333380" w:rsidRDefault="00333380" w:rsidP="000B2CEB">
      <w:pPr>
        <w:pStyle w:val="BodyText"/>
        <w:numPr>
          <w:ins w:id="413" w:author="Admin" w:date="2019-02-28T10:12:00Z"/>
        </w:numPr>
        <w:spacing w:before="4"/>
        <w:jc w:val="left"/>
        <w:rPr>
          <w:ins w:id="414" w:author="Admin" w:date="2019-02-28T10:12:00Z"/>
          <w:sz w:val="24"/>
        </w:rPr>
      </w:pPr>
    </w:p>
    <w:p w:rsidR="00333380" w:rsidRPr="000B2CEB" w:rsidRDefault="00333380" w:rsidP="000B2CEB">
      <w:pPr>
        <w:numPr>
          <w:ins w:id="415" w:author="Admin" w:date="2019-02-28T10:12:00Z"/>
        </w:numPr>
        <w:spacing w:before="1"/>
        <w:ind w:left="350"/>
        <w:rPr>
          <w:ins w:id="416" w:author="Admin" w:date="2019-02-28T10:12:00Z"/>
          <w:i/>
          <w:sz w:val="20"/>
          <w:lang w:val="ru-RU"/>
        </w:rPr>
      </w:pPr>
      <w:ins w:id="417" w:author="Admin" w:date="2019-02-28T10:12:00Z">
        <w:r w:rsidRPr="000B2CEB">
          <w:rPr>
            <w:i/>
            <w:sz w:val="20"/>
            <w:lang w:val="ru-RU"/>
          </w:rPr>
          <w:t>господарства, %</w:t>
        </w:r>
      </w:ins>
    </w:p>
    <w:p w:rsidR="00333380" w:rsidRDefault="00333380" w:rsidP="000B2CEB">
      <w:pPr>
        <w:pStyle w:val="BodyText"/>
        <w:numPr>
          <w:ins w:id="418" w:author="Admin" w:date="2019-02-28T10:12:00Z"/>
        </w:numPr>
        <w:jc w:val="left"/>
        <w:rPr>
          <w:ins w:id="419" w:author="Admin" w:date="2019-02-28T10:12:00Z"/>
          <w:i/>
        </w:rPr>
      </w:pPr>
    </w:p>
    <w:p w:rsidR="00333380" w:rsidRDefault="00333380" w:rsidP="000B2CEB">
      <w:pPr>
        <w:pStyle w:val="BodyText"/>
        <w:numPr>
          <w:ins w:id="420" w:author="Admin" w:date="2019-02-28T10:12:00Z"/>
        </w:numPr>
        <w:jc w:val="left"/>
        <w:rPr>
          <w:ins w:id="421" w:author="Admin" w:date="2019-02-28T10:12:00Z"/>
          <w:i/>
        </w:rPr>
      </w:pPr>
    </w:p>
    <w:p w:rsidR="00333380" w:rsidRDefault="00333380" w:rsidP="000B2CEB">
      <w:pPr>
        <w:pStyle w:val="BodyText"/>
        <w:numPr>
          <w:ins w:id="422" w:author="Admin" w:date="2019-02-28T10:12:00Z"/>
        </w:numPr>
        <w:jc w:val="left"/>
        <w:rPr>
          <w:ins w:id="423" w:author="Admin" w:date="2019-02-28T10:12:00Z"/>
          <w:i/>
        </w:rPr>
      </w:pPr>
    </w:p>
    <w:p w:rsidR="00333380" w:rsidRDefault="00333380" w:rsidP="000B2CEB">
      <w:pPr>
        <w:pStyle w:val="BodyText"/>
        <w:numPr>
          <w:ins w:id="424" w:author="Admin" w:date="2019-02-28T10:12:00Z"/>
        </w:numPr>
        <w:jc w:val="left"/>
        <w:rPr>
          <w:ins w:id="425" w:author="Admin" w:date="2019-02-28T10:12:00Z"/>
          <w:i/>
        </w:rPr>
      </w:pPr>
    </w:p>
    <w:p w:rsidR="00333380" w:rsidRDefault="00333380" w:rsidP="000B2CEB">
      <w:pPr>
        <w:pStyle w:val="BodyText"/>
        <w:numPr>
          <w:ins w:id="426" w:author="Admin" w:date="2019-02-28T10:12:00Z"/>
        </w:numPr>
        <w:jc w:val="left"/>
        <w:rPr>
          <w:ins w:id="427" w:author="Admin" w:date="2019-02-28T10:12:00Z"/>
          <w:i/>
        </w:rPr>
      </w:pPr>
    </w:p>
    <w:p w:rsidR="00333380" w:rsidRDefault="00333380" w:rsidP="000B2CEB">
      <w:pPr>
        <w:pStyle w:val="BodyText"/>
        <w:numPr>
          <w:ins w:id="428" w:author="Admin" w:date="2019-02-28T10:12:00Z"/>
        </w:numPr>
        <w:jc w:val="left"/>
        <w:rPr>
          <w:ins w:id="429" w:author="Admin" w:date="2019-02-28T10:12:00Z"/>
          <w:i/>
        </w:rPr>
      </w:pPr>
    </w:p>
    <w:p w:rsidR="00333380" w:rsidRDefault="00333380" w:rsidP="000B2CEB">
      <w:pPr>
        <w:pStyle w:val="BodyText"/>
        <w:numPr>
          <w:ins w:id="430" w:author="Admin" w:date="2019-02-28T10:12:00Z"/>
        </w:numPr>
        <w:jc w:val="left"/>
        <w:rPr>
          <w:ins w:id="431" w:author="Admin" w:date="2019-02-28T10:12:00Z"/>
          <w:i/>
        </w:rPr>
      </w:pPr>
    </w:p>
    <w:p w:rsidR="00333380" w:rsidRDefault="00333380" w:rsidP="000B2CEB">
      <w:pPr>
        <w:pStyle w:val="BodyText"/>
        <w:numPr>
          <w:ins w:id="432" w:author="Admin" w:date="2019-02-28T10:12:00Z"/>
        </w:numPr>
        <w:jc w:val="left"/>
        <w:rPr>
          <w:ins w:id="433" w:author="Admin" w:date="2019-02-28T10:12:00Z"/>
          <w:i/>
        </w:rPr>
      </w:pPr>
    </w:p>
    <w:p w:rsidR="00333380" w:rsidRDefault="00333380" w:rsidP="000B2CEB">
      <w:pPr>
        <w:pStyle w:val="BodyText"/>
        <w:numPr>
          <w:ins w:id="434" w:author="Admin" w:date="2019-02-28T10:12:00Z"/>
        </w:numPr>
        <w:jc w:val="left"/>
        <w:rPr>
          <w:ins w:id="435" w:author="Admin" w:date="2019-02-28T10:12:00Z"/>
          <w:i/>
        </w:rPr>
      </w:pPr>
    </w:p>
    <w:p w:rsidR="00333380" w:rsidRDefault="00333380" w:rsidP="000B2CEB">
      <w:pPr>
        <w:pStyle w:val="BodyText"/>
        <w:numPr>
          <w:ins w:id="436" w:author="Admin" w:date="2019-02-28T10:12:00Z"/>
        </w:numPr>
        <w:jc w:val="left"/>
        <w:rPr>
          <w:ins w:id="437" w:author="Admin" w:date="2019-02-28T10:12:00Z"/>
          <w:i/>
        </w:rPr>
      </w:pPr>
    </w:p>
    <w:p w:rsidR="00333380" w:rsidRDefault="00333380" w:rsidP="000B2CEB">
      <w:pPr>
        <w:pStyle w:val="BodyText"/>
        <w:numPr>
          <w:ins w:id="438" w:author="Admin" w:date="2019-02-28T10:12:00Z"/>
        </w:numPr>
        <w:jc w:val="left"/>
        <w:rPr>
          <w:ins w:id="439" w:author="Admin" w:date="2019-02-28T10:12:00Z"/>
          <w:i/>
        </w:rPr>
      </w:pPr>
    </w:p>
    <w:p w:rsidR="00333380" w:rsidRDefault="00333380" w:rsidP="000B2CEB">
      <w:pPr>
        <w:pStyle w:val="BodyText"/>
        <w:numPr>
          <w:ins w:id="440" w:author="Admin" w:date="2019-02-28T10:12:00Z"/>
        </w:numPr>
        <w:jc w:val="left"/>
        <w:rPr>
          <w:ins w:id="441" w:author="Admin" w:date="2019-02-28T10:12:00Z"/>
          <w:i/>
        </w:rPr>
      </w:pPr>
    </w:p>
    <w:p w:rsidR="00333380" w:rsidRDefault="00333380" w:rsidP="000B2CEB">
      <w:pPr>
        <w:pStyle w:val="BodyText"/>
        <w:numPr>
          <w:ins w:id="442" w:author="Admin" w:date="2019-02-28T10:12:00Z"/>
        </w:numPr>
        <w:jc w:val="left"/>
        <w:rPr>
          <w:ins w:id="443" w:author="Admin" w:date="2019-02-28T10:12:00Z"/>
          <w:i/>
        </w:rPr>
      </w:pPr>
    </w:p>
    <w:p w:rsidR="00333380" w:rsidRDefault="00333380" w:rsidP="000B2CEB">
      <w:pPr>
        <w:pStyle w:val="BodyText"/>
        <w:numPr>
          <w:ins w:id="444" w:author="Admin" w:date="2019-02-28T10:12:00Z"/>
        </w:numPr>
        <w:jc w:val="left"/>
        <w:rPr>
          <w:ins w:id="445" w:author="Admin" w:date="2019-02-28T10:12:00Z"/>
          <w:i/>
        </w:rPr>
      </w:pPr>
    </w:p>
    <w:p w:rsidR="00333380" w:rsidRDefault="00333380" w:rsidP="000B2CEB">
      <w:pPr>
        <w:pStyle w:val="BodyText"/>
        <w:numPr>
          <w:ins w:id="446" w:author="Admin" w:date="2019-02-28T10:12:00Z"/>
        </w:numPr>
        <w:jc w:val="left"/>
        <w:rPr>
          <w:ins w:id="447" w:author="Admin" w:date="2019-02-28T10:12:00Z"/>
          <w:i/>
        </w:rPr>
      </w:pPr>
    </w:p>
    <w:p w:rsidR="00333380" w:rsidRDefault="00333380" w:rsidP="000B2CEB">
      <w:pPr>
        <w:pStyle w:val="BodyText"/>
        <w:numPr>
          <w:ins w:id="448" w:author="Admin" w:date="2019-02-28T10:12:00Z"/>
        </w:numPr>
        <w:spacing w:before="7"/>
        <w:jc w:val="left"/>
        <w:rPr>
          <w:ins w:id="449" w:author="Admin" w:date="2019-02-28T10:12:00Z"/>
          <w:i/>
          <w:sz w:val="24"/>
        </w:rPr>
      </w:pPr>
    </w:p>
    <w:p w:rsidR="00333380" w:rsidRPr="000B2CEB" w:rsidRDefault="00333380" w:rsidP="000B2CEB">
      <w:pPr>
        <w:numPr>
          <w:ins w:id="450" w:author="Admin" w:date="2019-02-28T10:12:00Z"/>
        </w:numPr>
        <w:ind w:left="352"/>
        <w:rPr>
          <w:ins w:id="451" w:author="Admin" w:date="2019-02-28T10:12:00Z"/>
          <w:sz w:val="20"/>
          <w:lang w:val="ru-RU"/>
        </w:rPr>
      </w:pPr>
      <w:ins w:id="452" w:author="Admin" w:date="2019-02-28T10:12:00Z">
        <w:r w:rsidRPr="000B2CEB">
          <w:rPr>
            <w:sz w:val="20"/>
            <w:lang w:val="ru-RU"/>
          </w:rPr>
          <w:t>до Зведеного бюджету, млн грн</w:t>
        </w:r>
      </w:ins>
    </w:p>
    <w:p w:rsidR="00333380" w:rsidRDefault="00333380" w:rsidP="000B2CEB">
      <w:pPr>
        <w:pStyle w:val="BodyText"/>
        <w:numPr>
          <w:ins w:id="453" w:author="Admin" w:date="2019-02-28T10:12:00Z"/>
        </w:numPr>
        <w:jc w:val="left"/>
        <w:rPr>
          <w:ins w:id="454" w:author="Admin" w:date="2019-02-28T10:12:00Z"/>
          <w:sz w:val="24"/>
        </w:rPr>
      </w:pPr>
    </w:p>
    <w:p w:rsidR="00333380" w:rsidRPr="000B2CEB" w:rsidRDefault="00333380" w:rsidP="000B2CEB">
      <w:pPr>
        <w:numPr>
          <w:ins w:id="455" w:author="Admin" w:date="2019-02-28T10:12:00Z"/>
        </w:numPr>
        <w:ind w:left="353"/>
        <w:rPr>
          <w:ins w:id="456" w:author="Admin" w:date="2019-02-28T10:12:00Z"/>
          <w:i/>
          <w:sz w:val="20"/>
          <w:lang w:val="ru-RU"/>
        </w:rPr>
      </w:pPr>
      <w:ins w:id="457" w:author="Admin" w:date="2019-02-28T10:12:00Z">
        <w:r w:rsidRPr="000B2CEB">
          <w:rPr>
            <w:i/>
            <w:sz w:val="20"/>
            <w:lang w:val="ru-RU"/>
          </w:rPr>
          <w:t>та внесків, %</w:t>
        </w:r>
      </w:ins>
    </w:p>
    <w:p w:rsidR="00333380" w:rsidRPr="000B2CEB" w:rsidRDefault="00333380" w:rsidP="000B2CEB">
      <w:pPr>
        <w:numPr>
          <w:ins w:id="458" w:author="Admin" w:date="2019-02-28T10:12:00Z"/>
        </w:numPr>
        <w:spacing w:before="91" w:line="230" w:lineRule="auto"/>
        <w:ind w:left="245" w:right="1023" w:firstLine="283"/>
        <w:rPr>
          <w:ins w:id="459" w:author="Admin" w:date="2019-02-28T10:12:00Z"/>
          <w:i/>
          <w:sz w:val="20"/>
          <w:lang w:val="ru-RU"/>
        </w:rPr>
      </w:pPr>
      <w:ins w:id="460" w:author="Admin" w:date="2019-02-28T10:12:00Z">
        <w:r w:rsidRPr="000B2CEB">
          <w:rPr>
            <w:i/>
            <w:sz w:val="20"/>
            <w:lang w:val="ru-RU"/>
          </w:rPr>
          <w:t>Джерело: розраховано І. М. Лицуром на основі законів про Державний бюджет України (2010-2016 рр.) та за даними Державного агентства лісових ресурсів України</w:t>
        </w:r>
      </w:ins>
    </w:p>
    <w:p w:rsidR="00333380" w:rsidRDefault="00333380" w:rsidP="000B2CEB">
      <w:pPr>
        <w:pStyle w:val="BodyText"/>
        <w:numPr>
          <w:ins w:id="461" w:author="Admin" w:date="2019-02-28T10:12:00Z"/>
        </w:numPr>
        <w:spacing w:before="7"/>
        <w:jc w:val="left"/>
        <w:rPr>
          <w:ins w:id="462" w:author="Admin" w:date="2019-02-28T10:12:00Z"/>
          <w:i/>
          <w:sz w:val="16"/>
        </w:rPr>
      </w:pPr>
    </w:p>
    <w:p w:rsidR="00333380" w:rsidRPr="000B2CEB" w:rsidRDefault="00333380" w:rsidP="000B2CEB">
      <w:pPr>
        <w:numPr>
          <w:ins w:id="463" w:author="Admin" w:date="2019-02-28T10:12:00Z"/>
        </w:numPr>
        <w:rPr>
          <w:ins w:id="464" w:author="Admin" w:date="2019-02-28T10:12:00Z"/>
          <w:sz w:val="16"/>
          <w:lang w:val="ru-RU"/>
        </w:rPr>
        <w:sectPr w:rsidR="00333380" w:rsidRPr="000B2CEB">
          <w:type w:val="continuous"/>
          <w:pgSz w:w="11910" w:h="16840"/>
          <w:pgMar w:top="1140" w:right="0" w:bottom="1760" w:left="780" w:header="720" w:footer="720" w:gutter="0"/>
          <w:cols w:space="720"/>
        </w:sectPr>
      </w:pPr>
    </w:p>
    <w:p w:rsidR="00333380" w:rsidRDefault="00333380" w:rsidP="000B2CEB">
      <w:pPr>
        <w:pStyle w:val="BodyText"/>
        <w:numPr>
          <w:ins w:id="465" w:author="Admin" w:date="2019-02-28T10:12:00Z"/>
        </w:numPr>
        <w:spacing w:before="107" w:line="220" w:lineRule="auto"/>
        <w:ind w:left="240" w:right="38" w:firstLine="283"/>
        <w:rPr>
          <w:ins w:id="466" w:author="Admin" w:date="2019-02-28T10:12:00Z"/>
        </w:rPr>
      </w:pPr>
      <w:ins w:id="467" w:author="Admin" w:date="2019-02-28T10:12:00Z">
        <w:r>
          <w:t xml:space="preserve">Перейдімо до аналізу стану фінансування лісо- вої галузі в </w:t>
        </w:r>
        <w:r>
          <w:rPr>
            <w:spacing w:val="-3"/>
          </w:rPr>
          <w:t xml:space="preserve">Україні. </w:t>
        </w:r>
        <w:r>
          <w:t>Починаючи з 2010 р., обсяг</w:t>
        </w:r>
        <w:r>
          <w:rPr>
            <w:spacing w:val="-24"/>
          </w:rPr>
          <w:t xml:space="preserve"> </w:t>
        </w:r>
        <w:r>
          <w:t xml:space="preserve">ви- датків Державного </w:t>
        </w:r>
        <w:r>
          <w:rPr>
            <w:spacing w:val="-3"/>
          </w:rPr>
          <w:t xml:space="preserve">бюджету </w:t>
        </w:r>
        <w:r>
          <w:t>країни значно зріс,</w:t>
        </w:r>
        <w:r>
          <w:rPr>
            <w:spacing w:val="-22"/>
          </w:rPr>
          <w:t xml:space="preserve"> </w:t>
        </w:r>
        <w:r>
          <w:t xml:space="preserve">по- рівняно з попередніми роками, </w:t>
        </w:r>
        <w:r>
          <w:rPr>
            <w:spacing w:val="-5"/>
          </w:rPr>
          <w:t xml:space="preserve">було </w:t>
        </w:r>
        <w:r>
          <w:t>значно вищим фінансування лісової галузі. Однак частка</w:t>
        </w:r>
        <w:r>
          <w:rPr>
            <w:spacing w:val="-12"/>
          </w:rPr>
          <w:t xml:space="preserve"> </w:t>
        </w:r>
        <w:r>
          <w:t xml:space="preserve">видатків з </w:t>
        </w:r>
        <w:r>
          <w:rPr>
            <w:spacing w:val="-3"/>
          </w:rPr>
          <w:t xml:space="preserve">бюджету </w:t>
        </w:r>
        <w:r>
          <w:t>на фінансування Держлісагентства у структурі</w:t>
        </w:r>
        <w:r>
          <w:rPr>
            <w:spacing w:val="-16"/>
          </w:rPr>
          <w:t xml:space="preserve"> </w:t>
        </w:r>
        <w:r>
          <w:t>Державного</w:t>
        </w:r>
        <w:r>
          <w:rPr>
            <w:spacing w:val="-16"/>
          </w:rPr>
          <w:t xml:space="preserve"> </w:t>
        </w:r>
        <w:r>
          <w:rPr>
            <w:spacing w:val="-3"/>
          </w:rPr>
          <w:t>бюджету</w:t>
        </w:r>
        <w:r>
          <w:rPr>
            <w:spacing w:val="-16"/>
          </w:rPr>
          <w:t xml:space="preserve"> </w:t>
        </w:r>
        <w:r>
          <w:t>значно</w:t>
        </w:r>
        <w:r>
          <w:rPr>
            <w:spacing w:val="-15"/>
          </w:rPr>
          <w:t xml:space="preserve"> </w:t>
        </w:r>
        <w:r>
          <w:t>скоротилась (рис. 1).</w:t>
        </w:r>
      </w:ins>
    </w:p>
    <w:p w:rsidR="00333380" w:rsidRDefault="00333380" w:rsidP="000B2CEB">
      <w:pPr>
        <w:pStyle w:val="BodyText"/>
        <w:numPr>
          <w:ins w:id="468" w:author="Admin" w:date="2019-02-28T10:10:00Z"/>
        </w:numPr>
        <w:spacing w:line="220" w:lineRule="auto"/>
        <w:ind w:left="127" w:right="1018" w:firstLine="283"/>
        <w:rPr>
          <w:ins w:id="469" w:author="Admin" w:date="2019-02-28T10:10:00Z"/>
        </w:rPr>
      </w:pPr>
      <w:ins w:id="470" w:author="Admin" w:date="2019-02-28T10:12:00Z">
        <w:r>
          <w:br w:type="column"/>
        </w:r>
        <w:r>
          <w:rPr>
            <w:spacing w:val="-5"/>
          </w:rPr>
          <w:t xml:space="preserve">Також </w:t>
        </w:r>
        <w:r>
          <w:t>важливим чинником є різка тенденція зміни пріоритетності фінансування видатків спо- живання над видатками розвитку у лісовій галу-  зі. Зокрема, у 2016 р. видатки розвитку становили 7,8</w:t>
        </w:r>
        <w:r>
          <w:rPr>
            <w:spacing w:val="-29"/>
          </w:rPr>
          <w:t xml:space="preserve"> </w:t>
        </w:r>
        <w:r>
          <w:t>%</w:t>
        </w:r>
        <w:r>
          <w:rPr>
            <w:spacing w:val="-11"/>
          </w:rPr>
          <w:t xml:space="preserve"> </w:t>
        </w:r>
        <w:r>
          <w:t>у</w:t>
        </w:r>
        <w:r>
          <w:rPr>
            <w:spacing w:val="-12"/>
          </w:rPr>
          <w:t xml:space="preserve"> </w:t>
        </w:r>
        <w:r>
          <w:t>загальній</w:t>
        </w:r>
        <w:r>
          <w:rPr>
            <w:spacing w:val="-11"/>
          </w:rPr>
          <w:t xml:space="preserve"> </w:t>
        </w:r>
        <w:r>
          <w:t>частині</w:t>
        </w:r>
        <w:r>
          <w:rPr>
            <w:spacing w:val="-10"/>
          </w:rPr>
          <w:t xml:space="preserve"> </w:t>
        </w:r>
        <w:r>
          <w:t>фінансування,</w:t>
        </w:r>
        <w:r>
          <w:rPr>
            <w:spacing w:val="-10"/>
          </w:rPr>
          <w:t xml:space="preserve"> </w:t>
        </w:r>
        <w:r>
          <w:t>що</w:t>
        </w:r>
        <w:r>
          <w:rPr>
            <w:spacing w:val="-12"/>
          </w:rPr>
          <w:t xml:space="preserve"> </w:t>
        </w:r>
        <w:r>
          <w:t>на</w:t>
        </w:r>
        <w:r>
          <w:rPr>
            <w:spacing w:val="-11"/>
          </w:rPr>
          <w:t xml:space="preserve"> </w:t>
        </w:r>
        <w:r>
          <w:t>327,8 млн грн менше, ніж у 2015 році. На рис. 2</w:t>
        </w:r>
        <w:r>
          <w:rPr>
            <w:spacing w:val="-32"/>
          </w:rPr>
          <w:t xml:space="preserve"> </w:t>
        </w:r>
        <w:r>
          <w:t>наведена структура видатків Державного</w:t>
        </w:r>
      </w:ins>
    </w:p>
    <w:p w:rsidR="00333380" w:rsidRPr="000B2CEB" w:rsidRDefault="00333380" w:rsidP="000B2CEB">
      <w:pPr>
        <w:pStyle w:val="BodyText"/>
        <w:numPr>
          <w:ins w:id="471" w:author="Admin" w:date="2019-02-28T10:09:00Z"/>
        </w:numPr>
        <w:spacing w:line="220" w:lineRule="auto"/>
        <w:ind w:left="240" w:right="904" w:firstLine="283"/>
        <w:rPr>
          <w:ins w:id="472" w:author="Admin" w:date="2019-02-28T10:09:00Z"/>
          <w:rPrChange w:id="473" w:author="Admin" w:date="2019-02-28T10:10:00Z">
            <w:rPr>
              <w:ins w:id="474" w:author="Admin" w:date="2019-02-28T10:09:00Z"/>
            </w:rPr>
          </w:rPrChange>
        </w:rPr>
        <w:sectPr w:rsidR="00333380" w:rsidRPr="000B2CEB">
          <w:type w:val="continuous"/>
          <w:pgSz w:w="11910" w:h="16840"/>
          <w:pgMar w:top="1140" w:right="0" w:bottom="1760" w:left="780" w:header="720" w:footer="720" w:gutter="0"/>
          <w:cols w:num="2" w:space="720" w:equalWidth="0">
            <w:col w:w="5101" w:space="58"/>
            <w:col w:w="5971"/>
          </w:cols>
        </w:sectPr>
      </w:pPr>
    </w:p>
    <w:p w:rsidR="00333380" w:rsidRDefault="00333380" w:rsidP="000B2CEB">
      <w:pPr>
        <w:pStyle w:val="BodyText"/>
        <w:numPr>
          <w:ins w:id="475" w:author="Admin" w:date="2019-02-28T10:09:00Z"/>
        </w:numPr>
        <w:spacing w:before="7"/>
        <w:jc w:val="left"/>
        <w:rPr>
          <w:ins w:id="476" w:author="Admin" w:date="2019-02-28T10:09:00Z"/>
          <w:sz w:val="18"/>
        </w:rPr>
      </w:pPr>
    </w:p>
    <w:p w:rsidR="00333380" w:rsidRDefault="00333380" w:rsidP="000B2CEB">
      <w:pPr>
        <w:pStyle w:val="BodyText"/>
        <w:numPr>
          <w:ins w:id="477" w:author="Admin" w:date="2019-02-28T10:09:00Z"/>
        </w:numPr>
        <w:spacing w:line="20" w:lineRule="exact"/>
        <w:ind w:left="233"/>
        <w:jc w:val="left"/>
        <w:rPr>
          <w:ins w:id="478" w:author="Admin" w:date="2019-02-28T10:09:00Z"/>
          <w:sz w:val="2"/>
        </w:rPr>
      </w:pPr>
    </w:p>
    <w:p w:rsidR="00333380" w:rsidRPr="000B2CEB" w:rsidRDefault="00333380" w:rsidP="000B2CEB">
      <w:pPr>
        <w:numPr>
          <w:ins w:id="479" w:author="Admin" w:date="2019-02-28T10:09:00Z"/>
        </w:numPr>
        <w:spacing w:line="244" w:lineRule="auto"/>
        <w:jc w:val="both"/>
        <w:rPr>
          <w:ins w:id="480" w:author="Admin" w:date="2019-02-28T10:09:00Z"/>
          <w:sz w:val="17"/>
          <w:lang w:val="ru-RU"/>
          <w:rPrChange w:id="481" w:author="Admin" w:date="2019-02-28T10:09:00Z">
            <w:rPr>
              <w:ins w:id="482" w:author="Admin" w:date="2019-02-28T10:09:00Z"/>
              <w:sz w:val="17"/>
              <w:lang w:val="ru-RU"/>
            </w:rPr>
          </w:rPrChange>
        </w:rPr>
        <w:sectPr w:rsidR="00333380" w:rsidRPr="000B2CEB">
          <w:type w:val="continuous"/>
          <w:pgSz w:w="11910" w:h="16840"/>
          <w:pgMar w:top="1140" w:right="0" w:bottom="1760" w:left="780" w:header="720" w:footer="720" w:gutter="0"/>
          <w:cols w:space="720"/>
        </w:sectPr>
      </w:pPr>
    </w:p>
    <w:p w:rsidR="00333380" w:rsidRPr="000B2CEB" w:rsidRDefault="00333380" w:rsidP="000B2CEB">
      <w:pPr>
        <w:numPr>
          <w:ins w:id="483" w:author="Admin" w:date="2019-02-28T10:09:00Z"/>
        </w:numPr>
        <w:spacing w:line="220" w:lineRule="auto"/>
        <w:rPr>
          <w:ins w:id="484" w:author="Admin" w:date="2019-02-28T10:09:00Z"/>
          <w:lang w:val="ru-RU"/>
          <w:rPrChange w:id="485" w:author="Admin" w:date="2019-02-28T10:09:00Z">
            <w:rPr>
              <w:ins w:id="486" w:author="Admin" w:date="2019-02-28T10:09:00Z"/>
              <w:lang w:val="ru-RU"/>
            </w:rPr>
          </w:rPrChange>
        </w:rPr>
        <w:sectPr w:rsidR="00333380" w:rsidRPr="000B2CEB">
          <w:footerReference w:type="even" r:id="rId29"/>
          <w:footerReference w:type="default" r:id="rId30"/>
          <w:type w:val="continuous"/>
          <w:pgSz w:w="11910" w:h="16840"/>
          <w:pgMar w:top="1140" w:right="0" w:bottom="1760" w:left="780" w:header="720" w:footer="720" w:gutter="0"/>
          <w:cols w:num="2" w:space="720" w:equalWidth="0">
            <w:col w:w="5100" w:space="59"/>
            <w:col w:w="5971"/>
          </w:cols>
        </w:sectPr>
      </w:pPr>
    </w:p>
    <w:p w:rsidR="00333380" w:rsidRDefault="00333380" w:rsidP="000B2CEB">
      <w:pPr>
        <w:pStyle w:val="BodyText"/>
        <w:numPr>
          <w:ins w:id="490" w:author="Admin" w:date="2019-02-28T10:09:00Z"/>
        </w:numPr>
        <w:spacing w:before="5"/>
        <w:jc w:val="left"/>
        <w:rPr>
          <w:ins w:id="491" w:author="Admin" w:date="2019-02-28T10:09:00Z"/>
          <w:sz w:val="20"/>
        </w:rPr>
      </w:pPr>
    </w:p>
    <w:p w:rsidR="00333380" w:rsidRDefault="00333380" w:rsidP="000B2CEB">
      <w:pPr>
        <w:pStyle w:val="BodyText"/>
        <w:numPr>
          <w:ins w:id="492" w:author="Admin" w:date="2019-02-28T10:09:00Z"/>
        </w:numPr>
        <w:ind w:left="124" w:right="-15"/>
        <w:jc w:val="left"/>
        <w:rPr>
          <w:ins w:id="493" w:author="Admin" w:date="2019-02-28T10:09:00Z"/>
          <w:sz w:val="20"/>
        </w:rPr>
      </w:pPr>
      <w:r>
        <w:rPr>
          <w:noProof/>
          <w:lang w:val="ru-RU" w:eastAsia="ru-RU"/>
        </w:rPr>
      </w:r>
      <w:ins w:id="494" w:author="Admin" w:date="2019-02-28T10:09:00Z">
        <w:r w:rsidRPr="00017006">
          <w:rPr>
            <w:sz w:val="20"/>
          </w:rPr>
          <w:pict>
            <v:group id="_x0000_s1067" style="width:241.2pt;height:128.9pt;mso-position-horizontal-relative:char;mso-position-vertical-relative:line" coordsize="4824,2578">
              <v:line id="_x0000_s1068" style="position:absolute" from="4355,1652" to="4443,1652" strokecolor="#a4a5a7" strokeweight=".08856mm"/>
              <v:line id="_x0000_s1069" style="position:absolute" from="3809,1652" to="3986,1652" strokecolor="#a4a5a7" strokeweight=".08856mm"/>
              <v:line id="_x0000_s1070" style="position:absolute" from="3262,1652" to="3440,1652" strokecolor="#a4a5a7" strokeweight=".08856mm"/>
              <v:line id="_x0000_s1071" style="position:absolute" from="2716,1652" to="2893,1652" strokecolor="#a4a5a7" strokeweight=".08856mm"/>
              <v:line id="_x0000_s1072" style="position:absolute" from="2170,1652" to="2347,1652" strokecolor="#a4a5a7" strokeweight=".08856mm"/>
              <v:line id="_x0000_s1073" style="position:absolute" from="1623,1652" to="1800,1652" strokecolor="#a4a5a7" strokeweight=".08856mm"/>
              <v:line id="_x0000_s1074" style="position:absolute" from="1077,1652" to="1254,1652" strokecolor="#a4a5a7" strokeweight=".08856mm"/>
              <v:line id="_x0000_s1075" style="position:absolute" from="618,1652" to="707,1652" strokecolor="#a4a5a7" strokeweight=".08856mm"/>
              <v:line id="_x0000_s1076" style="position:absolute" from="1077,1408" to="1254,1408" strokecolor="#a4a5a7" strokeweight=".08856mm"/>
              <v:line id="_x0000_s1077" style="position:absolute" from="618,1408" to="707,1408" strokecolor="#a4a5a7" strokeweight=".08856mm"/>
              <v:line id="_x0000_s1078" style="position:absolute" from="1077,1163" to="1254,1163" strokecolor="#a4a5a7" strokeweight=".08856mm"/>
              <v:line id="_x0000_s1079" style="position:absolute" from="618,1163" to="707,1163" strokecolor="#a4a5a7" strokeweight=".08856mm"/>
              <v:rect id="_x0000_s1080" style="position:absolute;left:707;top:1144;width:370;height:753" fillcolor="#767171" stroked="f"/>
              <v:line id="_x0000_s1081" style="position:absolute" from="1623,1408" to="1800,1408" strokecolor="#a4a5a7" strokeweight=".08856mm"/>
              <v:line id="_x0000_s1082" style="position:absolute" from="1623,1163" to="1800,1163" strokecolor="#a4a5a7" strokeweight=".08856mm"/>
              <v:rect id="_x0000_s1083" style="position:absolute;left:1253;top:1059;width:370;height:838" fillcolor="#767171" stroked="f"/>
              <v:line id="_x0000_s1084" style="position:absolute" from="2170,1408" to="2347,1408" strokecolor="#a4a5a7" strokeweight=".08856mm"/>
              <v:line id="_x0000_s1085" style="position:absolute" from="2170,1163" to="2347,1163" strokecolor="#a4a5a7" strokeweight=".08856mm"/>
              <v:line id="_x0000_s1086" style="position:absolute" from="2170,918" to="2347,918" strokecolor="#a4a5a7" strokeweight=".08856mm"/>
              <v:line id="_x0000_s1087" style="position:absolute" from="618,918" to="1800,918" strokecolor="#a4a5a7" strokeweight=".08856mm"/>
              <v:rect id="_x0000_s1088" style="position:absolute;left:1800;top:885;width:370;height:1012" fillcolor="#767171" stroked="f"/>
              <v:line id="_x0000_s1089" style="position:absolute" from="2716,1408" to="2893,1408" strokecolor="#a4a5a7" strokeweight=".08856mm"/>
              <v:line id="_x0000_s1090" style="position:absolute" from="2716,1163" to="2893,1163" strokecolor="#a4a5a7" strokeweight=".08856mm"/>
              <v:line id="_x0000_s1091" style="position:absolute" from="2716,918" to="2893,918" strokecolor="#a4a5a7" strokeweight=".08856mm"/>
              <v:rect id="_x0000_s1092" style="position:absolute;left:2346;top:870;width:370;height:1027" fillcolor="#767171" stroked="f"/>
              <v:line id="_x0000_s1093" style="position:absolute" from="3262,1408" to="3440,1408" strokecolor="#a4a5a7" strokeweight=".08856mm"/>
              <v:line id="_x0000_s1094" style="position:absolute" from="3262,1163" to="3440,1163" strokecolor="#a4a5a7" strokeweight=".08856mm"/>
              <v:line id="_x0000_s1095" style="position:absolute" from="3262,918" to="3440,918" strokecolor="#a4a5a7" strokeweight=".08856mm"/>
              <v:rect id="_x0000_s1096" style="position:absolute;left:2893;top:817;width:370;height:1080" fillcolor="#767171" stroked="f"/>
              <v:line id="_x0000_s1097" style="position:absolute" from="3809,1408" to="3986,1408" strokecolor="#a4a5a7" strokeweight=".08856mm"/>
              <v:line id="_x0000_s1098" style="position:absolute" from="3809,1163" to="3986,1163" strokecolor="#a4a5a7" strokeweight=".08856mm"/>
              <v:line id="_x0000_s1099" style="position:absolute" from="3809,918" to="3986,918" strokecolor="#a4a5a7" strokeweight=".08856mm"/>
              <v:line id="_x0000_s1100" style="position:absolute" from="3809,675" to="4443,675" strokecolor="#a4a5a7" strokeweight=".08856mm"/>
              <v:line id="_x0000_s1101" style="position:absolute" from="618,675" to="3440,675" strokecolor="#a4a5a7" strokeweight=".08856mm"/>
              <v:line id="_x0000_s1102" style="position:absolute" from="618,430" to="4443,430" strokecolor="#a4a5a7" strokeweight=".08856mm"/>
              <v:rect id="_x0000_s1103" style="position:absolute;left:3439;top:474;width:370;height:1423" fillcolor="#767171" stroked="f"/>
              <v:line id="_x0000_s1104" style="position:absolute" from="4355,1408" to="4443,1408" strokecolor="#a4a5a7" strokeweight=".08856mm"/>
              <v:line id="_x0000_s1105" style="position:absolute" from="4355,1163" to="4443,1163" strokecolor="#a4a5a7" strokeweight=".08856mm"/>
              <v:line id="_x0000_s1106" style="position:absolute" from="4355,918" to="4443,918" strokecolor="#a4a5a7" strokeweight=".08856mm"/>
              <v:rect id="_x0000_s1107" style="position:absolute;left:3986;top:700;width:370;height:1196" fillcolor="#767171" stroked="f"/>
              <v:line id="_x0000_s1108" style="position:absolute" from="618,186" to="4443,186" strokecolor="#a4a5a7" strokeweight=".08856mm"/>
              <v:line id="_x0000_s1109" style="position:absolute" from="4443,1897" to="4443,186" strokecolor="#a4a5a7" strokeweight=".08856mm"/>
              <v:line id="_x0000_s1110" style="position:absolute" from="4443,1897" to="4475,1897" strokecolor="#a4a5a7" strokeweight=".08856mm"/>
              <v:line id="_x0000_s1111" style="position:absolute" from="4443,1554" to="4475,1554" strokecolor="#a4a5a7" strokeweight=".08856mm"/>
              <v:line id="_x0000_s1112" style="position:absolute" from="4443,1212" to="4475,1212" strokecolor="#a4a5a7" strokeweight=".08856mm"/>
              <v:line id="_x0000_s1113" style="position:absolute" from="4443,871" to="4475,871" strokecolor="#a4a5a7" strokeweight=".08856mm"/>
              <v:line id="_x0000_s1114" style="position:absolute" from="4443,528" to="4475,528" strokecolor="#a4a5a7" strokeweight=".08856mm"/>
              <v:line id="_x0000_s1115" style="position:absolute" from="4443,186" to="4475,186" strokecolor="#a4a5a7" strokeweight=".08856mm"/>
              <v:line id="_x0000_s1116" style="position:absolute" from="618,1897" to="618,186" strokecolor="#a4a5a7" strokeweight=".08856mm"/>
              <v:line id="_x0000_s1117" style="position:absolute" from="587,1897" to="618,1897" strokecolor="#a4a5a7" strokeweight=".08856mm"/>
              <v:line id="_x0000_s1118" style="position:absolute" from="587,1652" to="618,1652" strokecolor="#a4a5a7" strokeweight=".08856mm"/>
              <v:line id="_x0000_s1119" style="position:absolute" from="587,1408" to="618,1408" strokecolor="#a4a5a7" strokeweight=".08856mm"/>
              <v:line id="_x0000_s1120" style="position:absolute" from="587,1163" to="618,1163" strokecolor="#a4a5a7" strokeweight=".08856mm"/>
              <v:line id="_x0000_s1121" style="position:absolute" from="587,918" to="618,918" strokecolor="#a4a5a7" strokeweight=".08856mm"/>
              <v:line id="_x0000_s1122" style="position:absolute" from="587,675" to="618,675" strokecolor="#a4a5a7" strokeweight=".08856mm"/>
              <v:line id="_x0000_s1123" style="position:absolute" from="587,430" to="618,430" strokecolor="#a4a5a7" strokeweight=".08856mm"/>
              <v:line id="_x0000_s1124" style="position:absolute" from="587,186" to="618,186" strokecolor="#a4a5a7" strokeweight=".08856mm"/>
              <v:line id="_x0000_s1125" style="position:absolute" from="618,1897" to="4443,1897" strokecolor="#a4a5a7" strokeweight=".08856mm"/>
              <v:line id="_x0000_s1126" style="position:absolute" from="618,1897" to="618,1928" strokecolor="#a4a5a7" strokeweight=".08856mm"/>
              <v:line id="_x0000_s1127" style="position:absolute" from="1165,1897" to="1165,1928" strokecolor="#a4a5a7" strokeweight=".08856mm"/>
              <v:line id="_x0000_s1128" style="position:absolute" from="1711,1897" to="1711,1928" strokecolor="#a4a5a7" strokeweight=".08856mm"/>
              <v:line id="_x0000_s1129" style="position:absolute" from="2257,1897" to="2257,1928" strokecolor="#a4a5a7" strokeweight=".08856mm"/>
              <v:line id="_x0000_s1130" style="position:absolute" from="2804,1897" to="2804,1928" strokecolor="#a4a5a7" strokeweight=".08856mm"/>
              <v:line id="_x0000_s1131" style="position:absolute" from="3350,1897" to="3350,1928" strokecolor="#a4a5a7" strokeweight=".08856mm"/>
              <v:line id="_x0000_s1132" style="position:absolute" from="3897,1897" to="3897,1928" strokecolor="#a4a5a7" strokeweight=".08856mm"/>
              <v:line id="_x0000_s1133" style="position:absolute" from="4443,1897" to="4443,1928" strokecolor="#a4a5a7" strokeweight=".08856mm"/>
              <v:shape id="_x0000_s1134" style="position:absolute;left:891;top:390;width:3279;height:1337" coordorigin="892,391" coordsize="3279,1337" path="m892,528l1438,391r547,410l2531,734r547,341l3624,1349r547,378e" filled="f" strokeweight=".266mm">
                <v:path arrowok="t"/>
              </v:shape>
              <v:shape id="_x0000_s1135" style="position:absolute;left:849;top:485;width:85;height:85" coordorigin="849,486" coordsize="85,85" path="m891,486r-42,42l891,570r42,-42l891,486xe" fillcolor="black" stroked="f">
                <v:path arrowok="t"/>
              </v:shape>
              <v:shape id="_x0000_s1136" style="position:absolute;left:848;top:485;width:86;height:86" coordorigin="848,485" coordsize="86,86" path="m891,486r,-1l891,486r42,42l934,528r-1,l891,570r,1l891,570,849,528r-1,l849,528r42,-42xe" filled="f" strokeweight=".09242mm">
                <v:path arrowok="t"/>
              </v:shape>
              <v:shape id="_x0000_s1137" style="position:absolute;left:1395;top:348;width:85;height:85" coordorigin="1396,349" coordsize="85,85" path="m1438,349r-42,42l1438,433r42,-42l1438,349xe" fillcolor="black" stroked="f">
                <v:path arrowok="t"/>
              </v:shape>
              <v:shape id="_x0000_s1138" style="position:absolute;left:1394;top:348;width:86;height:86" coordorigin="1395,348" coordsize="86,86" path="m1438,349r,-1l1438,349r42,42l1480,391r,l1438,433r,1l1438,433r-42,-42l1395,391r1,l1438,349xe" filled="f" strokeweight=".09242mm">
                <v:path arrowok="t"/>
              </v:shape>
              <v:shape id="_x0000_s1139" style="position:absolute;left:1942;top:759;width:85;height:85" coordorigin="1942,760" coordsize="85,85" path="m1984,760r-42,42l1984,844r42,-42l1984,760xe" fillcolor="black" stroked="f">
                <v:path arrowok="t"/>
              </v:shape>
              <v:shape id="_x0000_s1140" style="position:absolute;left:1941;top:758;width:86;height:86" coordorigin="1941,759" coordsize="86,86" path="m1984,760r,-1l1984,760r42,42l2027,802r-1,l1984,844r,l1984,844r-42,-42l1941,802r1,l1984,760xe" filled="f" strokeweight=".09242mm">
                <v:path arrowok="t"/>
              </v:shape>
              <v:shape id="_x0000_s1141" style="position:absolute;left:2488;top:690;width:85;height:85" coordorigin="2488,691" coordsize="85,85" path="m2531,691r-43,42l2531,775r42,-42l2531,691xe" fillcolor="black" stroked="f">
                <v:path arrowok="t"/>
              </v:shape>
              <v:shape id="_x0000_s1142" style="position:absolute;left:2487;top:689;width:86;height:86" coordorigin="2488,690" coordsize="86,86" path="m2531,691r,-1l2531,691r42,42l2573,733r,l2531,775r,l2531,775r-43,-42l2488,733r,l2531,691xe" filled="f" strokeweight=".09242mm">
                <v:path arrowok="t"/>
              </v:shape>
              <v:shape id="_x0000_s1143" style="position:absolute;left:3034;top:1032;width:85;height:85" coordorigin="3035,1032" coordsize="85,85" path="m3077,1032r-42,42l3077,1116r42,-42l3077,1032xe" fillcolor="black" stroked="f">
                <v:path arrowok="t"/>
              </v:shape>
              <v:shape id="_x0000_s1144" style="position:absolute;left:3034;top:1031;width:86;height:86" coordorigin="3034,1032" coordsize="86,86" path="m3077,1032r,l3077,1032r42,42l3120,1074r-1,l3077,1116r,1l3077,1116r-42,-42l3034,1074r1,l3077,1032xe" filled="f" strokeweight=".09242mm">
                <v:path arrowok="t"/>
              </v:shape>
              <v:shape id="_x0000_s1145" style="position:absolute;left:3581;top:1306;width:85;height:85" coordorigin="3581,1306" coordsize="85,85" path="m3623,1306r-42,42l3623,1390r43,-42l3623,1306xe" fillcolor="black" stroked="f">
                <v:path arrowok="t"/>
              </v:shape>
              <v:shape id="_x0000_s1146" style="position:absolute;left:3580;top:1305;width:86;height:86" coordorigin="3581,1305" coordsize="86,86" path="m3623,1306r,-1l3623,1306r43,42l3666,1348r,l3623,1390r,1l3623,1390r-42,-42l3581,1348r,l3623,1306xe" filled="f" strokeweight=".09242mm">
                <v:path arrowok="t"/>
              </v:shape>
              <v:shape id="_x0000_s1147" style="position:absolute;left:4127;top:1685;width:85;height:85" coordorigin="4128,1685" coordsize="85,85" path="m4170,1685r-42,43l4170,1770r42,-42l4170,1685xe" fillcolor="black" stroked="f">
                <v:path arrowok="t"/>
              </v:shape>
              <v:shape id="_x0000_s1148" style="position:absolute;left:4127;top:1684;width:86;height:86" coordorigin="4127,1685" coordsize="86,86" path="m4170,1685r,l4170,1685r42,43l4213,1728r-1,l4170,1770r,l4170,1770r-42,-42l4127,1728r1,l4170,1685xe" filled="f" strokeweight=".09242mm">
                <v:path arrowok="t"/>
              </v:shape>
              <v:line id="_x0000_s1149" style="position:absolute" from="1036,2232" to="1237,2232" strokecolor="#767171" strokeweight=".90839mm"/>
              <v:line id="_x0000_s1150" style="position:absolute" from="1036,2409" to="1237,2409" strokeweight=".266mm"/>
              <v:shape id="_x0000_s1151" style="position:absolute;left:1105;top:2377;width:63;height:63" coordorigin="1105,2378" coordsize="63,63" path="m1137,2378r-32,31l1137,2441r31,-32l1137,2378xe" fillcolor="black" stroked="f">
                <v:path arrowok="t"/>
              </v:shape>
              <v:shape id="_x0000_s1152" style="position:absolute;left:1105;top:2377;width:63;height:63" coordorigin="1105,2378" coordsize="63,63" path="m1137,2378r31,31l1137,2441r-32,-32l1137,2378e" filled="f" strokeweight=".08856mm">
                <v:path arrowok="t"/>
              </v:shape>
              <v:rect id="_x0000_s1153" style="position:absolute;left:2;top:2;width:4819;height:2573" filled="f" strokeweight=".25pt"/>
              <v:shape id="_x0000_s1154" type="#_x0000_t202" style="position:absolute;left:787;top:1959;width:3509;height:510" filled="f" stroked="f">
                <v:textbox inset="0,0,0,0">
                  <w:txbxContent>
                    <w:p w:rsidR="00333380" w:rsidRPr="00333380" w:rsidRDefault="00333380" w:rsidP="000B2CEB">
                      <w:pPr>
                        <w:tabs>
                          <w:tab w:val="left" w:pos="546"/>
                          <w:tab w:val="left" w:pos="1093"/>
                          <w:tab w:val="left" w:pos="1639"/>
                          <w:tab w:val="left" w:pos="2186"/>
                          <w:tab w:val="left" w:pos="2733"/>
                          <w:tab w:val="left" w:pos="3279"/>
                        </w:tabs>
                        <w:spacing w:line="115" w:lineRule="exact"/>
                        <w:rPr>
                          <w:sz w:val="10"/>
                          <w:lang w:val="ru-RU"/>
                          <w:rPrChange w:id="495" w:author="Admin" w:date="2019-02-28T10:10:00Z">
                            <w:rPr>
                              <w:sz w:val="10"/>
                            </w:rPr>
                          </w:rPrChange>
                        </w:rPr>
                      </w:pPr>
                      <w:r w:rsidRPr="00333380">
                        <w:rPr>
                          <w:w w:val="105"/>
                          <w:sz w:val="10"/>
                          <w:lang w:val="ru-RU"/>
                          <w:rPrChange w:id="496" w:author="Admin" w:date="2019-02-28T10:10:00Z">
                            <w:rPr>
                              <w:w w:val="105"/>
                              <w:sz w:val="10"/>
                            </w:rPr>
                          </w:rPrChange>
                        </w:rPr>
                        <w:t>2010</w:t>
                      </w:r>
                      <w:r w:rsidRPr="000B2CEB">
                        <w:rPr>
                          <w:w w:val="105"/>
                          <w:sz w:val="10"/>
                          <w:lang w:val="ru-RU"/>
                          <w:rPrChange w:id="497" w:author="Admin" w:date="2019-02-28T10:10:00Z">
                            <w:rPr>
                              <w:w w:val="105"/>
                              <w:sz w:val="10"/>
                              <w:lang w:val="ru-RU"/>
                            </w:rPr>
                          </w:rPrChange>
                        </w:rPr>
                        <w:tab/>
                      </w:r>
                      <w:r w:rsidRPr="00333380">
                        <w:rPr>
                          <w:w w:val="105"/>
                          <w:sz w:val="10"/>
                          <w:lang w:val="ru-RU"/>
                          <w:rPrChange w:id="498" w:author="Admin" w:date="2019-02-28T10:10:00Z">
                            <w:rPr>
                              <w:w w:val="105"/>
                              <w:sz w:val="10"/>
                            </w:rPr>
                          </w:rPrChange>
                        </w:rPr>
                        <w:t>2011</w:t>
                      </w:r>
                      <w:r w:rsidRPr="000B2CEB">
                        <w:rPr>
                          <w:w w:val="105"/>
                          <w:sz w:val="10"/>
                          <w:lang w:val="ru-RU"/>
                          <w:rPrChange w:id="499" w:author="Admin" w:date="2019-02-28T10:10:00Z">
                            <w:rPr>
                              <w:w w:val="105"/>
                              <w:sz w:val="10"/>
                              <w:lang w:val="ru-RU"/>
                            </w:rPr>
                          </w:rPrChange>
                        </w:rPr>
                        <w:tab/>
                      </w:r>
                      <w:r w:rsidRPr="00333380">
                        <w:rPr>
                          <w:w w:val="105"/>
                          <w:sz w:val="10"/>
                          <w:lang w:val="ru-RU"/>
                          <w:rPrChange w:id="500" w:author="Admin" w:date="2019-02-28T10:10:00Z">
                            <w:rPr>
                              <w:w w:val="105"/>
                              <w:sz w:val="10"/>
                            </w:rPr>
                          </w:rPrChange>
                        </w:rPr>
                        <w:t>2012</w:t>
                      </w:r>
                      <w:r w:rsidRPr="000B2CEB">
                        <w:rPr>
                          <w:w w:val="105"/>
                          <w:sz w:val="10"/>
                          <w:lang w:val="ru-RU"/>
                          <w:rPrChange w:id="501" w:author="Admin" w:date="2019-02-28T10:10:00Z">
                            <w:rPr>
                              <w:w w:val="105"/>
                              <w:sz w:val="10"/>
                              <w:lang w:val="ru-RU"/>
                            </w:rPr>
                          </w:rPrChange>
                        </w:rPr>
                        <w:tab/>
                      </w:r>
                      <w:r w:rsidRPr="00333380">
                        <w:rPr>
                          <w:w w:val="105"/>
                          <w:sz w:val="10"/>
                          <w:lang w:val="ru-RU"/>
                          <w:rPrChange w:id="502" w:author="Admin" w:date="2019-02-28T10:10:00Z">
                            <w:rPr>
                              <w:w w:val="105"/>
                              <w:sz w:val="10"/>
                            </w:rPr>
                          </w:rPrChange>
                        </w:rPr>
                        <w:t>2013</w:t>
                      </w:r>
                      <w:r w:rsidRPr="000B2CEB">
                        <w:rPr>
                          <w:w w:val="105"/>
                          <w:sz w:val="10"/>
                          <w:lang w:val="ru-RU"/>
                          <w:rPrChange w:id="503" w:author="Admin" w:date="2019-02-28T10:10:00Z">
                            <w:rPr>
                              <w:w w:val="105"/>
                              <w:sz w:val="10"/>
                              <w:lang w:val="ru-RU"/>
                            </w:rPr>
                          </w:rPrChange>
                        </w:rPr>
                        <w:tab/>
                      </w:r>
                      <w:r w:rsidRPr="00333380">
                        <w:rPr>
                          <w:w w:val="105"/>
                          <w:sz w:val="10"/>
                          <w:lang w:val="ru-RU"/>
                          <w:rPrChange w:id="504" w:author="Admin" w:date="2019-02-28T10:10:00Z">
                            <w:rPr>
                              <w:w w:val="105"/>
                              <w:sz w:val="10"/>
                            </w:rPr>
                          </w:rPrChange>
                        </w:rPr>
                        <w:t>2014</w:t>
                      </w:r>
                      <w:r w:rsidRPr="000B2CEB">
                        <w:rPr>
                          <w:w w:val="105"/>
                          <w:sz w:val="10"/>
                          <w:lang w:val="ru-RU"/>
                          <w:rPrChange w:id="505" w:author="Admin" w:date="2019-02-28T10:10:00Z">
                            <w:rPr>
                              <w:w w:val="105"/>
                              <w:sz w:val="10"/>
                              <w:lang w:val="ru-RU"/>
                            </w:rPr>
                          </w:rPrChange>
                        </w:rPr>
                        <w:tab/>
                      </w:r>
                      <w:r w:rsidRPr="00333380">
                        <w:rPr>
                          <w:w w:val="105"/>
                          <w:sz w:val="10"/>
                          <w:lang w:val="ru-RU"/>
                          <w:rPrChange w:id="506" w:author="Admin" w:date="2019-02-28T10:10:00Z">
                            <w:rPr>
                              <w:w w:val="105"/>
                              <w:sz w:val="10"/>
                            </w:rPr>
                          </w:rPrChange>
                        </w:rPr>
                        <w:t>2015</w:t>
                      </w:r>
                      <w:r w:rsidRPr="000B2CEB">
                        <w:rPr>
                          <w:w w:val="105"/>
                          <w:sz w:val="10"/>
                          <w:lang w:val="ru-RU"/>
                          <w:rPrChange w:id="507" w:author="Admin" w:date="2019-02-28T10:10:00Z">
                            <w:rPr>
                              <w:w w:val="105"/>
                              <w:sz w:val="10"/>
                              <w:lang w:val="ru-RU"/>
                            </w:rPr>
                          </w:rPrChange>
                        </w:rPr>
                        <w:tab/>
                      </w:r>
                      <w:r w:rsidRPr="00333380">
                        <w:rPr>
                          <w:w w:val="105"/>
                          <w:sz w:val="10"/>
                          <w:lang w:val="ru-RU"/>
                          <w:rPrChange w:id="508" w:author="Admin" w:date="2019-02-28T10:10:00Z">
                            <w:rPr>
                              <w:w w:val="105"/>
                              <w:sz w:val="10"/>
                            </w:rPr>
                          </w:rPrChange>
                        </w:rPr>
                        <w:t>2016</w:t>
                      </w:r>
                    </w:p>
                    <w:p w:rsidR="00333380" w:rsidRPr="00333380" w:rsidRDefault="00333380" w:rsidP="000B2CEB">
                      <w:pPr>
                        <w:spacing w:before="101"/>
                        <w:ind w:left="471"/>
                        <w:rPr>
                          <w:sz w:val="10"/>
                          <w:lang w:val="ru-RU"/>
                          <w:rPrChange w:id="509" w:author="Admin" w:date="2019-02-28T10:10:00Z">
                            <w:rPr>
                              <w:sz w:val="10"/>
                            </w:rPr>
                          </w:rPrChange>
                        </w:rPr>
                      </w:pPr>
                      <w:r w:rsidRPr="00333380">
                        <w:rPr>
                          <w:w w:val="105"/>
                          <w:sz w:val="10"/>
                          <w:lang w:val="ru-RU"/>
                          <w:rPrChange w:id="510" w:author="Admin" w:date="2019-02-28T10:10:00Z">
                            <w:rPr>
                              <w:w w:val="105"/>
                              <w:sz w:val="10"/>
                            </w:rPr>
                          </w:rPrChange>
                        </w:rPr>
                        <w:t>Видатки державного бюджету України</w:t>
                      </w:r>
                    </w:p>
                    <w:p w:rsidR="00333380" w:rsidRPr="00333380" w:rsidRDefault="00333380" w:rsidP="000B2CEB">
                      <w:pPr>
                        <w:spacing w:before="63"/>
                        <w:ind w:left="471"/>
                        <w:rPr>
                          <w:sz w:val="10"/>
                          <w:lang w:val="ru-RU"/>
                          <w:rPrChange w:id="511" w:author="Admin" w:date="2019-02-28T10:10:00Z">
                            <w:rPr>
                              <w:sz w:val="10"/>
                            </w:rPr>
                          </w:rPrChange>
                        </w:rPr>
                      </w:pPr>
                      <w:r w:rsidRPr="00333380">
                        <w:rPr>
                          <w:w w:val="105"/>
                          <w:sz w:val="10"/>
                          <w:lang w:val="ru-RU"/>
                          <w:rPrChange w:id="512" w:author="Admin" w:date="2019-02-28T10:10:00Z">
                            <w:rPr>
                              <w:w w:val="105"/>
                              <w:sz w:val="10"/>
                            </w:rPr>
                          </w:rPrChange>
                        </w:rPr>
                        <w:t>частка видатків Держлісагенства у Дербюджеті України</w:t>
                      </w:r>
                    </w:p>
                  </w:txbxContent>
                </v:textbox>
              </v:shape>
              <v:shape id="_x0000_s1155" type="#_x0000_t202" style="position:absolute;left:4534;top:1836;width:203;height:116" filled="f" stroked="f">
                <v:textbox inset="0,0,0,0">
                  <w:txbxContent>
                    <w:p w:rsidR="00333380" w:rsidRDefault="00333380" w:rsidP="000B2CEB">
                      <w:pPr>
                        <w:spacing w:line="115" w:lineRule="exact"/>
                        <w:rPr>
                          <w:sz w:val="10"/>
                        </w:rPr>
                      </w:pPr>
                      <w:r>
                        <w:rPr>
                          <w:w w:val="105"/>
                          <w:sz w:val="10"/>
                        </w:rPr>
                        <w:t>0,00</w:t>
                      </w:r>
                    </w:p>
                  </w:txbxContent>
                </v:textbox>
              </v:shape>
              <v:shape id="_x0000_s1156" type="#_x0000_t202" style="position:absolute;left:58;top:1592;width:491;height:360" filled="f" stroked="f">
                <v:textbox inset="0,0,0,0">
                  <w:txbxContent>
                    <w:p w:rsidR="00333380" w:rsidRDefault="00333380" w:rsidP="000B2CEB">
                      <w:pPr>
                        <w:spacing w:line="115" w:lineRule="exact"/>
                        <w:rPr>
                          <w:sz w:val="10"/>
                        </w:rPr>
                      </w:pPr>
                      <w:r>
                        <w:rPr>
                          <w:w w:val="105"/>
                          <w:sz w:val="10"/>
                        </w:rPr>
                        <w:t>100</w:t>
                      </w:r>
                      <w:r>
                        <w:rPr>
                          <w:spacing w:val="-7"/>
                          <w:w w:val="105"/>
                          <w:sz w:val="10"/>
                        </w:rPr>
                        <w:t xml:space="preserve"> </w:t>
                      </w:r>
                      <w:r>
                        <w:rPr>
                          <w:w w:val="105"/>
                          <w:sz w:val="10"/>
                        </w:rPr>
                        <w:t>000,00</w:t>
                      </w:r>
                    </w:p>
                    <w:p w:rsidR="00333380" w:rsidRDefault="00333380" w:rsidP="000B2CEB">
                      <w:pPr>
                        <w:spacing w:before="3"/>
                        <w:rPr>
                          <w:sz w:val="11"/>
                        </w:rPr>
                      </w:pPr>
                    </w:p>
                    <w:p w:rsidR="00333380" w:rsidRDefault="00333380" w:rsidP="000B2CEB">
                      <w:pPr>
                        <w:ind w:left="287"/>
                        <w:rPr>
                          <w:sz w:val="10"/>
                        </w:rPr>
                      </w:pPr>
                      <w:r>
                        <w:rPr>
                          <w:w w:val="105"/>
                          <w:sz w:val="10"/>
                        </w:rPr>
                        <w:t>0,00</w:t>
                      </w:r>
                    </w:p>
                  </w:txbxContent>
                </v:textbox>
              </v:shape>
              <v:shape id="_x0000_s1157" type="#_x0000_t202" style="position:absolute;left:4534;top:1494;width:203;height:116" filled="f" stroked="f">
                <v:textbox inset="0,0,0,0">
                  <w:txbxContent>
                    <w:p w:rsidR="00333380" w:rsidRDefault="00333380" w:rsidP="000B2CEB">
                      <w:pPr>
                        <w:spacing w:line="115" w:lineRule="exact"/>
                        <w:rPr>
                          <w:sz w:val="10"/>
                        </w:rPr>
                      </w:pPr>
                      <w:r>
                        <w:rPr>
                          <w:w w:val="105"/>
                          <w:sz w:val="10"/>
                        </w:rPr>
                        <w:t>0,05</w:t>
                      </w:r>
                    </w:p>
                  </w:txbxContent>
                </v:textbox>
              </v:shape>
              <v:shape id="_x0000_s1158" type="#_x0000_t202" style="position:absolute;left:58;top:1347;width:490;height:116" filled="f" stroked="f">
                <v:textbox inset="0,0,0,0">
                  <w:txbxContent>
                    <w:p w:rsidR="00333380" w:rsidRDefault="00333380" w:rsidP="000B2CEB">
                      <w:pPr>
                        <w:spacing w:line="115" w:lineRule="exact"/>
                        <w:rPr>
                          <w:sz w:val="10"/>
                        </w:rPr>
                      </w:pPr>
                      <w:r>
                        <w:rPr>
                          <w:w w:val="105"/>
                          <w:sz w:val="10"/>
                        </w:rPr>
                        <w:t>200 000,00</w:t>
                      </w:r>
                    </w:p>
                  </w:txbxContent>
                </v:textbox>
              </v:shape>
              <v:shape id="_x0000_s1159" type="#_x0000_t202" style="position:absolute;left:4534;top:1151;width:203;height:116" filled="f" stroked="f">
                <v:textbox inset="0,0,0,0">
                  <w:txbxContent>
                    <w:p w:rsidR="00333380" w:rsidRDefault="00333380" w:rsidP="000B2CEB">
                      <w:pPr>
                        <w:spacing w:line="115" w:lineRule="exact"/>
                        <w:rPr>
                          <w:sz w:val="10"/>
                        </w:rPr>
                      </w:pPr>
                      <w:r>
                        <w:rPr>
                          <w:w w:val="105"/>
                          <w:sz w:val="10"/>
                        </w:rPr>
                        <w:t>0,10</w:t>
                      </w:r>
                    </w:p>
                  </w:txbxContent>
                </v:textbox>
              </v:shape>
              <v:shape id="_x0000_s1160" type="#_x0000_t202" style="position:absolute;left:58;top:1103;width:490;height:116" filled="f" stroked="f">
                <v:textbox inset="0,0,0,0">
                  <w:txbxContent>
                    <w:p w:rsidR="00333380" w:rsidRDefault="00333380" w:rsidP="000B2CEB">
                      <w:pPr>
                        <w:spacing w:line="115" w:lineRule="exact"/>
                        <w:rPr>
                          <w:sz w:val="10"/>
                        </w:rPr>
                      </w:pPr>
                      <w:r>
                        <w:rPr>
                          <w:w w:val="105"/>
                          <w:sz w:val="10"/>
                        </w:rPr>
                        <w:t>300 000,00</w:t>
                      </w:r>
                    </w:p>
                  </w:txbxContent>
                </v:textbox>
              </v:shape>
              <v:shape id="_x0000_s1161" type="#_x0000_t202" style="position:absolute;left:4534;top:809;width:203;height:116" filled="f" stroked="f">
                <v:textbox inset="0,0,0,0">
                  <w:txbxContent>
                    <w:p w:rsidR="00333380" w:rsidRDefault="00333380" w:rsidP="000B2CEB">
                      <w:pPr>
                        <w:spacing w:line="115" w:lineRule="exact"/>
                        <w:rPr>
                          <w:sz w:val="10"/>
                        </w:rPr>
                      </w:pPr>
                      <w:r>
                        <w:rPr>
                          <w:w w:val="105"/>
                          <w:sz w:val="10"/>
                        </w:rPr>
                        <w:t>0,15</w:t>
                      </w:r>
                    </w:p>
                  </w:txbxContent>
                </v:textbox>
              </v:shape>
              <v:shape id="_x0000_s1162" type="#_x0000_t202" style="position:absolute;left:58;top:614;width:490;height:360" filled="f" stroked="f">
                <v:textbox inset="0,0,0,0">
                  <w:txbxContent>
                    <w:p w:rsidR="00333380" w:rsidRDefault="00333380" w:rsidP="000B2CEB">
                      <w:pPr>
                        <w:spacing w:line="115" w:lineRule="exact"/>
                        <w:rPr>
                          <w:sz w:val="10"/>
                        </w:rPr>
                      </w:pPr>
                      <w:r>
                        <w:rPr>
                          <w:w w:val="105"/>
                          <w:sz w:val="10"/>
                        </w:rPr>
                        <w:t>500</w:t>
                      </w:r>
                      <w:r>
                        <w:rPr>
                          <w:spacing w:val="-7"/>
                          <w:w w:val="105"/>
                          <w:sz w:val="10"/>
                        </w:rPr>
                        <w:t xml:space="preserve"> </w:t>
                      </w:r>
                      <w:r>
                        <w:rPr>
                          <w:w w:val="105"/>
                          <w:sz w:val="10"/>
                        </w:rPr>
                        <w:t>000,00</w:t>
                      </w:r>
                    </w:p>
                    <w:p w:rsidR="00333380" w:rsidRDefault="00333380" w:rsidP="000B2CEB">
                      <w:pPr>
                        <w:spacing w:before="2"/>
                        <w:rPr>
                          <w:sz w:val="11"/>
                        </w:rPr>
                      </w:pPr>
                    </w:p>
                    <w:p w:rsidR="00333380" w:rsidRDefault="00333380" w:rsidP="000B2CEB">
                      <w:pPr>
                        <w:spacing w:before="1"/>
                        <w:rPr>
                          <w:sz w:val="10"/>
                        </w:rPr>
                      </w:pPr>
                      <w:r>
                        <w:rPr>
                          <w:w w:val="105"/>
                          <w:sz w:val="10"/>
                        </w:rPr>
                        <w:t>400</w:t>
                      </w:r>
                      <w:r>
                        <w:rPr>
                          <w:spacing w:val="-7"/>
                          <w:w w:val="105"/>
                          <w:sz w:val="10"/>
                        </w:rPr>
                        <w:t xml:space="preserve"> </w:t>
                      </w:r>
                      <w:r>
                        <w:rPr>
                          <w:w w:val="105"/>
                          <w:sz w:val="10"/>
                        </w:rPr>
                        <w:t>000,00</w:t>
                      </w:r>
                    </w:p>
                  </w:txbxContent>
                </v:textbox>
              </v:shape>
              <v:shape id="_x0000_s1163" type="#_x0000_t202" style="position:absolute;left:4534;top:467;width:203;height:116" filled="f" stroked="f">
                <v:textbox inset="0,0,0,0">
                  <w:txbxContent>
                    <w:p w:rsidR="00333380" w:rsidRDefault="00333380" w:rsidP="000B2CEB">
                      <w:pPr>
                        <w:spacing w:line="115" w:lineRule="exact"/>
                        <w:rPr>
                          <w:sz w:val="10"/>
                        </w:rPr>
                      </w:pPr>
                      <w:r>
                        <w:rPr>
                          <w:w w:val="105"/>
                          <w:sz w:val="10"/>
                        </w:rPr>
                        <w:t>0,20</w:t>
                      </w:r>
                    </w:p>
                  </w:txbxContent>
                </v:textbox>
              </v:shape>
              <v:shape id="_x0000_s1164" type="#_x0000_t202" style="position:absolute;left:58;top:369;width:490;height:116" filled="f" stroked="f">
                <v:textbox inset="0,0,0,0">
                  <w:txbxContent>
                    <w:p w:rsidR="00333380" w:rsidRDefault="00333380" w:rsidP="000B2CEB">
                      <w:pPr>
                        <w:spacing w:line="115" w:lineRule="exact"/>
                        <w:rPr>
                          <w:sz w:val="10"/>
                        </w:rPr>
                      </w:pPr>
                      <w:r>
                        <w:rPr>
                          <w:w w:val="105"/>
                          <w:sz w:val="10"/>
                        </w:rPr>
                        <w:t>600 000,00</w:t>
                      </w:r>
                    </w:p>
                  </w:txbxContent>
                </v:textbox>
              </v:shape>
              <v:shape id="_x0000_s1165" type="#_x0000_t202" style="position:absolute;left:4534;top:125;width:203;height:116" filled="f" stroked="f">
                <v:textbox inset="0,0,0,0">
                  <w:txbxContent>
                    <w:p w:rsidR="00333380" w:rsidRDefault="00333380" w:rsidP="000B2CEB">
                      <w:pPr>
                        <w:spacing w:line="115" w:lineRule="exact"/>
                        <w:rPr>
                          <w:sz w:val="10"/>
                        </w:rPr>
                      </w:pPr>
                      <w:r>
                        <w:rPr>
                          <w:w w:val="105"/>
                          <w:sz w:val="10"/>
                        </w:rPr>
                        <w:t>0,25</w:t>
                      </w:r>
                    </w:p>
                  </w:txbxContent>
                </v:textbox>
              </v:shape>
              <v:shape id="_x0000_s1166" type="#_x0000_t202" style="position:absolute;left:58;top:125;width:490;height:116" filled="f" stroked="f">
                <v:textbox inset="0,0,0,0">
                  <w:txbxContent>
                    <w:p w:rsidR="00333380" w:rsidRDefault="00333380" w:rsidP="000B2CEB">
                      <w:pPr>
                        <w:spacing w:line="115" w:lineRule="exact"/>
                        <w:rPr>
                          <w:sz w:val="10"/>
                        </w:rPr>
                      </w:pPr>
                      <w:r>
                        <w:rPr>
                          <w:w w:val="105"/>
                          <w:sz w:val="10"/>
                        </w:rPr>
                        <w:t>700 000,00</w:t>
                      </w:r>
                    </w:p>
                  </w:txbxContent>
                </v:textbox>
              </v:shape>
              <w10:anchorlock/>
            </v:group>
          </w:pict>
        </w:r>
      </w:ins>
    </w:p>
    <w:p w:rsidR="00333380" w:rsidRPr="00333380" w:rsidRDefault="00333380" w:rsidP="000B2CEB">
      <w:pPr>
        <w:numPr>
          <w:ins w:id="513" w:author="Admin" w:date="2019-02-28T10:09:00Z"/>
        </w:numPr>
        <w:spacing w:before="80" w:line="230" w:lineRule="auto"/>
        <w:ind w:left="161" w:right="74"/>
        <w:jc w:val="center"/>
        <w:rPr>
          <w:ins w:id="514" w:author="Admin" w:date="2019-02-28T10:09:00Z"/>
          <w:sz w:val="20"/>
          <w:lang w:val="ru-RU"/>
          <w:rPrChange w:id="515" w:author="Admin" w:date="2019-02-28T10:09:00Z">
            <w:rPr>
              <w:ins w:id="516" w:author="Admin" w:date="2019-02-28T10:09:00Z"/>
              <w:sz w:val="20"/>
            </w:rPr>
          </w:rPrChange>
        </w:rPr>
      </w:pPr>
      <w:ins w:id="517" w:author="Admin" w:date="2019-02-28T10:09:00Z">
        <w:r w:rsidRPr="00333380">
          <w:rPr>
            <w:sz w:val="20"/>
            <w:lang w:val="ru-RU"/>
            <w:rPrChange w:id="518" w:author="Admin" w:date="2019-02-28T10:09:00Z">
              <w:rPr>
                <w:sz w:val="20"/>
              </w:rPr>
            </w:rPrChange>
          </w:rPr>
          <w:t>Рис. 1. Динаміка частки видатків Державного лісового агентства України у структурі видатків Державного бюджету України, 2010-2016 рр.</w:t>
        </w:r>
      </w:ins>
    </w:p>
    <w:p w:rsidR="00333380" w:rsidRPr="00333380" w:rsidRDefault="00333380" w:rsidP="000B2CEB">
      <w:pPr>
        <w:numPr>
          <w:ins w:id="519" w:author="Admin" w:date="2019-02-28T10:09:00Z"/>
        </w:numPr>
        <w:spacing w:line="230" w:lineRule="auto"/>
        <w:ind w:left="162" w:right="74"/>
        <w:jc w:val="center"/>
        <w:rPr>
          <w:ins w:id="520" w:author="Admin" w:date="2019-02-28T10:09:00Z"/>
          <w:i/>
          <w:sz w:val="20"/>
          <w:lang w:val="ru-RU"/>
          <w:rPrChange w:id="521" w:author="Admin" w:date="2019-02-28T10:09:00Z">
            <w:rPr>
              <w:ins w:id="522" w:author="Admin" w:date="2019-02-28T10:09:00Z"/>
              <w:i/>
              <w:sz w:val="20"/>
            </w:rPr>
          </w:rPrChange>
        </w:rPr>
      </w:pPr>
      <w:r>
        <w:rPr>
          <w:noProof/>
          <w:lang w:val="ru-RU" w:eastAsia="ru-RU"/>
        </w:rPr>
        <w:pict>
          <v:shape id="image279.png" o:spid="_x0000_s1167" type="#_x0000_t75" style="position:absolute;left:0;text-align:left;margin-left:49.85pt;margin-top:67.75pt;width:74.3pt;height:56.15pt;z-index:-251667968;visibility:visible;mso-wrap-distance-left:0;mso-wrap-distance-right:0;mso-position-horizontal-relative:page">
            <v:imagedata r:id="rId31" o:title=""/>
            <w10:wrap anchorx="page"/>
          </v:shape>
        </w:pict>
      </w:r>
      <w:r>
        <w:rPr>
          <w:noProof/>
          <w:lang w:val="ru-RU" w:eastAsia="ru-RU"/>
        </w:rPr>
        <w:pict>
          <v:group id="_x0000_s1168" style="position:absolute;left:0;text-align:left;margin-left:127.8pt;margin-top:48.15pt;width:2.95pt;height:2.95pt;z-index:-251666944;mso-position-horizontal-relative:page" coordorigin="2556,963" coordsize="59,59">
            <v:shape id="_x0000_s1169" type="#_x0000_t75" style="position:absolute;left:2560;top:966;width:50;height:50">
              <v:imagedata r:id="rId32" o:title=""/>
            </v:shape>
            <v:rect id="_x0000_s1170" style="position:absolute;left:2560;top:966;width:50;height:50" filled="f" strokeweight=".14711mm"/>
            <w10:wrap anchorx="page"/>
          </v:group>
        </w:pict>
      </w:r>
      <w:r>
        <w:rPr>
          <w:noProof/>
          <w:lang w:val="ru-RU" w:eastAsia="ru-RU"/>
        </w:rPr>
        <w:pict>
          <v:group id="_x0000_s1171" style="position:absolute;left:0;text-align:left;margin-left:127.8pt;margin-top:76.3pt;width:2.95pt;height:2.95pt;z-index:-251665920;mso-position-horizontal-relative:page" coordorigin="2556,1526" coordsize="59,59">
            <v:rect id="_x0000_s1172" style="position:absolute;left:2560;top:1530;width:50;height:50" fillcolor="black" stroked="f"/>
            <v:rect id="_x0000_s1173" style="position:absolute;left:2560;top:1530;width:50;height:50" filled="f" strokeweight=".14711mm"/>
            <w10:wrap anchorx="page"/>
          </v:group>
        </w:pict>
      </w:r>
      <w:r>
        <w:rPr>
          <w:noProof/>
          <w:lang w:val="ru-RU" w:eastAsia="ru-RU"/>
        </w:rPr>
        <w:pict>
          <v:group id="_x0000_s1174" style="position:absolute;left:0;text-align:left;margin-left:200.8pt;margin-top:63.6pt;width:76.75pt;height:67.35pt;z-index:-251663872;mso-position-horizontal-relative:page" coordorigin="4016,1272" coordsize="1535,1347">
            <v:shape id="_x0000_s1175" type="#_x0000_t75" style="position:absolute;left:4015;top:1272;width:1535;height:1347">
              <v:imagedata r:id="rId33" o:title=""/>
            </v:shape>
            <v:shape id="_x0000_s1176" style="position:absolute;top:12199;width:105;height:85" coordorigin=",12199" coordsize="105,85" o:spt="100" adj="0,,0" path="m5130,2298r45,84m5175,2382r60,e" filled="f" strokeweight=".17708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w10:wrap anchorx="page"/>
          </v:group>
        </w:pict>
      </w:r>
      <w:ins w:id="523" w:author="Admin" w:date="2019-02-28T10:09:00Z">
        <w:r w:rsidRPr="00333380">
          <w:rPr>
            <w:i/>
            <w:sz w:val="20"/>
            <w:lang w:val="ru-RU"/>
            <w:rPrChange w:id="524" w:author="Admin" w:date="2019-02-28T10:09:00Z">
              <w:rPr>
                <w:i/>
                <w:sz w:val="20"/>
              </w:rPr>
            </w:rPrChange>
          </w:rPr>
          <w:t>Джерело: за даними Закону про державний бюджет України, 2010-2016 рр.</w:t>
        </w:r>
      </w:ins>
    </w:p>
    <w:p w:rsidR="00333380" w:rsidRDefault="00333380" w:rsidP="000B2CEB">
      <w:pPr>
        <w:pStyle w:val="BodyText"/>
        <w:numPr>
          <w:ins w:id="525" w:author="Admin" w:date="2019-02-28T10:09:00Z"/>
        </w:numPr>
        <w:spacing w:before="9"/>
        <w:jc w:val="left"/>
        <w:rPr>
          <w:ins w:id="526" w:author="Admin" w:date="2019-02-28T10:09:00Z"/>
          <w:i/>
          <w:sz w:val="28"/>
        </w:rPr>
      </w:pPr>
    </w:p>
    <w:tbl>
      <w:tblPr>
        <w:tblW w:w="0" w:type="auto"/>
        <w:tblInd w:w="1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857"/>
        <w:gridCol w:w="316"/>
        <w:gridCol w:w="468"/>
        <w:gridCol w:w="1306"/>
        <w:gridCol w:w="624"/>
        <w:gridCol w:w="1244"/>
      </w:tblGrid>
      <w:tr w:rsidR="00333380" w:rsidTr="00E3375B">
        <w:trPr>
          <w:trHeight w:val="382"/>
          <w:ins w:id="527" w:author="Admin" w:date="2019-02-28T10:09:00Z"/>
        </w:trPr>
        <w:tc>
          <w:tcPr>
            <w:tcW w:w="857" w:type="dxa"/>
            <w:vMerge w:val="restart"/>
            <w:tcBorders>
              <w:right w:val="nil"/>
            </w:tcBorders>
          </w:tcPr>
          <w:p w:rsidR="00333380" w:rsidRDefault="00333380" w:rsidP="00E3375B">
            <w:pPr>
              <w:pStyle w:val="TableParagraph"/>
              <w:numPr>
                <w:ins w:id="528" w:author="Admin" w:date="2019-02-28T10:09:00Z"/>
              </w:numPr>
              <w:rPr>
                <w:ins w:id="529" w:author="Admin" w:date="2019-02-28T10:09:00Z"/>
                <w:i/>
                <w:sz w:val="12"/>
              </w:rPr>
            </w:pPr>
          </w:p>
          <w:p w:rsidR="00333380" w:rsidRDefault="00333380" w:rsidP="00E3375B">
            <w:pPr>
              <w:pStyle w:val="TableParagraph"/>
              <w:numPr>
                <w:ins w:id="530" w:author="Admin" w:date="2019-02-28T10:09:00Z"/>
              </w:numPr>
              <w:rPr>
                <w:ins w:id="531" w:author="Admin" w:date="2019-02-28T10:09:00Z"/>
                <w:i/>
                <w:sz w:val="12"/>
              </w:rPr>
            </w:pPr>
          </w:p>
          <w:p w:rsidR="00333380" w:rsidRDefault="00333380" w:rsidP="00E3375B">
            <w:pPr>
              <w:pStyle w:val="TableParagraph"/>
              <w:numPr>
                <w:ins w:id="532" w:author="Admin" w:date="2019-02-28T10:09:00Z"/>
              </w:numPr>
              <w:rPr>
                <w:ins w:id="533" w:author="Admin" w:date="2019-02-28T10:09:00Z"/>
                <w:i/>
                <w:sz w:val="12"/>
              </w:rPr>
            </w:pPr>
          </w:p>
          <w:p w:rsidR="00333380" w:rsidRDefault="00333380" w:rsidP="00E3375B">
            <w:pPr>
              <w:pStyle w:val="TableParagraph"/>
              <w:numPr>
                <w:ins w:id="534" w:author="Admin" w:date="2019-02-28T10:09:00Z"/>
              </w:numPr>
              <w:rPr>
                <w:ins w:id="535" w:author="Admin" w:date="2019-02-28T10:09:00Z"/>
                <w:i/>
                <w:sz w:val="12"/>
              </w:rPr>
            </w:pPr>
          </w:p>
          <w:p w:rsidR="00333380" w:rsidRDefault="00333380" w:rsidP="00E3375B">
            <w:pPr>
              <w:pStyle w:val="TableParagraph"/>
              <w:numPr>
                <w:ins w:id="536" w:author="Admin" w:date="2019-02-28T10:09:00Z"/>
              </w:numPr>
              <w:rPr>
                <w:ins w:id="537" w:author="Admin" w:date="2019-02-28T10:09:00Z"/>
                <w:i/>
                <w:sz w:val="12"/>
              </w:rPr>
            </w:pPr>
          </w:p>
          <w:p w:rsidR="00333380" w:rsidRDefault="00333380" w:rsidP="00E3375B">
            <w:pPr>
              <w:pStyle w:val="TableParagraph"/>
              <w:numPr>
                <w:ins w:id="538" w:author="Admin" w:date="2019-02-28T10:09:00Z"/>
              </w:numPr>
              <w:rPr>
                <w:ins w:id="539" w:author="Admin" w:date="2019-02-28T10:09:00Z"/>
                <w:i/>
                <w:sz w:val="12"/>
              </w:rPr>
            </w:pPr>
          </w:p>
          <w:p w:rsidR="00333380" w:rsidRDefault="00333380" w:rsidP="00E3375B">
            <w:pPr>
              <w:pStyle w:val="TableParagraph"/>
              <w:numPr>
                <w:ins w:id="540" w:author="Admin" w:date="2019-02-28T10:09:00Z"/>
              </w:numPr>
              <w:rPr>
                <w:ins w:id="541" w:author="Admin" w:date="2019-02-28T10:09:00Z"/>
                <w:i/>
                <w:sz w:val="12"/>
              </w:rPr>
            </w:pPr>
          </w:p>
          <w:p w:rsidR="00333380" w:rsidRDefault="00333380" w:rsidP="00E3375B">
            <w:pPr>
              <w:pStyle w:val="TableParagraph"/>
              <w:numPr>
                <w:ins w:id="542" w:author="Admin" w:date="2019-02-28T10:09:00Z"/>
              </w:numPr>
              <w:rPr>
                <w:ins w:id="543" w:author="Admin" w:date="2019-02-28T10:09:00Z"/>
                <w:i/>
                <w:sz w:val="12"/>
              </w:rPr>
            </w:pPr>
          </w:p>
          <w:p w:rsidR="00333380" w:rsidRDefault="00333380" w:rsidP="00E3375B">
            <w:pPr>
              <w:pStyle w:val="TableParagraph"/>
              <w:numPr>
                <w:ins w:id="544" w:author="Admin" w:date="2019-02-28T10:09:00Z"/>
              </w:numPr>
              <w:spacing w:before="76"/>
              <w:ind w:left="496"/>
              <w:rPr>
                <w:ins w:id="545" w:author="Admin" w:date="2019-02-28T10:09:00Z"/>
                <w:sz w:val="11"/>
              </w:rPr>
            </w:pPr>
            <w:ins w:id="546" w:author="Admin" w:date="2019-02-28T10:09:00Z">
              <w:r>
                <w:rPr>
                  <w:sz w:val="11"/>
                </w:rPr>
                <w:t>90%</w:t>
              </w:r>
            </w:ins>
          </w:p>
        </w:tc>
        <w:tc>
          <w:tcPr>
            <w:tcW w:w="316" w:type="dxa"/>
            <w:vMerge w:val="restart"/>
            <w:tcBorders>
              <w:left w:val="nil"/>
              <w:right w:val="nil"/>
            </w:tcBorders>
          </w:tcPr>
          <w:p w:rsidR="00333380" w:rsidRDefault="00333380" w:rsidP="00E3375B">
            <w:pPr>
              <w:pStyle w:val="TableParagraph"/>
              <w:numPr>
                <w:ins w:id="547" w:author="Admin" w:date="2019-02-28T10:09:00Z"/>
              </w:numPr>
              <w:rPr>
                <w:ins w:id="548" w:author="Admin" w:date="2019-02-28T10:09:00Z"/>
                <w:i/>
                <w:sz w:val="12"/>
              </w:rPr>
            </w:pPr>
          </w:p>
          <w:p w:rsidR="00333380" w:rsidRDefault="00333380" w:rsidP="00E3375B">
            <w:pPr>
              <w:pStyle w:val="TableParagraph"/>
              <w:numPr>
                <w:ins w:id="549" w:author="Admin" w:date="2019-02-28T10:09:00Z"/>
              </w:numPr>
              <w:rPr>
                <w:ins w:id="550" w:author="Admin" w:date="2019-02-28T10:09:00Z"/>
                <w:i/>
                <w:sz w:val="12"/>
              </w:rPr>
            </w:pPr>
          </w:p>
          <w:p w:rsidR="00333380" w:rsidRDefault="00333380" w:rsidP="00E3375B">
            <w:pPr>
              <w:pStyle w:val="TableParagraph"/>
              <w:numPr>
                <w:ins w:id="551" w:author="Admin" w:date="2019-02-28T10:09:00Z"/>
              </w:numPr>
              <w:rPr>
                <w:ins w:id="552" w:author="Admin" w:date="2019-02-28T10:09:00Z"/>
                <w:i/>
                <w:sz w:val="12"/>
              </w:rPr>
            </w:pPr>
          </w:p>
          <w:p w:rsidR="00333380" w:rsidRDefault="00333380" w:rsidP="00E3375B">
            <w:pPr>
              <w:pStyle w:val="TableParagraph"/>
              <w:numPr>
                <w:ins w:id="553" w:author="Admin" w:date="2019-02-28T10:09:00Z"/>
              </w:numPr>
              <w:spacing w:before="11"/>
              <w:rPr>
                <w:ins w:id="554" w:author="Admin" w:date="2019-02-28T10:09:00Z"/>
                <w:i/>
                <w:sz w:val="12"/>
              </w:rPr>
            </w:pPr>
          </w:p>
          <w:p w:rsidR="00333380" w:rsidRDefault="00333380" w:rsidP="00E3375B">
            <w:pPr>
              <w:pStyle w:val="TableParagraph"/>
              <w:numPr>
                <w:ins w:id="555" w:author="Admin" w:date="2019-02-28T10:09:00Z"/>
              </w:numPr>
              <w:ind w:left="159"/>
              <w:rPr>
                <w:ins w:id="556" w:author="Admin" w:date="2019-02-28T10:09:00Z"/>
                <w:sz w:val="11"/>
              </w:rPr>
            </w:pPr>
            <w:ins w:id="557" w:author="Admin" w:date="2019-02-28T10:09:00Z">
              <w:r>
                <w:rPr>
                  <w:sz w:val="11"/>
                </w:rPr>
                <w:t>9%</w:t>
              </w:r>
            </w:ins>
          </w:p>
        </w:tc>
        <w:tc>
          <w:tcPr>
            <w:tcW w:w="468" w:type="dxa"/>
            <w:vMerge w:val="restart"/>
            <w:tcBorders>
              <w:left w:val="nil"/>
              <w:right w:val="nil"/>
            </w:tcBorders>
          </w:tcPr>
          <w:p w:rsidR="00333380" w:rsidRDefault="00333380" w:rsidP="00E3375B">
            <w:pPr>
              <w:pStyle w:val="TableParagraph"/>
              <w:numPr>
                <w:ins w:id="558" w:author="Admin" w:date="2019-02-28T10:09:00Z"/>
              </w:numPr>
              <w:spacing w:before="5"/>
              <w:rPr>
                <w:ins w:id="559" w:author="Admin" w:date="2019-02-28T10:09:00Z"/>
                <w:i/>
                <w:sz w:val="16"/>
              </w:rPr>
            </w:pPr>
          </w:p>
          <w:p w:rsidR="00333380" w:rsidRDefault="00333380" w:rsidP="00E3375B">
            <w:pPr>
              <w:pStyle w:val="TableParagraph"/>
              <w:numPr>
                <w:ins w:id="560" w:author="Admin" w:date="2019-02-28T10:09:00Z"/>
              </w:numPr>
              <w:ind w:left="14"/>
              <w:rPr>
                <w:ins w:id="561" w:author="Admin" w:date="2019-02-28T10:09:00Z"/>
                <w:b/>
                <w:sz w:val="13"/>
              </w:rPr>
            </w:pPr>
            <w:ins w:id="562" w:author="Admin" w:date="2019-02-28T10:09:00Z">
              <w:r>
                <w:rPr>
                  <w:b/>
                  <w:w w:val="105"/>
                  <w:sz w:val="13"/>
                </w:rPr>
                <w:t>2015р.</w:t>
              </w:r>
            </w:ins>
          </w:p>
          <w:p w:rsidR="00333380" w:rsidRDefault="00333380" w:rsidP="00E3375B">
            <w:pPr>
              <w:pStyle w:val="TableParagraph"/>
              <w:numPr>
                <w:ins w:id="563" w:author="Admin" w:date="2019-02-28T10:09:00Z"/>
              </w:numPr>
              <w:rPr>
                <w:ins w:id="564" w:author="Admin" w:date="2019-02-28T10:09:00Z"/>
                <w:i/>
                <w:sz w:val="14"/>
              </w:rPr>
            </w:pPr>
          </w:p>
          <w:p w:rsidR="00333380" w:rsidRDefault="00333380" w:rsidP="00E3375B">
            <w:pPr>
              <w:pStyle w:val="TableParagraph"/>
              <w:numPr>
                <w:ins w:id="565" w:author="Admin" w:date="2019-02-28T10:09:00Z"/>
              </w:numPr>
              <w:spacing w:before="113"/>
              <w:ind w:left="76"/>
              <w:rPr>
                <w:ins w:id="566" w:author="Admin" w:date="2019-02-28T10:09:00Z"/>
                <w:sz w:val="11"/>
              </w:rPr>
            </w:pPr>
            <w:ins w:id="567" w:author="Admin" w:date="2019-02-28T10:09:00Z">
              <w:r>
                <w:rPr>
                  <w:sz w:val="11"/>
                </w:rPr>
                <w:t>1%</w:t>
              </w:r>
            </w:ins>
          </w:p>
        </w:tc>
        <w:tc>
          <w:tcPr>
            <w:tcW w:w="1306" w:type="dxa"/>
            <w:vMerge w:val="restart"/>
            <w:tcBorders>
              <w:left w:val="nil"/>
              <w:right w:val="single" w:sz="4" w:space="0" w:color="000000"/>
            </w:tcBorders>
          </w:tcPr>
          <w:p w:rsidR="00333380" w:rsidRDefault="00333380" w:rsidP="00E3375B">
            <w:pPr>
              <w:pStyle w:val="TableParagraph"/>
              <w:numPr>
                <w:ins w:id="568" w:author="Admin" w:date="2019-02-28T10:09:00Z"/>
              </w:numPr>
              <w:spacing w:before="5"/>
              <w:rPr>
                <w:ins w:id="569" w:author="Admin" w:date="2019-02-28T10:09:00Z"/>
                <w:i/>
                <w:sz w:val="13"/>
              </w:rPr>
            </w:pPr>
          </w:p>
          <w:p w:rsidR="00333380" w:rsidRDefault="00333380" w:rsidP="00E3375B">
            <w:pPr>
              <w:pStyle w:val="TableParagraph"/>
              <w:numPr>
                <w:ins w:id="570" w:author="Admin" w:date="2019-02-28T10:09:00Z"/>
              </w:numPr>
              <w:ind w:left="86" w:right="387"/>
              <w:rPr>
                <w:ins w:id="571" w:author="Admin" w:date="2019-02-28T10:09:00Z"/>
                <w:sz w:val="10"/>
              </w:rPr>
            </w:pPr>
            <w:ins w:id="572" w:author="Admin" w:date="2019-02-28T10:09:00Z">
              <w:r>
                <w:rPr>
                  <w:sz w:val="10"/>
                </w:rPr>
                <w:t>Керівництво та управління у сфері</w:t>
              </w:r>
            </w:ins>
          </w:p>
          <w:p w:rsidR="00333380" w:rsidRDefault="00333380" w:rsidP="00E3375B">
            <w:pPr>
              <w:pStyle w:val="TableParagraph"/>
              <w:numPr>
                <w:ins w:id="573" w:author="Admin" w:date="2019-02-28T10:09:00Z"/>
              </w:numPr>
              <w:spacing w:line="115" w:lineRule="exact"/>
              <w:ind w:left="86"/>
              <w:rPr>
                <w:ins w:id="574" w:author="Admin" w:date="2019-02-28T10:09:00Z"/>
                <w:sz w:val="10"/>
              </w:rPr>
            </w:pPr>
            <w:ins w:id="575" w:author="Admin" w:date="2019-02-28T10:09:00Z">
              <w:r>
                <w:rPr>
                  <w:sz w:val="10"/>
                </w:rPr>
                <w:t>лісового</w:t>
              </w:r>
              <w:r>
                <w:rPr>
                  <w:spacing w:val="-7"/>
                  <w:sz w:val="10"/>
                </w:rPr>
                <w:t xml:space="preserve"> </w:t>
              </w:r>
              <w:r>
                <w:rPr>
                  <w:sz w:val="10"/>
                </w:rPr>
                <w:t>господарства</w:t>
              </w:r>
            </w:ins>
          </w:p>
          <w:p w:rsidR="00333380" w:rsidRDefault="00333380" w:rsidP="00E3375B">
            <w:pPr>
              <w:pStyle w:val="TableParagraph"/>
              <w:numPr>
                <w:ins w:id="576" w:author="Admin" w:date="2019-02-28T10:09:00Z"/>
              </w:numPr>
              <w:rPr>
                <w:ins w:id="577" w:author="Admin" w:date="2019-02-28T10:09:00Z"/>
                <w:i/>
                <w:sz w:val="10"/>
              </w:rPr>
            </w:pPr>
          </w:p>
          <w:p w:rsidR="00333380" w:rsidRDefault="00333380" w:rsidP="00E3375B">
            <w:pPr>
              <w:pStyle w:val="TableParagraph"/>
              <w:numPr>
                <w:ins w:id="578" w:author="Admin" w:date="2019-02-28T10:09:00Z"/>
              </w:numPr>
              <w:rPr>
                <w:ins w:id="579" w:author="Admin" w:date="2019-02-28T10:09:00Z"/>
                <w:i/>
                <w:sz w:val="9"/>
              </w:rPr>
            </w:pPr>
          </w:p>
          <w:p w:rsidR="00333380" w:rsidRDefault="00333380" w:rsidP="00E3375B">
            <w:pPr>
              <w:pStyle w:val="TableParagraph"/>
              <w:numPr>
                <w:ins w:id="580" w:author="Admin" w:date="2019-02-28T10:09:00Z"/>
              </w:numPr>
              <w:ind w:left="86" w:right="173"/>
              <w:jc w:val="both"/>
              <w:rPr>
                <w:ins w:id="581" w:author="Admin" w:date="2019-02-28T10:09:00Z"/>
                <w:sz w:val="10"/>
              </w:rPr>
            </w:pPr>
            <w:ins w:id="582" w:author="Admin" w:date="2019-02-28T10:09:00Z">
              <w:r>
                <w:rPr>
                  <w:sz w:val="10"/>
                </w:rPr>
                <w:t>Дослідження, прикладні розробки та підготовка наукових кадрів у сфері лісового</w:t>
              </w:r>
              <w:r>
                <w:rPr>
                  <w:spacing w:val="-3"/>
                  <w:sz w:val="10"/>
                </w:rPr>
                <w:t xml:space="preserve"> </w:t>
              </w:r>
              <w:r>
                <w:rPr>
                  <w:sz w:val="10"/>
                </w:rPr>
                <w:t>господарства</w:t>
              </w:r>
            </w:ins>
          </w:p>
          <w:p w:rsidR="00333380" w:rsidRDefault="00333380" w:rsidP="00E3375B">
            <w:pPr>
              <w:pStyle w:val="TableParagraph"/>
              <w:numPr>
                <w:ins w:id="583" w:author="Admin" w:date="2019-02-28T10:09:00Z"/>
              </w:numPr>
              <w:spacing w:before="1"/>
              <w:rPr>
                <w:ins w:id="584" w:author="Admin" w:date="2019-02-28T10:09:00Z"/>
                <w:i/>
                <w:sz w:val="9"/>
              </w:rPr>
            </w:pPr>
          </w:p>
          <w:p w:rsidR="00333380" w:rsidRDefault="00333380" w:rsidP="00E3375B">
            <w:pPr>
              <w:pStyle w:val="TableParagraph"/>
              <w:numPr>
                <w:ins w:id="585" w:author="Admin" w:date="2019-02-28T10:09:00Z"/>
              </w:numPr>
              <w:ind w:left="86" w:right="397"/>
              <w:rPr>
                <w:ins w:id="586" w:author="Admin" w:date="2019-02-28T10:09:00Z"/>
                <w:sz w:val="10"/>
              </w:rPr>
            </w:pPr>
            <w:ins w:id="587" w:author="Admin" w:date="2019-02-28T10:09:00Z">
              <w:r>
                <w:rPr>
                  <w:sz w:val="10"/>
                </w:rPr>
                <w:t>Ведення лісового і мисливського</w:t>
              </w:r>
            </w:ins>
          </w:p>
          <w:p w:rsidR="00333380" w:rsidRDefault="00333380" w:rsidP="00E3375B">
            <w:pPr>
              <w:pStyle w:val="TableParagraph"/>
              <w:numPr>
                <w:ins w:id="588" w:author="Admin" w:date="2019-02-28T10:09:00Z"/>
              </w:numPr>
              <w:ind w:left="86" w:right="180"/>
              <w:rPr>
                <w:ins w:id="589" w:author="Admin" w:date="2019-02-28T10:09:00Z"/>
                <w:sz w:val="10"/>
              </w:rPr>
            </w:pPr>
            <w:ins w:id="590" w:author="Admin" w:date="2019-02-28T10:09:00Z">
              <w:r>
                <w:rPr>
                  <w:sz w:val="10"/>
                </w:rPr>
                <w:t>господарства, охорона і захист лісів в лісовому фонді</w:t>
              </w:r>
            </w:ins>
          </w:p>
        </w:tc>
        <w:tc>
          <w:tcPr>
            <w:tcW w:w="624" w:type="dxa"/>
            <w:tcBorders>
              <w:left w:val="single" w:sz="4" w:space="0" w:color="000000"/>
              <w:bottom w:val="nil"/>
              <w:right w:val="nil"/>
            </w:tcBorders>
          </w:tcPr>
          <w:p w:rsidR="00333380" w:rsidRDefault="00333380" w:rsidP="00E3375B">
            <w:pPr>
              <w:pStyle w:val="TableParagraph"/>
              <w:numPr>
                <w:ins w:id="591" w:author="Admin" w:date="2019-02-28T10:09:00Z"/>
              </w:numPr>
              <w:rPr>
                <w:ins w:id="592" w:author="Admin" w:date="2019-02-28T10:09:00Z"/>
                <w:sz w:val="18"/>
              </w:rPr>
            </w:pPr>
          </w:p>
        </w:tc>
        <w:tc>
          <w:tcPr>
            <w:tcW w:w="1244" w:type="dxa"/>
            <w:tcBorders>
              <w:left w:val="nil"/>
              <w:bottom w:val="nil"/>
            </w:tcBorders>
          </w:tcPr>
          <w:p w:rsidR="00333380" w:rsidRDefault="00333380" w:rsidP="00E3375B">
            <w:pPr>
              <w:pStyle w:val="TableParagraph"/>
              <w:numPr>
                <w:ins w:id="593" w:author="Admin" w:date="2019-02-28T10:09:00Z"/>
              </w:numPr>
              <w:spacing w:before="25"/>
              <w:ind w:left="82"/>
              <w:rPr>
                <w:ins w:id="594" w:author="Admin" w:date="2019-02-28T10:09:00Z"/>
                <w:b/>
                <w:sz w:val="16"/>
              </w:rPr>
            </w:pPr>
            <w:ins w:id="595" w:author="Admin" w:date="2019-02-28T10:09:00Z">
              <w:r>
                <w:rPr>
                  <w:b/>
                  <w:sz w:val="16"/>
                </w:rPr>
                <w:t>2016р.</w:t>
              </w:r>
            </w:ins>
          </w:p>
        </w:tc>
      </w:tr>
      <w:tr w:rsidR="00333380" w:rsidTr="00E3375B">
        <w:trPr>
          <w:trHeight w:val="497"/>
          <w:ins w:id="596" w:author="Admin" w:date="2019-02-28T10:09:00Z"/>
        </w:trPr>
        <w:tc>
          <w:tcPr>
            <w:tcW w:w="857" w:type="dxa"/>
            <w:vMerge/>
            <w:tcBorders>
              <w:top w:val="nil"/>
              <w:right w:val="nil"/>
            </w:tcBorders>
          </w:tcPr>
          <w:p w:rsidR="00333380" w:rsidRDefault="00333380" w:rsidP="00E3375B">
            <w:pPr>
              <w:numPr>
                <w:ins w:id="597" w:author="Admin" w:date="2019-02-28T10:09:00Z"/>
              </w:numPr>
              <w:rPr>
                <w:ins w:id="598" w:author="Admin" w:date="2019-02-28T10:09:00Z"/>
                <w:sz w:val="2"/>
                <w:szCs w:val="2"/>
              </w:rPr>
            </w:pPr>
          </w:p>
        </w:tc>
        <w:tc>
          <w:tcPr>
            <w:tcW w:w="316" w:type="dxa"/>
            <w:vMerge/>
            <w:tcBorders>
              <w:top w:val="nil"/>
              <w:left w:val="nil"/>
              <w:right w:val="nil"/>
            </w:tcBorders>
          </w:tcPr>
          <w:p w:rsidR="00333380" w:rsidRDefault="00333380" w:rsidP="00E3375B">
            <w:pPr>
              <w:numPr>
                <w:ins w:id="599" w:author="Admin" w:date="2019-02-28T10:09:00Z"/>
              </w:numPr>
              <w:rPr>
                <w:ins w:id="600" w:author="Admin" w:date="2019-02-28T10:09:00Z"/>
                <w:sz w:val="2"/>
                <w:szCs w:val="2"/>
              </w:rPr>
            </w:pPr>
          </w:p>
        </w:tc>
        <w:tc>
          <w:tcPr>
            <w:tcW w:w="468" w:type="dxa"/>
            <w:vMerge/>
            <w:tcBorders>
              <w:top w:val="nil"/>
              <w:left w:val="nil"/>
              <w:right w:val="nil"/>
            </w:tcBorders>
          </w:tcPr>
          <w:p w:rsidR="00333380" w:rsidRDefault="00333380" w:rsidP="00E3375B">
            <w:pPr>
              <w:numPr>
                <w:ins w:id="601" w:author="Admin" w:date="2019-02-28T10:09:00Z"/>
              </w:numPr>
              <w:rPr>
                <w:ins w:id="602" w:author="Admin" w:date="2019-02-28T10:09:00Z"/>
                <w:sz w:val="2"/>
                <w:szCs w:val="2"/>
              </w:rPr>
            </w:pPr>
          </w:p>
        </w:tc>
        <w:tc>
          <w:tcPr>
            <w:tcW w:w="1306" w:type="dxa"/>
            <w:vMerge/>
            <w:tcBorders>
              <w:top w:val="nil"/>
              <w:left w:val="nil"/>
              <w:right w:val="single" w:sz="4" w:space="0" w:color="000000"/>
            </w:tcBorders>
          </w:tcPr>
          <w:p w:rsidR="00333380" w:rsidRDefault="00333380" w:rsidP="00E3375B">
            <w:pPr>
              <w:numPr>
                <w:ins w:id="603" w:author="Admin" w:date="2019-02-28T10:09:00Z"/>
              </w:numPr>
              <w:rPr>
                <w:ins w:id="604" w:author="Admin" w:date="2019-02-28T10:09:00Z"/>
                <w:sz w:val="2"/>
                <w:szCs w:val="2"/>
              </w:rPr>
            </w:pPr>
          </w:p>
        </w:tc>
        <w:tc>
          <w:tcPr>
            <w:tcW w:w="624" w:type="dxa"/>
            <w:tcBorders>
              <w:top w:val="nil"/>
              <w:left w:val="single" w:sz="4" w:space="0" w:color="000000"/>
              <w:bottom w:val="nil"/>
              <w:right w:val="nil"/>
            </w:tcBorders>
          </w:tcPr>
          <w:p w:rsidR="00333380" w:rsidRDefault="00333380" w:rsidP="00E3375B">
            <w:pPr>
              <w:pStyle w:val="TableParagraph"/>
              <w:numPr>
                <w:ins w:id="605" w:author="Admin" w:date="2019-02-28T10:09:00Z"/>
              </w:numPr>
              <w:rPr>
                <w:ins w:id="606" w:author="Admin" w:date="2019-02-28T10:09:00Z"/>
                <w:sz w:val="18"/>
              </w:rPr>
            </w:pPr>
          </w:p>
        </w:tc>
        <w:tc>
          <w:tcPr>
            <w:tcW w:w="1244" w:type="dxa"/>
            <w:tcBorders>
              <w:top w:val="nil"/>
              <w:left w:val="nil"/>
              <w:bottom w:val="nil"/>
            </w:tcBorders>
          </w:tcPr>
          <w:p w:rsidR="00333380" w:rsidRDefault="00333380" w:rsidP="00E3375B">
            <w:pPr>
              <w:pStyle w:val="TableParagraph"/>
              <w:numPr>
                <w:ins w:id="607" w:author="Admin" w:date="2019-02-28T10:09:00Z"/>
              </w:numPr>
              <w:spacing w:before="9"/>
              <w:rPr>
                <w:ins w:id="608" w:author="Admin" w:date="2019-02-28T10:09:00Z"/>
                <w:i/>
                <w:sz w:val="14"/>
              </w:rPr>
            </w:pPr>
          </w:p>
          <w:p w:rsidR="00333380" w:rsidRDefault="00333380" w:rsidP="00E3375B">
            <w:pPr>
              <w:pStyle w:val="TableParagraph"/>
              <w:numPr>
                <w:ins w:id="609" w:author="Admin" w:date="2019-02-28T10:09:00Z"/>
              </w:numPr>
              <w:ind w:left="504" w:right="447"/>
              <w:jc w:val="center"/>
              <w:rPr>
                <w:ins w:id="610" w:author="Admin" w:date="2019-02-28T10:09:00Z"/>
                <w:sz w:val="13"/>
              </w:rPr>
            </w:pPr>
            <w:ins w:id="611" w:author="Admin" w:date="2019-02-28T10:09:00Z">
              <w:r>
                <w:rPr>
                  <w:w w:val="105"/>
                  <w:sz w:val="13"/>
                </w:rPr>
                <w:t>41%</w:t>
              </w:r>
            </w:ins>
          </w:p>
        </w:tc>
      </w:tr>
      <w:tr w:rsidR="00333380" w:rsidTr="00E3375B">
        <w:trPr>
          <w:trHeight w:val="463"/>
          <w:ins w:id="612" w:author="Admin" w:date="2019-02-28T10:09:00Z"/>
        </w:trPr>
        <w:tc>
          <w:tcPr>
            <w:tcW w:w="857" w:type="dxa"/>
            <w:vMerge/>
            <w:tcBorders>
              <w:top w:val="nil"/>
              <w:right w:val="nil"/>
            </w:tcBorders>
          </w:tcPr>
          <w:p w:rsidR="00333380" w:rsidRDefault="00333380" w:rsidP="00E3375B">
            <w:pPr>
              <w:numPr>
                <w:ins w:id="613" w:author="Admin" w:date="2019-02-28T10:09:00Z"/>
              </w:numPr>
              <w:rPr>
                <w:ins w:id="614" w:author="Admin" w:date="2019-02-28T10:09:00Z"/>
                <w:sz w:val="2"/>
                <w:szCs w:val="2"/>
              </w:rPr>
            </w:pPr>
          </w:p>
        </w:tc>
        <w:tc>
          <w:tcPr>
            <w:tcW w:w="316" w:type="dxa"/>
            <w:vMerge/>
            <w:tcBorders>
              <w:top w:val="nil"/>
              <w:left w:val="nil"/>
              <w:right w:val="nil"/>
            </w:tcBorders>
          </w:tcPr>
          <w:p w:rsidR="00333380" w:rsidRDefault="00333380" w:rsidP="00E3375B">
            <w:pPr>
              <w:numPr>
                <w:ins w:id="615" w:author="Admin" w:date="2019-02-28T10:09:00Z"/>
              </w:numPr>
              <w:rPr>
                <w:ins w:id="616" w:author="Admin" w:date="2019-02-28T10:09:00Z"/>
                <w:sz w:val="2"/>
                <w:szCs w:val="2"/>
              </w:rPr>
            </w:pPr>
          </w:p>
        </w:tc>
        <w:tc>
          <w:tcPr>
            <w:tcW w:w="468" w:type="dxa"/>
            <w:vMerge/>
            <w:tcBorders>
              <w:top w:val="nil"/>
              <w:left w:val="nil"/>
              <w:right w:val="nil"/>
            </w:tcBorders>
          </w:tcPr>
          <w:p w:rsidR="00333380" w:rsidRDefault="00333380" w:rsidP="00E3375B">
            <w:pPr>
              <w:numPr>
                <w:ins w:id="617" w:author="Admin" w:date="2019-02-28T10:09:00Z"/>
              </w:numPr>
              <w:rPr>
                <w:ins w:id="618" w:author="Admin" w:date="2019-02-28T10:09:00Z"/>
                <w:sz w:val="2"/>
                <w:szCs w:val="2"/>
              </w:rPr>
            </w:pPr>
          </w:p>
        </w:tc>
        <w:tc>
          <w:tcPr>
            <w:tcW w:w="1306" w:type="dxa"/>
            <w:vMerge/>
            <w:tcBorders>
              <w:top w:val="nil"/>
              <w:left w:val="nil"/>
              <w:right w:val="single" w:sz="4" w:space="0" w:color="000000"/>
            </w:tcBorders>
          </w:tcPr>
          <w:p w:rsidR="00333380" w:rsidRDefault="00333380" w:rsidP="00E3375B">
            <w:pPr>
              <w:numPr>
                <w:ins w:id="619" w:author="Admin" w:date="2019-02-28T10:09:00Z"/>
              </w:numPr>
              <w:rPr>
                <w:ins w:id="620" w:author="Admin" w:date="2019-02-28T10:09:00Z"/>
                <w:sz w:val="2"/>
                <w:szCs w:val="2"/>
              </w:rPr>
            </w:pPr>
          </w:p>
        </w:tc>
        <w:tc>
          <w:tcPr>
            <w:tcW w:w="624" w:type="dxa"/>
            <w:tcBorders>
              <w:top w:val="nil"/>
              <w:left w:val="single" w:sz="4" w:space="0" w:color="000000"/>
              <w:bottom w:val="nil"/>
              <w:right w:val="nil"/>
            </w:tcBorders>
          </w:tcPr>
          <w:p w:rsidR="00333380" w:rsidRDefault="00333380" w:rsidP="00E3375B">
            <w:pPr>
              <w:pStyle w:val="TableParagraph"/>
              <w:numPr>
                <w:ins w:id="621" w:author="Admin" w:date="2019-02-28T10:09:00Z"/>
              </w:numPr>
              <w:spacing w:before="1"/>
              <w:rPr>
                <w:ins w:id="622" w:author="Admin" w:date="2019-02-28T10:09:00Z"/>
                <w:i/>
                <w:sz w:val="15"/>
              </w:rPr>
            </w:pPr>
          </w:p>
          <w:p w:rsidR="00333380" w:rsidRDefault="00333380" w:rsidP="00E3375B">
            <w:pPr>
              <w:pStyle w:val="TableParagraph"/>
              <w:numPr>
                <w:ins w:id="623" w:author="Admin" w:date="2019-02-28T10:09:00Z"/>
              </w:numPr>
              <w:ind w:left="303"/>
              <w:rPr>
                <w:ins w:id="624" w:author="Admin" w:date="2019-02-28T10:09:00Z"/>
                <w:sz w:val="13"/>
              </w:rPr>
            </w:pPr>
            <w:ins w:id="625" w:author="Admin" w:date="2019-02-28T10:09:00Z">
              <w:r>
                <w:rPr>
                  <w:w w:val="105"/>
                  <w:sz w:val="13"/>
                </w:rPr>
                <w:t>55%</w:t>
              </w:r>
            </w:ins>
          </w:p>
        </w:tc>
        <w:tc>
          <w:tcPr>
            <w:tcW w:w="1244" w:type="dxa"/>
            <w:tcBorders>
              <w:top w:val="nil"/>
              <w:left w:val="nil"/>
              <w:bottom w:val="nil"/>
            </w:tcBorders>
          </w:tcPr>
          <w:p w:rsidR="00333380" w:rsidRDefault="00333380" w:rsidP="00E3375B">
            <w:pPr>
              <w:pStyle w:val="TableParagraph"/>
              <w:numPr>
                <w:ins w:id="626" w:author="Admin" w:date="2019-02-28T10:09:00Z"/>
              </w:numPr>
              <w:rPr>
                <w:ins w:id="627" w:author="Admin" w:date="2019-02-28T10:09:00Z"/>
                <w:sz w:val="18"/>
              </w:rPr>
            </w:pPr>
          </w:p>
        </w:tc>
      </w:tr>
      <w:tr w:rsidR="00333380" w:rsidTr="00E3375B">
        <w:trPr>
          <w:trHeight w:val="714"/>
          <w:ins w:id="628" w:author="Admin" w:date="2019-02-28T10:09:00Z"/>
        </w:trPr>
        <w:tc>
          <w:tcPr>
            <w:tcW w:w="857" w:type="dxa"/>
            <w:vMerge/>
            <w:tcBorders>
              <w:top w:val="nil"/>
              <w:right w:val="nil"/>
            </w:tcBorders>
          </w:tcPr>
          <w:p w:rsidR="00333380" w:rsidRDefault="00333380" w:rsidP="00E3375B">
            <w:pPr>
              <w:numPr>
                <w:ins w:id="629" w:author="Admin" w:date="2019-02-28T10:09:00Z"/>
              </w:numPr>
              <w:rPr>
                <w:ins w:id="630" w:author="Admin" w:date="2019-02-28T10:09:00Z"/>
                <w:sz w:val="2"/>
                <w:szCs w:val="2"/>
              </w:rPr>
            </w:pPr>
          </w:p>
        </w:tc>
        <w:tc>
          <w:tcPr>
            <w:tcW w:w="316" w:type="dxa"/>
            <w:vMerge/>
            <w:tcBorders>
              <w:top w:val="nil"/>
              <w:left w:val="nil"/>
              <w:right w:val="nil"/>
            </w:tcBorders>
          </w:tcPr>
          <w:p w:rsidR="00333380" w:rsidRDefault="00333380" w:rsidP="00E3375B">
            <w:pPr>
              <w:numPr>
                <w:ins w:id="631" w:author="Admin" w:date="2019-02-28T10:09:00Z"/>
              </w:numPr>
              <w:rPr>
                <w:ins w:id="632" w:author="Admin" w:date="2019-02-28T10:09:00Z"/>
                <w:sz w:val="2"/>
                <w:szCs w:val="2"/>
              </w:rPr>
            </w:pPr>
          </w:p>
        </w:tc>
        <w:tc>
          <w:tcPr>
            <w:tcW w:w="468" w:type="dxa"/>
            <w:vMerge/>
            <w:tcBorders>
              <w:top w:val="nil"/>
              <w:left w:val="nil"/>
              <w:right w:val="nil"/>
            </w:tcBorders>
          </w:tcPr>
          <w:p w:rsidR="00333380" w:rsidRDefault="00333380" w:rsidP="00E3375B">
            <w:pPr>
              <w:numPr>
                <w:ins w:id="633" w:author="Admin" w:date="2019-02-28T10:09:00Z"/>
              </w:numPr>
              <w:rPr>
                <w:ins w:id="634" w:author="Admin" w:date="2019-02-28T10:09:00Z"/>
                <w:sz w:val="2"/>
                <w:szCs w:val="2"/>
              </w:rPr>
            </w:pPr>
          </w:p>
        </w:tc>
        <w:tc>
          <w:tcPr>
            <w:tcW w:w="1306" w:type="dxa"/>
            <w:vMerge/>
            <w:tcBorders>
              <w:top w:val="nil"/>
              <w:left w:val="nil"/>
              <w:right w:val="single" w:sz="4" w:space="0" w:color="000000"/>
            </w:tcBorders>
          </w:tcPr>
          <w:p w:rsidR="00333380" w:rsidRDefault="00333380" w:rsidP="00E3375B">
            <w:pPr>
              <w:numPr>
                <w:ins w:id="635" w:author="Admin" w:date="2019-02-28T10:09:00Z"/>
              </w:numPr>
              <w:rPr>
                <w:ins w:id="636" w:author="Admin" w:date="2019-02-28T10:09:00Z"/>
                <w:sz w:val="2"/>
                <w:szCs w:val="2"/>
              </w:rPr>
            </w:pPr>
          </w:p>
        </w:tc>
        <w:tc>
          <w:tcPr>
            <w:tcW w:w="624" w:type="dxa"/>
            <w:tcBorders>
              <w:top w:val="nil"/>
              <w:left w:val="single" w:sz="4" w:space="0" w:color="000000"/>
              <w:right w:val="nil"/>
            </w:tcBorders>
          </w:tcPr>
          <w:p w:rsidR="00333380" w:rsidRDefault="00333380" w:rsidP="00E3375B">
            <w:pPr>
              <w:pStyle w:val="TableParagraph"/>
              <w:numPr>
                <w:ins w:id="637" w:author="Admin" w:date="2019-02-28T10:09:00Z"/>
              </w:numPr>
              <w:rPr>
                <w:ins w:id="638" w:author="Admin" w:date="2019-02-28T10:09:00Z"/>
                <w:sz w:val="18"/>
              </w:rPr>
            </w:pPr>
          </w:p>
        </w:tc>
        <w:tc>
          <w:tcPr>
            <w:tcW w:w="1244" w:type="dxa"/>
            <w:tcBorders>
              <w:top w:val="nil"/>
              <w:left w:val="nil"/>
            </w:tcBorders>
          </w:tcPr>
          <w:p w:rsidR="00333380" w:rsidRDefault="00333380" w:rsidP="00E3375B">
            <w:pPr>
              <w:pStyle w:val="TableParagraph"/>
              <w:numPr>
                <w:ins w:id="639" w:author="Admin" w:date="2019-02-28T10:09:00Z"/>
              </w:numPr>
              <w:spacing w:before="10"/>
              <w:rPr>
                <w:ins w:id="640" w:author="Admin" w:date="2019-02-28T10:09:00Z"/>
                <w:i/>
                <w:sz w:val="11"/>
              </w:rPr>
            </w:pPr>
          </w:p>
          <w:p w:rsidR="00333380" w:rsidRDefault="00333380" w:rsidP="00E3375B">
            <w:pPr>
              <w:pStyle w:val="TableParagraph"/>
              <w:numPr>
                <w:ins w:id="641" w:author="Admin" w:date="2019-02-28T10:09:00Z"/>
              </w:numPr>
              <w:ind w:left="779"/>
              <w:rPr>
                <w:ins w:id="642" w:author="Admin" w:date="2019-02-28T10:09:00Z"/>
                <w:sz w:val="13"/>
              </w:rPr>
            </w:pPr>
            <w:ins w:id="643" w:author="Admin" w:date="2019-02-28T10:09:00Z">
              <w:r>
                <w:rPr>
                  <w:w w:val="105"/>
                  <w:sz w:val="13"/>
                </w:rPr>
                <w:t>4%</w:t>
              </w:r>
            </w:ins>
          </w:p>
        </w:tc>
      </w:tr>
    </w:tbl>
    <w:p w:rsidR="00333380" w:rsidRPr="00333380" w:rsidRDefault="00333380" w:rsidP="000B2CEB">
      <w:pPr>
        <w:numPr>
          <w:ins w:id="644" w:author="Admin" w:date="2019-02-28T10:09:00Z"/>
        </w:numPr>
        <w:spacing w:before="97" w:line="230" w:lineRule="auto"/>
        <w:ind w:left="162" w:right="74"/>
        <w:jc w:val="center"/>
        <w:rPr>
          <w:ins w:id="645" w:author="Admin" w:date="2019-02-28T10:09:00Z"/>
          <w:sz w:val="20"/>
          <w:lang w:val="ru-RU"/>
          <w:rPrChange w:id="646" w:author="Admin" w:date="2019-02-28T10:09:00Z">
            <w:rPr>
              <w:ins w:id="647" w:author="Admin" w:date="2019-02-28T10:09:00Z"/>
              <w:sz w:val="20"/>
            </w:rPr>
          </w:rPrChange>
        </w:rPr>
      </w:pPr>
      <w:r>
        <w:rPr>
          <w:noProof/>
          <w:lang w:val="ru-RU" w:eastAsia="ru-RU"/>
        </w:rPr>
        <w:pict>
          <v:group id="_x0000_s1177" style="position:absolute;left:0;text-align:left;margin-left:127.8pt;margin-top:-38.4pt;width:2.95pt;height:2.95pt;z-index:-251664896;mso-position-horizontal-relative:page;mso-position-vertical-relative:text" coordorigin="2556,-768" coordsize="59,59">
            <v:rect id="_x0000_s1178" style="position:absolute;left:2560;top:-764;width:50;height:50" fillcolor="#767171" stroked="f"/>
            <v:rect id="_x0000_s1179" style="position:absolute;left:2560;top:-764;width:50;height:50" filled="f" strokeweight=".14711mm"/>
            <w10:wrap anchorx="page"/>
          </v:group>
        </w:pict>
      </w:r>
      <w:ins w:id="648" w:author="Admin" w:date="2019-02-28T10:09:00Z">
        <w:r w:rsidRPr="00333380">
          <w:rPr>
            <w:sz w:val="20"/>
            <w:lang w:val="ru-RU"/>
            <w:rPrChange w:id="649" w:author="Admin" w:date="2019-02-28T10:09:00Z">
              <w:rPr>
                <w:sz w:val="20"/>
              </w:rPr>
            </w:rPrChange>
          </w:rPr>
          <w:t>Рис. 2. Порівняння структури фінансування видатків Держлісагенства України з Державного бюджету України</w:t>
        </w:r>
      </w:ins>
    </w:p>
    <w:p w:rsidR="00333380" w:rsidRPr="00333380" w:rsidRDefault="00333380" w:rsidP="000B2CEB">
      <w:pPr>
        <w:numPr>
          <w:ins w:id="650" w:author="Admin" w:date="2019-02-28T10:09:00Z"/>
        </w:numPr>
        <w:spacing w:line="230" w:lineRule="auto"/>
        <w:ind w:left="162" w:right="73"/>
        <w:jc w:val="center"/>
        <w:rPr>
          <w:ins w:id="651" w:author="Admin" w:date="2019-02-28T10:09:00Z"/>
          <w:i/>
          <w:sz w:val="20"/>
          <w:lang w:val="ru-RU"/>
          <w:rPrChange w:id="652" w:author="Admin" w:date="2019-02-28T10:09:00Z">
            <w:rPr>
              <w:ins w:id="653" w:author="Admin" w:date="2019-02-28T10:09:00Z"/>
              <w:i/>
              <w:sz w:val="20"/>
            </w:rPr>
          </w:rPrChange>
        </w:rPr>
      </w:pPr>
      <w:ins w:id="654" w:author="Admin" w:date="2019-02-28T10:09:00Z">
        <w:r w:rsidRPr="00333380">
          <w:rPr>
            <w:i/>
            <w:sz w:val="20"/>
            <w:lang w:val="ru-RU"/>
            <w:rPrChange w:id="655" w:author="Admin" w:date="2019-02-28T10:09:00Z">
              <w:rPr>
                <w:i/>
                <w:sz w:val="20"/>
              </w:rPr>
            </w:rPrChange>
          </w:rPr>
          <w:t>Джерело: за даними Державного агентства лісових ресурсів України</w:t>
        </w:r>
      </w:ins>
    </w:p>
    <w:p w:rsidR="00333380" w:rsidRDefault="00333380" w:rsidP="000B2CEB">
      <w:pPr>
        <w:pStyle w:val="BodyText"/>
        <w:numPr>
          <w:ins w:id="656" w:author="Admin" w:date="2019-02-28T10:09:00Z"/>
        </w:numPr>
        <w:spacing w:before="169" w:line="220" w:lineRule="auto"/>
        <w:ind w:left="127" w:right="38" w:firstLine="283"/>
        <w:rPr>
          <w:ins w:id="657" w:author="Admin" w:date="2019-02-28T10:09:00Z"/>
        </w:rPr>
      </w:pPr>
      <w:ins w:id="658" w:author="Admin" w:date="2019-02-28T10:09:00Z">
        <w:r>
          <w:t xml:space="preserve">Останніми роками спостерігається різка не- гативна тенденція значимості видатків на лісову галузь у видатках Державного </w:t>
        </w:r>
        <w:r>
          <w:rPr>
            <w:spacing w:val="-3"/>
          </w:rPr>
          <w:t xml:space="preserve">бюджету України. </w:t>
        </w:r>
        <w:r>
          <w:t xml:space="preserve">Частка видатків на Держлісагентство у структурі Державного </w:t>
        </w:r>
        <w:r>
          <w:rPr>
            <w:spacing w:val="-3"/>
          </w:rPr>
          <w:t xml:space="preserve">бюджету України </w:t>
        </w:r>
        <w:r>
          <w:t>зменшилась з 0,2 % у</w:t>
        </w:r>
        <w:r>
          <w:rPr>
            <w:spacing w:val="-4"/>
          </w:rPr>
          <w:t xml:space="preserve"> </w:t>
        </w:r>
        <w:r>
          <w:t>2010</w:t>
        </w:r>
        <w:r>
          <w:rPr>
            <w:spacing w:val="-4"/>
          </w:rPr>
          <w:t xml:space="preserve"> </w:t>
        </w:r>
        <w:r>
          <w:t>до</w:t>
        </w:r>
        <w:r>
          <w:rPr>
            <w:spacing w:val="-5"/>
          </w:rPr>
          <w:t xml:space="preserve"> </w:t>
        </w:r>
        <w:r>
          <w:t>0,02</w:t>
        </w:r>
        <w:r>
          <w:rPr>
            <w:spacing w:val="-27"/>
          </w:rPr>
          <w:t xml:space="preserve"> </w:t>
        </w:r>
        <w:r>
          <w:t>%</w:t>
        </w:r>
        <w:r>
          <w:rPr>
            <w:spacing w:val="-4"/>
          </w:rPr>
          <w:t xml:space="preserve"> </w:t>
        </w:r>
        <w:r>
          <w:t>у</w:t>
        </w:r>
        <w:r>
          <w:rPr>
            <w:spacing w:val="-4"/>
          </w:rPr>
          <w:t xml:space="preserve"> </w:t>
        </w:r>
        <w:r>
          <w:t>2016</w:t>
        </w:r>
        <w:r>
          <w:rPr>
            <w:spacing w:val="-4"/>
          </w:rPr>
          <w:t xml:space="preserve"> </w:t>
        </w:r>
        <w:r>
          <w:t>році.</w:t>
        </w:r>
        <w:r>
          <w:rPr>
            <w:spacing w:val="-3"/>
          </w:rPr>
          <w:t xml:space="preserve"> </w:t>
        </w:r>
        <w:r>
          <w:t>Спадна</w:t>
        </w:r>
        <w:r>
          <w:rPr>
            <w:spacing w:val="-5"/>
          </w:rPr>
          <w:t xml:space="preserve"> </w:t>
        </w:r>
        <w:r>
          <w:t>тенденція</w:t>
        </w:r>
        <w:r>
          <w:rPr>
            <w:spacing w:val="-5"/>
          </w:rPr>
          <w:t xml:space="preserve"> </w:t>
        </w:r>
        <w:r>
          <w:rPr>
            <w:spacing w:val="-4"/>
          </w:rPr>
          <w:t xml:space="preserve">роз- </w:t>
        </w:r>
        <w:r>
          <w:t>почалась з 2012 р., і в 2016 р. стала критичною – порівняно з 2015 р. частка видатків зменшилась на 0,06</w:t>
        </w:r>
        <w:r>
          <w:rPr>
            <w:spacing w:val="-30"/>
          </w:rPr>
          <w:t xml:space="preserve"> </w:t>
        </w:r>
        <w:r>
          <w:t>%.</w:t>
        </w:r>
        <w:r>
          <w:rPr>
            <w:spacing w:val="-8"/>
          </w:rPr>
          <w:t xml:space="preserve"> </w:t>
        </w:r>
        <w:r>
          <w:rPr>
            <w:spacing w:val="-5"/>
          </w:rPr>
          <w:t>Хоча</w:t>
        </w:r>
        <w:r>
          <w:rPr>
            <w:spacing w:val="-7"/>
          </w:rPr>
          <w:t xml:space="preserve"> </w:t>
        </w:r>
        <w:r>
          <w:t>питома</w:t>
        </w:r>
        <w:r>
          <w:rPr>
            <w:spacing w:val="-8"/>
          </w:rPr>
          <w:t xml:space="preserve"> </w:t>
        </w:r>
        <w:r>
          <w:t>вага</w:t>
        </w:r>
        <w:r>
          <w:rPr>
            <w:spacing w:val="-7"/>
          </w:rPr>
          <w:t xml:space="preserve"> </w:t>
        </w:r>
        <w:r>
          <w:t>фінансування</w:t>
        </w:r>
        <w:r>
          <w:rPr>
            <w:spacing w:val="-7"/>
          </w:rPr>
          <w:t xml:space="preserve"> </w:t>
        </w:r>
        <w:r>
          <w:t>галузі</w:t>
        </w:r>
        <w:r>
          <w:rPr>
            <w:spacing w:val="-8"/>
          </w:rPr>
          <w:t xml:space="preserve"> </w:t>
        </w:r>
        <w:r>
          <w:t>у</w:t>
        </w:r>
        <w:r>
          <w:rPr>
            <w:spacing w:val="-7"/>
          </w:rPr>
          <w:t xml:space="preserve"> </w:t>
        </w:r>
        <w:r>
          <w:t xml:space="preserve">від- сотках зовсім низька, для галузі ці зміни відчутно помітні. Найбільшу суму видатків на Держлісаген- ство з державного </w:t>
        </w:r>
        <w:r>
          <w:rPr>
            <w:spacing w:val="-3"/>
          </w:rPr>
          <w:t xml:space="preserve">бюджету </w:t>
        </w:r>
        <w:r>
          <w:t xml:space="preserve">за аналізований період зафіксовано у </w:t>
        </w:r>
        <w:r>
          <w:rPr>
            <w:spacing w:val="-3"/>
          </w:rPr>
          <w:t xml:space="preserve">2011 </w:t>
        </w:r>
        <w:r>
          <w:t xml:space="preserve">р. – 751,7 млн грн, а найменшу у 2016 – 120,9 млн грн, що на 492,7 млн грн менше порівняно з 2010 </w:t>
        </w:r>
        <w:r>
          <w:rPr>
            <w:spacing w:val="-3"/>
          </w:rPr>
          <w:t xml:space="preserve">роком. Така </w:t>
        </w:r>
        <w:r>
          <w:t>ситуація пов’язана, насамперед, із загальною економічною ситуацією</w:t>
        </w:r>
        <w:r>
          <w:rPr>
            <w:spacing w:val="-37"/>
          </w:rPr>
          <w:t xml:space="preserve"> </w:t>
        </w:r>
        <w:r>
          <w:t>в країні та воєнними діями на</w:t>
        </w:r>
        <w:r>
          <w:rPr>
            <w:spacing w:val="-1"/>
          </w:rPr>
          <w:t xml:space="preserve"> </w:t>
        </w:r>
        <w:r>
          <w:rPr>
            <w:spacing w:val="-4"/>
          </w:rPr>
          <w:t>сході.</w:t>
        </w:r>
      </w:ins>
    </w:p>
    <w:p w:rsidR="00333380" w:rsidRDefault="00333380" w:rsidP="000B2CEB">
      <w:pPr>
        <w:pStyle w:val="BodyText"/>
        <w:numPr>
          <w:ins w:id="659" w:author="Admin" w:date="2019-02-28T10:09:00Z"/>
        </w:numPr>
        <w:spacing w:line="220" w:lineRule="auto"/>
        <w:ind w:left="127" w:right="38" w:firstLine="283"/>
        <w:rPr>
          <w:ins w:id="660" w:author="Admin" w:date="2019-02-28T10:09:00Z"/>
        </w:rPr>
      </w:pPr>
      <w:ins w:id="661" w:author="Admin" w:date="2019-02-28T10:09:00Z">
        <w:r>
          <w:t xml:space="preserve">Одним з найбільш пріоритетних та важливих показників видатків лісової галузі за функціональ- ною класифікацією є стаття «Ведення лісового і мисливського господарства, </w:t>
        </w:r>
        <w:r>
          <w:rPr>
            <w:spacing w:val="-3"/>
          </w:rPr>
          <w:t xml:space="preserve">охорона </w:t>
        </w:r>
        <w:r>
          <w:t>і захист лісів в лісовому фонді». Адже, головною метою</w:t>
        </w:r>
        <w:r>
          <w:rPr>
            <w:spacing w:val="-23"/>
          </w:rPr>
          <w:t xml:space="preserve"> </w:t>
        </w:r>
        <w:r>
          <w:t>ведення лісового господарства є відтворення та збереження лісів, підвищення їх продуктивності, лісорозведен- ня, збереження робочих місць. Фінансування цієї статті</w:t>
        </w:r>
        <w:r>
          <w:rPr>
            <w:spacing w:val="-13"/>
          </w:rPr>
          <w:t xml:space="preserve"> </w:t>
        </w:r>
        <w:r>
          <w:t>видатків</w:t>
        </w:r>
        <w:r>
          <w:rPr>
            <w:spacing w:val="-12"/>
          </w:rPr>
          <w:t xml:space="preserve"> </w:t>
        </w:r>
        <w:r>
          <w:t>становило</w:t>
        </w:r>
        <w:r>
          <w:rPr>
            <w:spacing w:val="-13"/>
          </w:rPr>
          <w:t xml:space="preserve"> </w:t>
        </w:r>
        <w:r>
          <w:t>66,3</w:t>
        </w:r>
        <w:r>
          <w:rPr>
            <w:spacing w:val="-12"/>
          </w:rPr>
          <w:t xml:space="preserve"> </w:t>
        </w:r>
        <w:r>
          <w:t>млн</w:t>
        </w:r>
        <w:r>
          <w:rPr>
            <w:spacing w:val="-12"/>
          </w:rPr>
          <w:t xml:space="preserve"> </w:t>
        </w:r>
        <w:r>
          <w:t>грн</w:t>
        </w:r>
        <w:r>
          <w:rPr>
            <w:spacing w:val="-13"/>
          </w:rPr>
          <w:t xml:space="preserve"> </w:t>
        </w:r>
        <w:r>
          <w:t>у</w:t>
        </w:r>
        <w:r>
          <w:rPr>
            <w:spacing w:val="-12"/>
          </w:rPr>
          <w:t xml:space="preserve"> </w:t>
        </w:r>
        <w:r>
          <w:t>2016</w:t>
        </w:r>
        <w:r>
          <w:rPr>
            <w:spacing w:val="-13"/>
          </w:rPr>
          <w:t xml:space="preserve"> </w:t>
        </w:r>
        <w:r>
          <w:t>р.,</w:t>
        </w:r>
        <w:r>
          <w:rPr>
            <w:spacing w:val="-12"/>
          </w:rPr>
          <w:t xml:space="preserve"> </w:t>
        </w:r>
        <w:r>
          <w:t>що на</w:t>
        </w:r>
        <w:r>
          <w:rPr>
            <w:spacing w:val="-7"/>
          </w:rPr>
          <w:t xml:space="preserve"> </w:t>
        </w:r>
        <w:r>
          <w:t>308,7</w:t>
        </w:r>
        <w:r>
          <w:rPr>
            <w:spacing w:val="-7"/>
          </w:rPr>
          <w:t xml:space="preserve"> </w:t>
        </w:r>
        <w:r>
          <w:t>млн</w:t>
        </w:r>
        <w:r>
          <w:rPr>
            <w:spacing w:val="-6"/>
          </w:rPr>
          <w:t xml:space="preserve"> </w:t>
        </w:r>
        <w:r>
          <w:t>грн</w:t>
        </w:r>
        <w:r>
          <w:rPr>
            <w:spacing w:val="-7"/>
          </w:rPr>
          <w:t xml:space="preserve"> </w:t>
        </w:r>
        <w:r>
          <w:t>менше</w:t>
        </w:r>
        <w:r>
          <w:rPr>
            <w:spacing w:val="-6"/>
          </w:rPr>
          <w:t xml:space="preserve"> </w:t>
        </w:r>
        <w:r>
          <w:t>ніж</w:t>
        </w:r>
        <w:r>
          <w:rPr>
            <w:spacing w:val="-7"/>
          </w:rPr>
          <w:t xml:space="preserve"> </w:t>
        </w:r>
        <w:r>
          <w:t>у</w:t>
        </w:r>
        <w:r>
          <w:rPr>
            <w:spacing w:val="-7"/>
          </w:rPr>
          <w:t xml:space="preserve"> </w:t>
        </w:r>
        <w:r>
          <w:t>2010</w:t>
        </w:r>
        <w:r>
          <w:rPr>
            <w:spacing w:val="-6"/>
          </w:rPr>
          <w:t xml:space="preserve"> </w:t>
        </w:r>
        <w:r>
          <w:t>році.</w:t>
        </w:r>
        <w:r>
          <w:rPr>
            <w:spacing w:val="-7"/>
          </w:rPr>
          <w:t xml:space="preserve"> </w:t>
        </w:r>
        <w:r>
          <w:t>Однак</w:t>
        </w:r>
        <w:r>
          <w:rPr>
            <w:spacing w:val="-6"/>
          </w:rPr>
          <w:t xml:space="preserve"> </w:t>
        </w:r>
        <w:r>
          <w:t>сер- йозне занепокоєння щодо фінансування цієї</w:t>
        </w:r>
        <w:r>
          <w:rPr>
            <w:spacing w:val="10"/>
          </w:rPr>
          <w:t xml:space="preserve"> </w:t>
        </w:r>
        <w:r>
          <w:t>статті</w:t>
        </w:r>
      </w:ins>
    </w:p>
    <w:p w:rsidR="00333380" w:rsidRDefault="00333380" w:rsidP="000B2CEB">
      <w:pPr>
        <w:pStyle w:val="BodyText"/>
        <w:numPr>
          <w:ins w:id="662" w:author="Admin" w:date="2019-02-28T10:09:00Z"/>
        </w:numPr>
        <w:spacing w:before="202" w:line="220" w:lineRule="auto"/>
        <w:ind w:left="126" w:right="1018"/>
        <w:rPr>
          <w:ins w:id="663" w:author="Admin" w:date="2019-02-28T10:09:00Z"/>
        </w:rPr>
      </w:pPr>
      <w:ins w:id="664" w:author="Admin" w:date="2019-02-28T10:09:00Z">
        <w:r>
          <w:br w:type="column"/>
          <w:t>свідчить порівняння його обсягу з таким у 2015 р.: зменшення склало 332,9 млн грн.</w:t>
        </w:r>
      </w:ins>
    </w:p>
    <w:p w:rsidR="00333380" w:rsidRDefault="00333380" w:rsidP="000B2CEB">
      <w:pPr>
        <w:pStyle w:val="BodyText"/>
        <w:numPr>
          <w:ins w:id="665" w:author="Admin" w:date="2019-02-28T10:09:00Z"/>
        </w:numPr>
        <w:spacing w:line="220" w:lineRule="auto"/>
        <w:ind w:left="126" w:right="1016" w:firstLine="283"/>
        <w:rPr>
          <w:ins w:id="666" w:author="Admin" w:date="2019-02-28T10:09:00Z"/>
        </w:rPr>
      </w:pPr>
      <w:ins w:id="667" w:author="Admin" w:date="2019-02-28T10:09:00Z">
        <w:r>
          <w:t>Починаючи</w:t>
        </w:r>
        <w:r>
          <w:rPr>
            <w:spacing w:val="-17"/>
          </w:rPr>
          <w:t xml:space="preserve"> </w:t>
        </w:r>
        <w:r>
          <w:t>з</w:t>
        </w:r>
        <w:r>
          <w:rPr>
            <w:spacing w:val="-16"/>
          </w:rPr>
          <w:t xml:space="preserve"> </w:t>
        </w:r>
        <w:r>
          <w:t>2010</w:t>
        </w:r>
        <w:r>
          <w:rPr>
            <w:spacing w:val="-16"/>
          </w:rPr>
          <w:t xml:space="preserve"> </w:t>
        </w:r>
        <w:r>
          <w:t>р.</w:t>
        </w:r>
        <w:r>
          <w:rPr>
            <w:spacing w:val="-16"/>
          </w:rPr>
          <w:t xml:space="preserve"> </w:t>
        </w:r>
        <w:r>
          <w:t>фінансування</w:t>
        </w:r>
        <w:r>
          <w:rPr>
            <w:spacing w:val="-16"/>
          </w:rPr>
          <w:t xml:space="preserve"> </w:t>
        </w:r>
        <w:r>
          <w:t>цієї</w:t>
        </w:r>
        <w:r>
          <w:rPr>
            <w:spacing w:val="-16"/>
          </w:rPr>
          <w:t xml:space="preserve"> </w:t>
        </w:r>
        <w:r>
          <w:t>статті</w:t>
        </w:r>
        <w:r>
          <w:rPr>
            <w:spacing w:val="-16"/>
          </w:rPr>
          <w:t xml:space="preserve"> </w:t>
        </w:r>
        <w:r>
          <w:t>ви- датків</w:t>
        </w:r>
        <w:r>
          <w:rPr>
            <w:spacing w:val="-10"/>
          </w:rPr>
          <w:t xml:space="preserve"> </w:t>
        </w:r>
        <w:r>
          <w:t>збільшувалось</w:t>
        </w:r>
        <w:r>
          <w:rPr>
            <w:spacing w:val="-10"/>
          </w:rPr>
          <w:t xml:space="preserve"> </w:t>
        </w:r>
        <w:r>
          <w:t>до</w:t>
        </w:r>
        <w:r>
          <w:rPr>
            <w:spacing w:val="-10"/>
          </w:rPr>
          <w:t xml:space="preserve"> </w:t>
        </w:r>
        <w:r>
          <w:t>2013</w:t>
        </w:r>
        <w:r>
          <w:rPr>
            <w:spacing w:val="-9"/>
          </w:rPr>
          <w:t xml:space="preserve"> </w:t>
        </w:r>
        <w:r>
          <w:t>р.,</w:t>
        </w:r>
        <w:r>
          <w:rPr>
            <w:spacing w:val="-10"/>
          </w:rPr>
          <w:t xml:space="preserve"> </w:t>
        </w:r>
        <w:r>
          <w:t>однак</w:t>
        </w:r>
        <w:r>
          <w:rPr>
            <w:spacing w:val="-10"/>
          </w:rPr>
          <w:t xml:space="preserve"> </w:t>
        </w:r>
        <w:r>
          <w:t>з</w:t>
        </w:r>
        <w:r>
          <w:rPr>
            <w:spacing w:val="-10"/>
          </w:rPr>
          <w:t xml:space="preserve"> </w:t>
        </w:r>
        <w:r>
          <w:t>2014</w:t>
        </w:r>
        <w:r>
          <w:rPr>
            <w:spacing w:val="-9"/>
          </w:rPr>
          <w:t xml:space="preserve"> </w:t>
        </w:r>
        <w:r>
          <w:t>р.</w:t>
        </w:r>
        <w:r>
          <w:rPr>
            <w:spacing w:val="-10"/>
          </w:rPr>
          <w:t xml:space="preserve"> </w:t>
        </w:r>
        <w:r>
          <w:rPr>
            <w:spacing w:val="-4"/>
          </w:rPr>
          <w:t xml:space="preserve">вже </w:t>
        </w:r>
        <w:r>
          <w:t>спостережено негативну тенденцію (рис. 3). Різке зменшення цієї статті видатків спостерігаємо з 2014</w:t>
        </w:r>
        <w:r>
          <w:rPr>
            <w:spacing w:val="-12"/>
          </w:rPr>
          <w:t xml:space="preserve"> </w:t>
        </w:r>
        <w:r>
          <w:t>р.,</w:t>
        </w:r>
        <w:r>
          <w:rPr>
            <w:spacing w:val="-11"/>
          </w:rPr>
          <w:t xml:space="preserve"> </w:t>
        </w:r>
        <w:r>
          <w:t>основними</w:t>
        </w:r>
        <w:r>
          <w:rPr>
            <w:spacing w:val="-12"/>
          </w:rPr>
          <w:t xml:space="preserve"> </w:t>
        </w:r>
        <w:r>
          <w:t>причинами</w:t>
        </w:r>
        <w:r>
          <w:rPr>
            <w:spacing w:val="-11"/>
          </w:rPr>
          <w:t xml:space="preserve"> </w:t>
        </w:r>
        <w:r>
          <w:t>чого</w:t>
        </w:r>
        <w:r>
          <w:rPr>
            <w:spacing w:val="-12"/>
          </w:rPr>
          <w:t xml:space="preserve"> </w:t>
        </w:r>
        <w:r>
          <w:t>стали</w:t>
        </w:r>
        <w:r>
          <w:rPr>
            <w:spacing w:val="-11"/>
          </w:rPr>
          <w:t xml:space="preserve"> </w:t>
        </w:r>
        <w:r>
          <w:t>військові дії та політико-економічна криза у державі. Пито- ма вага видатків на ведення лісового господарства у</w:t>
        </w:r>
        <w:r>
          <w:rPr>
            <w:spacing w:val="-6"/>
          </w:rPr>
          <w:t xml:space="preserve"> </w:t>
        </w:r>
        <w:r>
          <w:t>2016</w:t>
        </w:r>
        <w:r>
          <w:rPr>
            <w:spacing w:val="-5"/>
          </w:rPr>
          <w:t xml:space="preserve"> </w:t>
        </w:r>
        <w:r>
          <w:t>р.</w:t>
        </w:r>
        <w:r>
          <w:rPr>
            <w:spacing w:val="-5"/>
          </w:rPr>
          <w:t xml:space="preserve"> </w:t>
        </w:r>
        <w:r>
          <w:t>порівняно</w:t>
        </w:r>
        <w:r>
          <w:rPr>
            <w:spacing w:val="-6"/>
          </w:rPr>
          <w:t xml:space="preserve"> </w:t>
        </w:r>
        <w:r>
          <w:t>з</w:t>
        </w:r>
        <w:r>
          <w:rPr>
            <w:spacing w:val="-5"/>
          </w:rPr>
          <w:t xml:space="preserve"> </w:t>
        </w:r>
        <w:r>
          <w:t>2013</w:t>
        </w:r>
        <w:r>
          <w:rPr>
            <w:spacing w:val="-5"/>
          </w:rPr>
          <w:t xml:space="preserve"> </w:t>
        </w:r>
        <w:r>
          <w:t>р.</w:t>
        </w:r>
        <w:r>
          <w:rPr>
            <w:spacing w:val="-6"/>
          </w:rPr>
          <w:t xml:space="preserve"> </w:t>
        </w:r>
        <w:r>
          <w:t>зменшилась</w:t>
        </w:r>
        <w:r>
          <w:rPr>
            <w:spacing w:val="-5"/>
          </w:rPr>
          <w:t xml:space="preserve"> </w:t>
        </w:r>
        <w:r>
          <w:t>на</w:t>
        </w:r>
        <w:r>
          <w:rPr>
            <w:spacing w:val="-5"/>
          </w:rPr>
          <w:t xml:space="preserve"> </w:t>
        </w:r>
        <w:r>
          <w:t>37,3</w:t>
        </w:r>
        <w:r>
          <w:rPr>
            <w:spacing w:val="-29"/>
          </w:rPr>
          <w:t xml:space="preserve"> </w:t>
        </w:r>
        <w:r>
          <w:t>%, а з 2015 – на 34,5 %. У 2016 р. динаміка</w:t>
        </w:r>
        <w:r>
          <w:rPr>
            <w:spacing w:val="-27"/>
          </w:rPr>
          <w:t xml:space="preserve"> </w:t>
        </w:r>
        <w:r>
          <w:t>зменшення фінансування склала 43,74</w:t>
        </w:r>
        <w:r>
          <w:rPr>
            <w:spacing w:val="-30"/>
          </w:rPr>
          <w:t xml:space="preserve"> </w:t>
        </w:r>
        <w:r>
          <w:t>%.</w:t>
        </w:r>
      </w:ins>
    </w:p>
    <w:p w:rsidR="00333380" w:rsidRDefault="00333380" w:rsidP="000B2CEB">
      <w:pPr>
        <w:pStyle w:val="BodyText"/>
        <w:numPr>
          <w:ins w:id="668" w:author="Admin" w:date="2019-02-28T10:09:00Z"/>
        </w:numPr>
        <w:spacing w:before="8"/>
        <w:jc w:val="left"/>
        <w:rPr>
          <w:ins w:id="669" w:author="Admin" w:date="2019-02-28T10:09:00Z"/>
          <w:sz w:val="9"/>
        </w:rPr>
      </w:pPr>
      <w:r>
        <w:rPr>
          <w:noProof/>
          <w:lang w:val="ru-RU" w:eastAsia="ru-RU"/>
        </w:rPr>
        <w:pict>
          <v:group id="_x0000_s1180" style="position:absolute;margin-left:303.3pt;margin-top:7.55pt;width:241pt;height:142pt;z-index:-251658752;mso-wrap-distance-left:0;mso-wrap-distance-right:0;mso-position-horizontal-relative:page" coordorigin="6066,151" coordsize="4820,2840">
            <v:line id="_x0000_s1181" style="position:absolute" from="6599,1499" to="10718,1499" strokecolor="#a4a5a7" strokeweight=".08183mm"/>
            <v:line id="_x0000_s1182" style="position:absolute" from="6599,1219" to="10718,1219" strokecolor="#a4a5a7" strokeweight=".08183mm"/>
            <v:line id="_x0000_s1183" style="position:absolute" from="6599,939" to="10718,939" strokecolor="#a4a5a7" strokeweight=".08183mm"/>
            <v:line id="_x0000_s1184" style="position:absolute" from="6599,660" to="10718,660" strokecolor="#a4a5a7" strokeweight=".08183mm"/>
            <v:line id="_x0000_s1185" style="position:absolute" from="6599,380" to="10718,380" strokecolor="#a4a5a7" strokeweight=".08183mm"/>
            <v:line id="_x0000_s1186" style="position:absolute" from="6599,1779" to="6599,380" strokecolor="#a4a5a7" strokeweight=".08183mm"/>
            <v:line id="_x0000_s1187" style="position:absolute" from="6565,1779" to="6599,1779" strokecolor="#a4a5a7" strokeweight=".08183mm"/>
            <v:line id="_x0000_s1188" style="position:absolute" from="6565,1499" to="6599,1499" strokecolor="#a4a5a7" strokeweight=".08183mm"/>
            <v:line id="_x0000_s1189" style="position:absolute" from="6565,1219" to="6599,1219" strokecolor="#a4a5a7" strokeweight=".08183mm"/>
            <v:line id="_x0000_s1190" style="position:absolute" from="6565,939" to="6599,939" strokecolor="#a4a5a7" strokeweight=".08183mm"/>
            <v:line id="_x0000_s1191" style="position:absolute" from="6565,660" to="6599,660" strokecolor="#a4a5a7" strokeweight=".08183mm"/>
            <v:line id="_x0000_s1192" style="position:absolute" from="6565,380" to="6599,380" strokecolor="#a4a5a7" strokeweight=".08183mm"/>
            <v:line id="_x0000_s1193" style="position:absolute" from="9878,1779" to="10718,1779" strokecolor="#a4a5a7" strokeweight=".08183mm"/>
            <v:line id="_x0000_s1194" style="position:absolute" from="9289,1779" to="9790,1779" strokecolor="#a4a5a7" strokeweight=".08183mm"/>
            <v:line id="_x0000_s1195" style="position:absolute" from="8701,1779" to="9202,1779" strokecolor="#a4a5a7" strokeweight=".08183mm"/>
            <v:line id="_x0000_s1196" style="position:absolute" from="8113,1779" to="8614,1779" strokecolor="#a4a5a7" strokeweight=".08183mm"/>
            <v:line id="_x0000_s1197" style="position:absolute" from="6599,1779" to="8026,1779" strokecolor="#a4a5a7" strokeweight=".08183mm"/>
            <v:line id="_x0000_s1198" style="position:absolute" from="6599,1779" to="6599,1813" strokecolor="#a4a5a7" strokeweight=".08183mm"/>
            <v:line id="_x0000_s1199" style="position:absolute" from="7187,1779" to="7187,1813" strokecolor="#a4a5a7" strokeweight=".08183mm"/>
            <v:line id="_x0000_s1200" style="position:absolute" from="7775,1779" to="7775,1813" strokecolor="#a4a5a7" strokeweight=".08183mm"/>
            <v:line id="_x0000_s1201" style="position:absolute" from="8365,1779" to="8365,1813" strokecolor="#a4a5a7" strokeweight=".08183mm"/>
            <v:line id="_x0000_s1202" style="position:absolute" from="8953,1779" to="8953,1813" strokecolor="#a4a5a7" strokeweight=".08183mm"/>
            <v:line id="_x0000_s1203" style="position:absolute" from="9541,1779" to="9541,1813" strokecolor="#a4a5a7" strokeweight=".08183mm"/>
            <v:line id="_x0000_s1204" style="position:absolute" from="10129,1779" to="10129,1813" strokecolor="#a4a5a7" strokeweight=".08183mm"/>
            <v:line id="_x0000_s1205" style="position:absolute" from="10718,1779" to="10718,1813" strokecolor="#a4a5a7" strokeweight=".08183mm"/>
            <v:shape id="_x0000_s1206" style="position:absolute;left:6892;top:1206;width:3531;height:497" coordorigin="6893,1206" coordsize="3531,497" path="m6893,1689r588,13l8071,1689r588,l9247,1678r588,-30l10423,1206e" filled="f" strokeweight=".24625mm">
              <v:path arrowok="t"/>
            </v:shape>
            <v:shape id="_x0000_s1207" style="position:absolute;left:6849;top:1645;width:88;height:88" coordorigin="6850,1645" coordsize="88,88" path="m6893,1645r-43,44l6893,1732r44,-43l6893,1645xe" fillcolor="black" stroked="f">
              <v:path arrowok="t"/>
            </v:shape>
            <v:shape id="_x0000_s1208" style="position:absolute;left:6849;top:1644;width:89;height:89" coordorigin="6849,1645" coordsize="89,89" path="m6893,1645r,l6893,1645r44,44l6938,1689r-1,l6893,1732r,1l6893,1732r-43,-43l6849,1689r1,l6893,1645xe" filled="f" strokeweight=".08536mm">
              <v:path arrowok="t"/>
            </v:shape>
            <v:shape id="_x0000_s1209" style="position:absolute;left:7438;top:1658;width:88;height:88" coordorigin="7438,1658" coordsize="88,88" path="m7482,1658r-44,44l7482,1745r43,-43l7482,1658xe" fillcolor="black" stroked="f">
              <v:path arrowok="t"/>
            </v:shape>
            <v:shape id="_x0000_s1210" style="position:absolute;left:7437;top:1657;width:89;height:89" coordorigin="7437,1658" coordsize="89,89" path="m7482,1658r,l7482,1658r43,44l7526,1702r-1,l7482,1745r,1l7482,1745r-44,-43l7437,1702r1,l7482,1658xe" filled="f" strokeweight=".08536mm">
              <v:path arrowok="t"/>
            </v:shape>
            <v:shape id="_x0000_s1211" style="position:absolute;left:8026;top:1644;width:88;height:88" coordorigin="8026,1644" coordsize="88,88" path="m8070,1644r-44,44l8070,1731r43,-43l8070,1644xe" fillcolor="black" stroked="f">
              <v:path arrowok="t"/>
            </v:shape>
            <v:shape id="_x0000_s1212" style="position:absolute;left:8025;top:1643;width:89;height:89" coordorigin="8026,1644" coordsize="89,89" path="m8070,1644r,l8070,1644r43,44l8114,1688r-1,l8070,1731r,1l8070,1731r-44,-43l8026,1688r,l8070,1644xe" filled="f" strokeweight=".08536mm">
              <v:path arrowok="t"/>
            </v:shape>
            <v:shape id="_x0000_s1213" style="position:absolute;left:8614;top:1645;width:88;height:88" coordorigin="8614,1645" coordsize="88,88" path="m8658,1645r-44,44l8658,1732r44,-43l8658,1645xe" fillcolor="black" stroked="f">
              <v:path arrowok="t"/>
            </v:shape>
            <v:shape id="_x0000_s1214" style="position:absolute;left:8613;top:1644;width:89;height:89" coordorigin="8614,1645" coordsize="89,89" path="m8658,1645r,l8658,1645r44,44l8702,1689r,l8658,1732r,1l8658,1732r-44,-43l8614,1689r,l8658,1645xe" filled="f" strokeweight=".08536mm">
              <v:path arrowok="t"/>
            </v:shape>
            <v:shape id="_x0000_s1215" style="position:absolute;left:9202;top:1634;width:88;height:88" coordorigin="9203,1635" coordsize="88,88" path="m9246,1635r-43,43l9246,1722r44,-44l9246,1635xe" fillcolor="black" stroked="f">
              <v:path arrowok="t"/>
            </v:shape>
            <v:shape id="_x0000_s1216" style="position:absolute;left:9202;top:1634;width:89;height:89" coordorigin="9202,1634" coordsize="89,89" path="m9246,1635r,-1l9246,1635r44,43l9290,1678r,l9246,1722r,1l9246,1722r-43,-44l9202,1678r1,l9246,1635xe" filled="f" strokeweight=".08536mm">
              <v:path arrowok="t"/>
            </v:shape>
            <v:shape id="_x0000_s1217" style="position:absolute;left:9790;top:1603;width:88;height:88" coordorigin="9791,1603" coordsize="88,88" path="m9835,1603r-44,44l9835,1691r43,-44l9835,1603xe" fillcolor="black" stroked="f">
              <v:path arrowok="t"/>
            </v:shape>
            <v:shape id="_x0000_s1218" style="position:absolute;left:9790;top:1602;width:89;height:89" coordorigin="9790,1603" coordsize="89,89" path="m9835,1603r,l9835,1603r43,44l9879,1647r-1,l9835,1691r,l9835,1691r-44,-44l9790,1647r1,l9835,1603xe" filled="f" strokeweight=".08536mm">
              <v:path arrowok="t"/>
            </v:shape>
            <v:shape id="_x0000_s1219" style="position:absolute;left:10379;top:1161;width:88;height:88" coordorigin="10379,1162" coordsize="88,88" path="m10423,1162r-44,43l10423,1249r43,-44l10423,1162xe" fillcolor="black" stroked="f">
              <v:path arrowok="t"/>
            </v:shape>
            <v:shape id="_x0000_s1220" style="position:absolute;left:10378;top:1161;width:89;height:89" coordorigin="10379,1161" coordsize="89,89" path="m10423,1162r,-1l10423,1162r43,43l10467,1205r-1,l10423,1249r,l10423,1249r-44,-44l10379,1205r,l10423,1162xe" filled="f" strokeweight=".08536mm">
              <v:path arrowok="t"/>
            </v:shape>
            <v:shape id="_x0000_s1221" style="position:absolute;left:6892;top:1324;width:3531;height:440" coordorigin="6893,1325" coordsize="3531,440" path="m6893,1325r588,45l8071,1752r588,6l9247,1756r588,8l10423,1720e" filled="f" strokeweight=".24625mm">
              <v:path arrowok="t"/>
            </v:shape>
            <v:rect id="_x0000_s1222" style="position:absolute;left:6849;top:1279;width:88;height:88" fillcolor="black" stroked="f"/>
            <v:rect id="_x0000_s1223" style="position:absolute;left:6849;top:1279;width:88;height:88" filled="f" strokecolor="#c6c7c9" strokeweight=".08536mm"/>
            <v:rect id="_x0000_s1224" style="position:absolute;left:8025;top:1707;width:88;height:88" fillcolor="black" stroked="f"/>
            <v:rect id="_x0000_s1225" style="position:absolute;left:8025;top:1707;width:88;height:88" filled="f" strokecolor="#c6c7c9" strokeweight=".08536mm"/>
            <v:rect id="_x0000_s1226" style="position:absolute;left:8613;top:1714;width:88;height:88" fillcolor="black" stroked="f"/>
            <v:rect id="_x0000_s1227" style="position:absolute;left:8613;top:1714;width:88;height:88" filled="f" strokecolor="#c6c7c9" strokeweight=".08536mm"/>
            <v:rect id="_x0000_s1228" style="position:absolute;left:9202;top:1711;width:88;height:88" fillcolor="black" stroked="f"/>
            <v:rect id="_x0000_s1229" style="position:absolute;left:9202;top:1711;width:88;height:88" filled="f" strokecolor="#c6c7c9" strokeweight=".08536mm"/>
            <v:rect id="_x0000_s1230" style="position:absolute;left:9790;top:1720;width:88;height:88" fillcolor="black" stroked="f"/>
            <v:rect id="_x0000_s1231" style="position:absolute;left:9790;top:1720;width:88;height:88" filled="f" strokecolor="#c6c7c9" strokeweight=".08536mm"/>
            <v:rect id="_x0000_s1232" style="position:absolute;left:10378;top:1674;width:88;height:88" fillcolor="black" stroked="f"/>
            <v:rect id="_x0000_s1233" style="position:absolute;left:10378;top:1674;width:88;height:88" filled="f" strokecolor="#c6c7c9" strokeweight=".08536mm"/>
            <v:rect id="_x0000_s1234" style="position:absolute;left:7438;top:1326;width:88;height:88" fillcolor="black" stroked="f"/>
            <v:rect id="_x0000_s1235" style="position:absolute;left:7438;top:1326;width:88;height:88" filled="f" strokeweight=".08183mm"/>
            <v:shape id="_x0000_s1236" style="position:absolute;left:6892;top:489;width:3531;height:522" coordorigin="6893,490" coordsize="3531,522" path="m6893,924r588,-60l8071,497r588,-7l9247,503r588,23l10423,1012e" filled="f" strokeweight=".24625mm">
              <v:path arrowok="t"/>
            </v:shape>
            <v:shape id="_x0000_s1237" style="position:absolute;left:6849;top:880;width:88;height:88" coordorigin="6850,880" coordsize="88,88" path="m6893,880r-43,88l6937,968r-44,-88xe" fillcolor="black" stroked="f">
              <v:path arrowok="t"/>
            </v:shape>
            <v:shape id="_x0000_s1238" style="position:absolute;left:6849;top:879;width:89;height:89" coordorigin="6849,880" coordsize="89,89" path="m6893,880r,l6893,880r44,88l6938,968r-89,l6850,968r43,-88xe" filled="f" strokeweight=".08536mm">
              <v:path arrowok="t"/>
            </v:shape>
            <v:shape id="_x0000_s1239" style="position:absolute;left:7438;top:821;width:88;height:88" coordorigin="7438,821" coordsize="88,88" path="m7482,821r-44,88l7525,909r-43,-88xe" fillcolor="black" stroked="f">
              <v:path arrowok="t"/>
            </v:shape>
            <v:shape id="_x0000_s1240" style="position:absolute;left:7437;top:820;width:89;height:89" coordorigin="7437,821" coordsize="89,89" path="m7482,821r,l7482,821r43,88l7526,909r-89,l7438,909r44,-88xe" filled="f" strokeweight=".08536mm">
              <v:path arrowok="t"/>
            </v:shape>
            <v:shape id="_x0000_s1241" style="position:absolute;left:8026;top:452;width:88;height:88" coordorigin="8026,453" coordsize="88,88" path="m8070,453r-44,87l8113,540r-43,-87xe" fillcolor="black" stroked="f">
              <v:path arrowok="t"/>
            </v:shape>
            <v:shape id="_x0000_s1242" style="position:absolute;left:8025;top:452;width:89;height:89" coordorigin="8026,452" coordsize="89,89" path="m8070,453r,-1l8070,453r43,87l8114,540r-88,l8026,540r44,-87xe" filled="f" strokeweight=".08536mm">
              <v:path arrowok="t"/>
            </v:shape>
            <v:shape id="_x0000_s1243" style="position:absolute;left:8614;top:446;width:88;height:88" coordorigin="8614,447" coordsize="88,88" path="m8658,447r-44,88l8702,535r-44,-88xe" fillcolor="black" stroked="f">
              <v:path arrowok="t"/>
            </v:shape>
            <v:shape id="_x0000_s1244" style="position:absolute;left:8613;top:446;width:89;height:89" coordorigin="8614,446" coordsize="89,89" path="m8658,447r,-1l8658,447r44,88l8702,535r-88,l8614,535r44,-88xe" filled="f" strokeweight=".08536mm">
              <v:path arrowok="t"/>
            </v:shape>
            <v:shape id="_x0000_s1245" style="position:absolute;left:9202;top:459;width:88;height:88" coordorigin="9203,460" coordsize="88,88" path="m9246,460r-43,87l9290,547r-44,-87xe" fillcolor="black" stroked="f">
              <v:path arrowok="t"/>
            </v:shape>
            <v:shape id="_x0000_s1246" style="position:absolute;left:9202;top:458;width:89;height:89" coordorigin="9202,459" coordsize="89,89" path="m9246,460r,-1l9246,460r44,87l9290,547r-88,l9203,547r43,-87xe" filled="f" strokeweight=".08536mm">
              <v:path arrowok="t"/>
            </v:shape>
            <v:shape id="_x0000_s1247" style="position:absolute;left:9790;top:481;width:88;height:88" coordorigin="9791,482" coordsize="88,88" path="m9835,482r-44,87l9878,569r-43,-87xe" fillcolor="black" stroked="f">
              <v:path arrowok="t"/>
            </v:shape>
            <v:shape id="_x0000_s1248" style="position:absolute;left:9790;top:481;width:89;height:89" coordorigin="9790,481" coordsize="89,89" path="m9835,482r,-1l9835,482r43,87l9879,569r-89,l9791,569r44,-87xe" filled="f" strokeweight=".08536mm">
              <v:path arrowok="t"/>
            </v:shape>
            <v:shape id="_x0000_s1249" style="position:absolute;left:10379;top:967;width:88;height:88" coordorigin="10379,968" coordsize="88,88" path="m10423,968r-44,87l10466,1055r-43,-87xe" fillcolor="black" stroked="f">
              <v:path arrowok="t"/>
            </v:shape>
            <v:shape id="_x0000_s1250" style="position:absolute;left:10378;top:966;width:89;height:89" coordorigin="10379,967" coordsize="89,89" path="m10423,968r,-1l10423,968r43,87l10467,1055r-88,l10379,1055r44,-87xe" filled="f" strokeweight=".08536mm">
              <v:path arrowok="t"/>
            </v:shape>
            <v:shape id="_x0000_s1251" type="#_x0000_t202" style="position:absolute;left:6068;top:153;width:4815;height:2835" filled="f" strokeweight=".25pt">
              <v:textbox inset="0,0,0,0">
                <w:txbxContent>
                  <w:p w:rsidR="00333380" w:rsidRDefault="00333380" w:rsidP="000B2CEB">
                    <w:pPr>
                      <w:spacing w:before="7"/>
                      <w:rPr>
                        <w:sz w:val="13"/>
                      </w:rPr>
                    </w:pPr>
                  </w:p>
                  <w:p w:rsidR="00333380" w:rsidRPr="00333380" w:rsidRDefault="00333380" w:rsidP="000B2CEB">
                    <w:pPr>
                      <w:ind w:left="110"/>
                      <w:rPr>
                        <w:sz w:val="11"/>
                        <w:lang w:val="ru-RU"/>
                        <w:rPrChange w:id="670" w:author="Admin" w:date="2019-02-28T10:10:00Z">
                          <w:rPr>
                            <w:sz w:val="11"/>
                          </w:rPr>
                        </w:rPrChange>
                      </w:rPr>
                    </w:pPr>
                    <w:r w:rsidRPr="00333380">
                      <w:rPr>
                        <w:w w:val="105"/>
                        <w:sz w:val="11"/>
                        <w:lang w:val="ru-RU"/>
                        <w:rPrChange w:id="671" w:author="Admin" w:date="2019-02-28T10:10:00Z">
                          <w:rPr>
                            <w:w w:val="105"/>
                            <w:sz w:val="11"/>
                          </w:rPr>
                        </w:rPrChange>
                      </w:rPr>
                      <w:t>100,00</w:t>
                    </w:r>
                  </w:p>
                  <w:p w:rsidR="00333380" w:rsidRPr="00333380" w:rsidRDefault="00333380" w:rsidP="000B2CEB">
                    <w:pPr>
                      <w:spacing w:before="4"/>
                      <w:rPr>
                        <w:sz w:val="13"/>
                        <w:lang w:val="ru-RU"/>
                        <w:rPrChange w:id="672" w:author="Admin" w:date="2019-02-28T10:10:00Z">
                          <w:rPr>
                            <w:sz w:val="13"/>
                          </w:rPr>
                        </w:rPrChange>
                      </w:rPr>
                    </w:pPr>
                  </w:p>
                  <w:p w:rsidR="00333380" w:rsidRPr="00333380" w:rsidRDefault="00333380" w:rsidP="000B2CEB">
                    <w:pPr>
                      <w:ind w:left="168"/>
                      <w:rPr>
                        <w:sz w:val="11"/>
                        <w:lang w:val="ru-RU"/>
                        <w:rPrChange w:id="673" w:author="Admin" w:date="2019-02-28T10:10:00Z">
                          <w:rPr>
                            <w:sz w:val="11"/>
                          </w:rPr>
                        </w:rPrChange>
                      </w:rPr>
                    </w:pPr>
                    <w:r w:rsidRPr="00333380">
                      <w:rPr>
                        <w:w w:val="105"/>
                        <w:sz w:val="11"/>
                        <w:lang w:val="ru-RU"/>
                        <w:rPrChange w:id="674" w:author="Admin" w:date="2019-02-28T10:10:00Z">
                          <w:rPr>
                            <w:w w:val="105"/>
                            <w:sz w:val="11"/>
                          </w:rPr>
                        </w:rPrChange>
                      </w:rPr>
                      <w:t>80,00</w:t>
                    </w:r>
                  </w:p>
                  <w:p w:rsidR="00333380" w:rsidRPr="00333380" w:rsidRDefault="00333380" w:rsidP="000B2CEB">
                    <w:pPr>
                      <w:spacing w:before="4"/>
                      <w:rPr>
                        <w:sz w:val="13"/>
                        <w:lang w:val="ru-RU"/>
                        <w:rPrChange w:id="675" w:author="Admin" w:date="2019-02-28T10:10:00Z">
                          <w:rPr>
                            <w:sz w:val="13"/>
                          </w:rPr>
                        </w:rPrChange>
                      </w:rPr>
                    </w:pPr>
                  </w:p>
                  <w:p w:rsidR="00333380" w:rsidRPr="00333380" w:rsidRDefault="00333380" w:rsidP="000B2CEB">
                    <w:pPr>
                      <w:ind w:left="168"/>
                      <w:rPr>
                        <w:sz w:val="11"/>
                        <w:lang w:val="ru-RU"/>
                        <w:rPrChange w:id="676" w:author="Admin" w:date="2019-02-28T10:10:00Z">
                          <w:rPr>
                            <w:sz w:val="11"/>
                          </w:rPr>
                        </w:rPrChange>
                      </w:rPr>
                    </w:pPr>
                    <w:r w:rsidRPr="00333380">
                      <w:rPr>
                        <w:w w:val="105"/>
                        <w:sz w:val="11"/>
                        <w:lang w:val="ru-RU"/>
                        <w:rPrChange w:id="677" w:author="Admin" w:date="2019-02-28T10:10:00Z">
                          <w:rPr>
                            <w:w w:val="105"/>
                            <w:sz w:val="11"/>
                          </w:rPr>
                        </w:rPrChange>
                      </w:rPr>
                      <w:t>60,00</w:t>
                    </w:r>
                  </w:p>
                  <w:p w:rsidR="00333380" w:rsidRPr="00333380" w:rsidRDefault="00333380" w:rsidP="000B2CEB">
                    <w:pPr>
                      <w:spacing w:before="4"/>
                      <w:rPr>
                        <w:sz w:val="13"/>
                        <w:lang w:val="ru-RU"/>
                        <w:rPrChange w:id="678" w:author="Admin" w:date="2019-02-28T10:10:00Z">
                          <w:rPr>
                            <w:sz w:val="13"/>
                          </w:rPr>
                        </w:rPrChange>
                      </w:rPr>
                    </w:pPr>
                  </w:p>
                  <w:p w:rsidR="00333380" w:rsidRPr="00333380" w:rsidRDefault="00333380" w:rsidP="000B2CEB">
                    <w:pPr>
                      <w:ind w:left="168"/>
                      <w:rPr>
                        <w:sz w:val="11"/>
                        <w:lang w:val="ru-RU"/>
                        <w:rPrChange w:id="679" w:author="Admin" w:date="2019-02-28T10:10:00Z">
                          <w:rPr>
                            <w:sz w:val="11"/>
                          </w:rPr>
                        </w:rPrChange>
                      </w:rPr>
                    </w:pPr>
                    <w:r w:rsidRPr="00333380">
                      <w:rPr>
                        <w:w w:val="105"/>
                        <w:sz w:val="11"/>
                        <w:lang w:val="ru-RU"/>
                        <w:rPrChange w:id="680" w:author="Admin" w:date="2019-02-28T10:10:00Z">
                          <w:rPr>
                            <w:w w:val="105"/>
                            <w:sz w:val="11"/>
                          </w:rPr>
                        </w:rPrChange>
                      </w:rPr>
                      <w:t>40,00</w:t>
                    </w:r>
                  </w:p>
                  <w:p w:rsidR="00333380" w:rsidRPr="00333380" w:rsidRDefault="00333380" w:rsidP="000B2CEB">
                    <w:pPr>
                      <w:spacing w:before="4"/>
                      <w:rPr>
                        <w:sz w:val="13"/>
                        <w:lang w:val="ru-RU"/>
                        <w:rPrChange w:id="681" w:author="Admin" w:date="2019-02-28T10:10:00Z">
                          <w:rPr>
                            <w:sz w:val="13"/>
                          </w:rPr>
                        </w:rPrChange>
                      </w:rPr>
                    </w:pPr>
                  </w:p>
                  <w:p w:rsidR="00333380" w:rsidRPr="00333380" w:rsidRDefault="00333380" w:rsidP="000B2CEB">
                    <w:pPr>
                      <w:ind w:left="168"/>
                      <w:rPr>
                        <w:sz w:val="11"/>
                        <w:lang w:val="ru-RU"/>
                        <w:rPrChange w:id="682" w:author="Admin" w:date="2019-02-28T10:10:00Z">
                          <w:rPr>
                            <w:sz w:val="11"/>
                          </w:rPr>
                        </w:rPrChange>
                      </w:rPr>
                    </w:pPr>
                    <w:r w:rsidRPr="00333380">
                      <w:rPr>
                        <w:w w:val="105"/>
                        <w:sz w:val="11"/>
                        <w:lang w:val="ru-RU"/>
                        <w:rPrChange w:id="683" w:author="Admin" w:date="2019-02-28T10:10:00Z">
                          <w:rPr>
                            <w:w w:val="105"/>
                            <w:sz w:val="11"/>
                          </w:rPr>
                        </w:rPrChange>
                      </w:rPr>
                      <w:t>20,00</w:t>
                    </w:r>
                  </w:p>
                  <w:p w:rsidR="00333380" w:rsidRPr="00333380" w:rsidRDefault="00333380" w:rsidP="000B2CEB">
                    <w:pPr>
                      <w:spacing w:before="4"/>
                      <w:rPr>
                        <w:sz w:val="13"/>
                        <w:lang w:val="ru-RU"/>
                        <w:rPrChange w:id="684" w:author="Admin" w:date="2019-02-28T10:10:00Z">
                          <w:rPr>
                            <w:sz w:val="13"/>
                          </w:rPr>
                        </w:rPrChange>
                      </w:rPr>
                    </w:pPr>
                  </w:p>
                  <w:p w:rsidR="00333380" w:rsidRPr="00333380" w:rsidRDefault="00333380" w:rsidP="000B2CEB">
                    <w:pPr>
                      <w:ind w:left="226"/>
                      <w:rPr>
                        <w:sz w:val="11"/>
                        <w:lang w:val="ru-RU"/>
                        <w:rPrChange w:id="685" w:author="Admin" w:date="2019-02-28T10:10:00Z">
                          <w:rPr>
                            <w:sz w:val="11"/>
                          </w:rPr>
                        </w:rPrChange>
                      </w:rPr>
                    </w:pPr>
                    <w:r w:rsidRPr="00333380">
                      <w:rPr>
                        <w:w w:val="105"/>
                        <w:sz w:val="11"/>
                        <w:lang w:val="ru-RU"/>
                        <w:rPrChange w:id="686" w:author="Admin" w:date="2019-02-28T10:10:00Z">
                          <w:rPr>
                            <w:w w:val="105"/>
                            <w:sz w:val="11"/>
                          </w:rPr>
                        </w:rPrChange>
                      </w:rPr>
                      <w:t>0,00</w:t>
                    </w:r>
                  </w:p>
                  <w:p w:rsidR="00333380" w:rsidRPr="00333380" w:rsidRDefault="00333380" w:rsidP="000B2CEB">
                    <w:pPr>
                      <w:tabs>
                        <w:tab w:val="left" w:pos="1295"/>
                        <w:tab w:val="left" w:pos="1883"/>
                        <w:tab w:val="left" w:pos="2472"/>
                        <w:tab w:val="left" w:pos="3060"/>
                        <w:tab w:val="left" w:pos="3649"/>
                        <w:tab w:val="left" w:pos="4237"/>
                      </w:tabs>
                      <w:spacing w:before="11"/>
                      <w:ind w:left="706"/>
                      <w:rPr>
                        <w:sz w:val="11"/>
                        <w:lang w:val="ru-RU"/>
                        <w:rPrChange w:id="687" w:author="Admin" w:date="2019-02-28T10:10:00Z">
                          <w:rPr>
                            <w:sz w:val="11"/>
                          </w:rPr>
                        </w:rPrChange>
                      </w:rPr>
                    </w:pPr>
                    <w:r w:rsidRPr="00333380">
                      <w:rPr>
                        <w:w w:val="105"/>
                        <w:sz w:val="11"/>
                        <w:lang w:val="ru-RU"/>
                        <w:rPrChange w:id="688" w:author="Admin" w:date="2019-02-28T10:10:00Z">
                          <w:rPr>
                            <w:w w:val="105"/>
                            <w:sz w:val="11"/>
                          </w:rPr>
                        </w:rPrChange>
                      </w:rPr>
                      <w:t>2010</w:t>
                    </w:r>
                    <w:r w:rsidRPr="000B2CEB">
                      <w:rPr>
                        <w:w w:val="105"/>
                        <w:sz w:val="11"/>
                        <w:lang w:val="ru-RU"/>
                        <w:rPrChange w:id="689" w:author="Admin" w:date="2019-02-28T10:10:00Z">
                          <w:rPr>
                            <w:w w:val="105"/>
                            <w:sz w:val="11"/>
                            <w:lang w:val="ru-RU"/>
                          </w:rPr>
                        </w:rPrChange>
                      </w:rPr>
                      <w:tab/>
                    </w:r>
                    <w:r w:rsidRPr="00333380">
                      <w:rPr>
                        <w:w w:val="105"/>
                        <w:sz w:val="11"/>
                        <w:lang w:val="ru-RU"/>
                        <w:rPrChange w:id="690" w:author="Admin" w:date="2019-02-28T10:10:00Z">
                          <w:rPr>
                            <w:w w:val="105"/>
                            <w:sz w:val="11"/>
                          </w:rPr>
                        </w:rPrChange>
                      </w:rPr>
                      <w:t>2011</w:t>
                    </w:r>
                    <w:r w:rsidRPr="000B2CEB">
                      <w:rPr>
                        <w:w w:val="105"/>
                        <w:sz w:val="11"/>
                        <w:lang w:val="ru-RU"/>
                        <w:rPrChange w:id="691" w:author="Admin" w:date="2019-02-28T10:10:00Z">
                          <w:rPr>
                            <w:w w:val="105"/>
                            <w:sz w:val="11"/>
                            <w:lang w:val="ru-RU"/>
                          </w:rPr>
                        </w:rPrChange>
                      </w:rPr>
                      <w:tab/>
                    </w:r>
                    <w:r w:rsidRPr="00333380">
                      <w:rPr>
                        <w:w w:val="105"/>
                        <w:sz w:val="11"/>
                        <w:lang w:val="ru-RU"/>
                        <w:rPrChange w:id="692" w:author="Admin" w:date="2019-02-28T10:10:00Z">
                          <w:rPr>
                            <w:w w:val="105"/>
                            <w:sz w:val="11"/>
                          </w:rPr>
                        </w:rPrChange>
                      </w:rPr>
                      <w:t>2012</w:t>
                    </w:r>
                    <w:r w:rsidRPr="000B2CEB">
                      <w:rPr>
                        <w:w w:val="105"/>
                        <w:sz w:val="11"/>
                        <w:lang w:val="ru-RU"/>
                        <w:rPrChange w:id="693" w:author="Admin" w:date="2019-02-28T10:10:00Z">
                          <w:rPr>
                            <w:w w:val="105"/>
                            <w:sz w:val="11"/>
                            <w:lang w:val="ru-RU"/>
                          </w:rPr>
                        </w:rPrChange>
                      </w:rPr>
                      <w:tab/>
                    </w:r>
                    <w:r w:rsidRPr="00333380">
                      <w:rPr>
                        <w:w w:val="105"/>
                        <w:sz w:val="11"/>
                        <w:lang w:val="ru-RU"/>
                        <w:rPrChange w:id="694" w:author="Admin" w:date="2019-02-28T10:10:00Z">
                          <w:rPr>
                            <w:w w:val="105"/>
                            <w:sz w:val="11"/>
                          </w:rPr>
                        </w:rPrChange>
                      </w:rPr>
                      <w:t>2013</w:t>
                    </w:r>
                    <w:r w:rsidRPr="000B2CEB">
                      <w:rPr>
                        <w:w w:val="105"/>
                        <w:sz w:val="11"/>
                        <w:lang w:val="ru-RU"/>
                        <w:rPrChange w:id="695" w:author="Admin" w:date="2019-02-28T10:10:00Z">
                          <w:rPr>
                            <w:w w:val="105"/>
                            <w:sz w:val="11"/>
                            <w:lang w:val="ru-RU"/>
                          </w:rPr>
                        </w:rPrChange>
                      </w:rPr>
                      <w:tab/>
                    </w:r>
                    <w:r w:rsidRPr="00333380">
                      <w:rPr>
                        <w:w w:val="105"/>
                        <w:sz w:val="11"/>
                        <w:lang w:val="ru-RU"/>
                        <w:rPrChange w:id="696" w:author="Admin" w:date="2019-02-28T10:10:00Z">
                          <w:rPr>
                            <w:w w:val="105"/>
                            <w:sz w:val="11"/>
                          </w:rPr>
                        </w:rPrChange>
                      </w:rPr>
                      <w:t>2014</w:t>
                    </w:r>
                    <w:r w:rsidRPr="000B2CEB">
                      <w:rPr>
                        <w:w w:val="105"/>
                        <w:sz w:val="11"/>
                        <w:lang w:val="ru-RU"/>
                        <w:rPrChange w:id="697" w:author="Admin" w:date="2019-02-28T10:10:00Z">
                          <w:rPr>
                            <w:w w:val="105"/>
                            <w:sz w:val="11"/>
                            <w:lang w:val="ru-RU"/>
                          </w:rPr>
                        </w:rPrChange>
                      </w:rPr>
                      <w:tab/>
                    </w:r>
                    <w:r w:rsidRPr="00333380">
                      <w:rPr>
                        <w:w w:val="105"/>
                        <w:sz w:val="11"/>
                        <w:lang w:val="ru-RU"/>
                        <w:rPrChange w:id="698" w:author="Admin" w:date="2019-02-28T10:10:00Z">
                          <w:rPr>
                            <w:w w:val="105"/>
                            <w:sz w:val="11"/>
                          </w:rPr>
                        </w:rPrChange>
                      </w:rPr>
                      <w:t>2015</w:t>
                    </w:r>
                    <w:r w:rsidRPr="000B2CEB">
                      <w:rPr>
                        <w:w w:val="105"/>
                        <w:sz w:val="11"/>
                        <w:lang w:val="ru-RU"/>
                        <w:rPrChange w:id="699" w:author="Admin" w:date="2019-02-28T10:10:00Z">
                          <w:rPr>
                            <w:w w:val="105"/>
                            <w:sz w:val="11"/>
                            <w:lang w:val="ru-RU"/>
                          </w:rPr>
                        </w:rPrChange>
                      </w:rPr>
                      <w:tab/>
                    </w:r>
                    <w:r w:rsidRPr="00333380">
                      <w:rPr>
                        <w:w w:val="105"/>
                        <w:sz w:val="11"/>
                        <w:lang w:val="ru-RU"/>
                        <w:rPrChange w:id="700" w:author="Admin" w:date="2019-02-28T10:10:00Z">
                          <w:rPr>
                            <w:w w:val="105"/>
                            <w:sz w:val="11"/>
                          </w:rPr>
                        </w:rPrChange>
                      </w:rPr>
                      <w:t>2016</w:t>
                    </w:r>
                  </w:p>
                  <w:p w:rsidR="00333380" w:rsidRPr="00333380" w:rsidRDefault="00333380" w:rsidP="000B2CEB">
                    <w:pPr>
                      <w:spacing w:before="86"/>
                      <w:ind w:left="535"/>
                      <w:rPr>
                        <w:sz w:val="11"/>
                        <w:lang w:val="ru-RU"/>
                        <w:rPrChange w:id="701" w:author="Admin" w:date="2019-02-28T10:10:00Z">
                          <w:rPr>
                            <w:sz w:val="11"/>
                          </w:rPr>
                        </w:rPrChange>
                      </w:rPr>
                    </w:pPr>
                    <w:r w:rsidRPr="00333380">
                      <w:rPr>
                        <w:w w:val="105"/>
                        <w:sz w:val="11"/>
                        <w:lang w:val="ru-RU"/>
                        <w:rPrChange w:id="702" w:author="Admin" w:date="2019-02-28T10:10:00Z">
                          <w:rPr>
                            <w:w w:val="105"/>
                            <w:sz w:val="11"/>
                          </w:rPr>
                        </w:rPrChange>
                      </w:rPr>
                      <w:t>Керівництво та управління у сфері лісового господарства</w:t>
                    </w:r>
                  </w:p>
                  <w:p w:rsidR="00333380" w:rsidRPr="00333380" w:rsidRDefault="00333380" w:rsidP="000B2CEB">
                    <w:pPr>
                      <w:spacing w:before="2"/>
                      <w:rPr>
                        <w:sz w:val="11"/>
                        <w:lang w:val="ru-RU"/>
                        <w:rPrChange w:id="703" w:author="Admin" w:date="2019-02-28T10:10:00Z">
                          <w:rPr>
                            <w:sz w:val="11"/>
                          </w:rPr>
                        </w:rPrChange>
                      </w:rPr>
                    </w:pPr>
                  </w:p>
                  <w:p w:rsidR="00333380" w:rsidRPr="00333380" w:rsidRDefault="00333380" w:rsidP="000B2CEB">
                    <w:pPr>
                      <w:spacing w:line="254" w:lineRule="auto"/>
                      <w:ind w:left="535"/>
                      <w:rPr>
                        <w:sz w:val="11"/>
                        <w:lang w:val="ru-RU"/>
                        <w:rPrChange w:id="704" w:author="Admin" w:date="2019-02-28T10:10:00Z">
                          <w:rPr>
                            <w:sz w:val="11"/>
                          </w:rPr>
                        </w:rPrChange>
                      </w:rPr>
                    </w:pPr>
                    <w:r w:rsidRPr="00333380">
                      <w:rPr>
                        <w:w w:val="105"/>
                        <w:sz w:val="11"/>
                        <w:lang w:val="ru-RU"/>
                        <w:rPrChange w:id="705" w:author="Admin" w:date="2019-02-28T10:10:00Z">
                          <w:rPr>
                            <w:w w:val="105"/>
                            <w:sz w:val="11"/>
                          </w:rPr>
                        </w:rPrChange>
                      </w:rPr>
                      <w:t>Дослідження, прикладні розробки та підготовка наукових кадрів у сфері лісового господарства</w:t>
                    </w:r>
                  </w:p>
                  <w:p w:rsidR="00333380" w:rsidRPr="00333380" w:rsidRDefault="00333380" w:rsidP="000B2CEB">
                    <w:pPr>
                      <w:spacing w:line="113" w:lineRule="exact"/>
                      <w:ind w:left="535"/>
                      <w:rPr>
                        <w:sz w:val="11"/>
                        <w:lang w:val="ru-RU"/>
                        <w:rPrChange w:id="706" w:author="Admin" w:date="2019-02-28T10:10:00Z">
                          <w:rPr>
                            <w:sz w:val="11"/>
                          </w:rPr>
                        </w:rPrChange>
                      </w:rPr>
                    </w:pPr>
                    <w:r w:rsidRPr="00333380">
                      <w:rPr>
                        <w:w w:val="105"/>
                        <w:sz w:val="11"/>
                        <w:lang w:val="ru-RU"/>
                        <w:rPrChange w:id="707" w:author="Admin" w:date="2019-02-28T10:10:00Z">
                          <w:rPr>
                            <w:w w:val="105"/>
                            <w:sz w:val="11"/>
                          </w:rPr>
                        </w:rPrChange>
                      </w:rPr>
                      <w:t>Ведення лісового і мисливського господарства, охорона і захист лісів в лісовому</w:t>
                    </w:r>
                  </w:p>
                  <w:p w:rsidR="00333380" w:rsidRDefault="00333380" w:rsidP="000B2CEB">
                    <w:pPr>
                      <w:spacing w:before="7"/>
                      <w:ind w:left="535"/>
                      <w:rPr>
                        <w:sz w:val="11"/>
                      </w:rPr>
                    </w:pPr>
                    <w:r>
                      <w:rPr>
                        <w:w w:val="105"/>
                        <w:sz w:val="11"/>
                      </w:rPr>
                      <w:t>фонді</w:t>
                    </w:r>
                  </w:p>
                </w:txbxContent>
              </v:textbox>
            </v:shape>
            <w10:wrap type="topAndBottom" anchorx="page"/>
          </v:group>
        </w:pict>
      </w:r>
    </w:p>
    <w:p w:rsidR="00333380" w:rsidRPr="00333380" w:rsidRDefault="00333380" w:rsidP="000B2CEB">
      <w:pPr>
        <w:numPr>
          <w:ins w:id="708" w:author="Admin" w:date="2019-02-28T10:09:00Z"/>
        </w:numPr>
        <w:spacing w:before="68" w:line="230" w:lineRule="auto"/>
        <w:ind w:left="157" w:right="1051"/>
        <w:jc w:val="center"/>
        <w:rPr>
          <w:ins w:id="709" w:author="Admin" w:date="2019-02-28T10:09:00Z"/>
          <w:sz w:val="20"/>
          <w:lang w:val="ru-RU"/>
          <w:rPrChange w:id="710" w:author="Admin" w:date="2019-02-28T10:09:00Z">
            <w:rPr>
              <w:ins w:id="711" w:author="Admin" w:date="2019-02-28T10:09:00Z"/>
              <w:sz w:val="20"/>
            </w:rPr>
          </w:rPrChange>
        </w:rPr>
      </w:pPr>
      <w:ins w:id="712" w:author="Admin" w:date="2019-02-28T10:09:00Z">
        <w:r w:rsidRPr="00333380">
          <w:rPr>
            <w:sz w:val="20"/>
            <w:lang w:val="ru-RU"/>
            <w:rPrChange w:id="713" w:author="Admin" w:date="2019-02-28T10:09:00Z">
              <w:rPr>
                <w:sz w:val="20"/>
              </w:rPr>
            </w:rPrChange>
          </w:rPr>
          <w:t>Рис. 3. Динаміка частки видатків у структурі видатків Держлісагенства з Державного бюджету України впродовж 2010-2016 рр.</w:t>
        </w:r>
      </w:ins>
    </w:p>
    <w:p w:rsidR="00333380" w:rsidRPr="00333380" w:rsidRDefault="00333380" w:rsidP="000B2CEB">
      <w:pPr>
        <w:numPr>
          <w:ins w:id="714" w:author="Admin" w:date="2019-02-28T10:09:00Z"/>
        </w:numPr>
        <w:spacing w:line="230" w:lineRule="auto"/>
        <w:ind w:left="159" w:right="1051"/>
        <w:jc w:val="center"/>
        <w:rPr>
          <w:ins w:id="715" w:author="Admin" w:date="2019-02-28T10:09:00Z"/>
          <w:i/>
          <w:sz w:val="20"/>
          <w:lang w:val="ru-RU"/>
          <w:rPrChange w:id="716" w:author="Admin" w:date="2019-02-28T10:09:00Z">
            <w:rPr>
              <w:ins w:id="717" w:author="Admin" w:date="2019-02-28T10:09:00Z"/>
              <w:i/>
              <w:sz w:val="20"/>
            </w:rPr>
          </w:rPrChange>
        </w:rPr>
      </w:pPr>
      <w:r>
        <w:rPr>
          <w:noProof/>
          <w:lang w:val="ru-RU" w:eastAsia="ru-RU"/>
        </w:rPr>
        <w:pict>
          <v:group id="_x0000_s1252" style="position:absolute;left:0;text-align:left;margin-left:320pt;margin-top:-83pt;width:9.3pt;height:3.65pt;z-index:-251662848;mso-position-horizontal-relative:page" coordorigin="6400,-1660" coordsize="186,73">
            <v:line id="_x0000_s1253" style="position:absolute" from="6400,-1624" to="6586,-1624" strokeweight=".24625mm"/>
            <v:shape id="_x0000_s1254" style="position:absolute;left:6459;top:-1658;width:68;height:68" coordorigin="6459,-1658" coordsize="68,68" path="m6493,-1658r-34,34l6493,-1590r34,-34l6493,-1658xe" fillcolor="black" stroked="f">
              <v:path arrowok="t"/>
            </v:shape>
            <v:shape id="_x0000_s1255" style="position:absolute;left:6459;top:-1658;width:68;height:68" coordorigin="6459,-1658" coordsize="68,68" path="m6493,-1658r34,34l6493,-1590r-34,-34l6493,-1658e" filled="f" strokeweight=".08183mm">
              <v:path arrowok="t"/>
            </v:shape>
            <w10:wrap anchorx="page"/>
          </v:group>
        </w:pict>
      </w:r>
      <w:r>
        <w:rPr>
          <w:noProof/>
          <w:lang w:val="ru-RU" w:eastAsia="ru-RU"/>
        </w:rPr>
        <w:pict>
          <v:group id="_x0000_s1256" style="position:absolute;left:0;text-align:left;margin-left:320pt;margin-top:-70.25pt;width:9.3pt;height:3.65pt;z-index:-251661824;mso-position-horizontal-relative:page" coordorigin="6400,-1405" coordsize="186,73">
            <v:line id="_x0000_s1257" style="position:absolute" from="6400,-1369" to="6586,-1369" strokeweight=".24625mm"/>
            <v:rect id="_x0000_s1258" style="position:absolute;left:6459;top:-1403;width:68;height:68" fillcolor="black" stroked="f"/>
            <v:rect id="_x0000_s1259" style="position:absolute;left:6459;top:-1403;width:68;height:68" filled="f" strokecolor="#c6c7c9" strokeweight=".08183mm"/>
            <w10:wrap anchorx="page"/>
          </v:group>
        </w:pict>
      </w:r>
      <w:r>
        <w:rPr>
          <w:noProof/>
          <w:lang w:val="ru-RU" w:eastAsia="ru-RU"/>
        </w:rPr>
        <w:pict>
          <v:group id="_x0000_s1260" style="position:absolute;left:0;text-align:left;margin-left:320pt;margin-top:-57.55pt;width:9.3pt;height:3.65pt;z-index:-251660800;mso-position-horizontal-relative:page" coordorigin="6400,-1151" coordsize="186,73">
            <v:line id="_x0000_s1261" style="position:absolute" from="6400,-1115" to="6586,-1115" strokeweight=".24625mm"/>
            <v:shape id="_x0000_s1262" style="position:absolute;left:6459;top:-1149;width:68;height:68" coordorigin="6459,-1149" coordsize="68,68" path="m6493,-1149r-34,68l6527,-1081r-34,-68xe" fillcolor="black" stroked="f">
              <v:path arrowok="t"/>
            </v:shape>
            <v:shape id="_x0000_s1263" style="position:absolute;left:6459;top:-1149;width:68;height:68" coordorigin="6459,-1149" coordsize="68,68" path="m6493,-1149r34,68l6459,-1081r34,-68e" filled="f" strokeweight=".08183mm">
              <v:path arrowok="t"/>
            </v:shape>
            <w10:wrap anchorx="page"/>
          </v:group>
        </w:pict>
      </w:r>
      <w:ins w:id="718" w:author="Admin" w:date="2019-02-28T10:09:00Z">
        <w:r w:rsidRPr="00333380">
          <w:rPr>
            <w:i/>
            <w:sz w:val="20"/>
            <w:lang w:val="ru-RU"/>
            <w:rPrChange w:id="719" w:author="Admin" w:date="2019-02-28T10:09:00Z">
              <w:rPr>
                <w:i/>
                <w:sz w:val="20"/>
              </w:rPr>
            </w:rPrChange>
          </w:rPr>
          <w:t>Джерело: за даними Державного агентства лісових ресурсів України</w:t>
        </w:r>
      </w:ins>
    </w:p>
    <w:p w:rsidR="00333380" w:rsidRDefault="00333380" w:rsidP="000B2CEB">
      <w:pPr>
        <w:pStyle w:val="BodyText"/>
        <w:numPr>
          <w:ins w:id="720" w:author="Admin" w:date="2019-02-28T10:09:00Z"/>
        </w:numPr>
        <w:spacing w:before="168" w:line="220" w:lineRule="auto"/>
        <w:ind w:left="126" w:right="1017" w:firstLine="283"/>
        <w:rPr>
          <w:ins w:id="721" w:author="Admin" w:date="2019-02-28T10:09:00Z"/>
        </w:rPr>
      </w:pPr>
      <w:ins w:id="722" w:author="Admin" w:date="2019-02-28T10:09:00Z">
        <w:r>
          <w:rPr>
            <w:spacing w:val="-3"/>
          </w:rPr>
          <w:t xml:space="preserve">Така </w:t>
        </w:r>
        <w:r>
          <w:t xml:space="preserve">зміна спричинена збільшенням у </w:t>
        </w:r>
        <w:r>
          <w:rPr>
            <w:spacing w:val="-3"/>
          </w:rPr>
          <w:t xml:space="preserve">структурі </w:t>
        </w:r>
        <w:r>
          <w:t xml:space="preserve">фінансування статті видатків, що має </w:t>
        </w:r>
        <w:r>
          <w:rPr>
            <w:spacing w:val="-3"/>
          </w:rPr>
          <w:t xml:space="preserve">назву </w:t>
        </w:r>
        <w:r>
          <w:t xml:space="preserve">«Керів- ництво та управління у сфері лісового господар- ства». Цей показник </w:t>
        </w:r>
        <w:r>
          <w:rPr>
            <w:spacing w:val="-3"/>
          </w:rPr>
          <w:t xml:space="preserve">впродовж </w:t>
        </w:r>
        <w:r>
          <w:t xml:space="preserve">аналізованого пері- </w:t>
        </w:r>
        <w:r>
          <w:rPr>
            <w:spacing w:val="-3"/>
          </w:rPr>
          <w:t xml:space="preserve">оду </w:t>
        </w:r>
        <w:r>
          <w:t>мав відносно стабільну тенденцію у структурі видатків</w:t>
        </w:r>
        <w:r>
          <w:rPr>
            <w:spacing w:val="-6"/>
          </w:rPr>
          <w:t xml:space="preserve"> </w:t>
        </w:r>
        <w:r>
          <w:t>–</w:t>
        </w:r>
        <w:r>
          <w:rPr>
            <w:spacing w:val="-5"/>
          </w:rPr>
          <w:t xml:space="preserve"> </w:t>
        </w:r>
        <w:r>
          <w:t>від</w:t>
        </w:r>
        <w:r>
          <w:rPr>
            <w:spacing w:val="-5"/>
          </w:rPr>
          <w:t xml:space="preserve"> </w:t>
        </w:r>
        <w:r>
          <w:t>6,43</w:t>
        </w:r>
        <w:r>
          <w:rPr>
            <w:spacing w:val="-5"/>
          </w:rPr>
          <w:t xml:space="preserve"> </w:t>
        </w:r>
        <w:r>
          <w:t>до</w:t>
        </w:r>
        <w:r>
          <w:rPr>
            <w:spacing w:val="-5"/>
          </w:rPr>
          <w:t xml:space="preserve"> </w:t>
        </w:r>
        <w:r>
          <w:t>9,40</w:t>
        </w:r>
        <w:r>
          <w:rPr>
            <w:spacing w:val="-29"/>
          </w:rPr>
          <w:t xml:space="preserve"> </w:t>
        </w:r>
        <w:r>
          <w:t>%,</w:t>
        </w:r>
        <w:r>
          <w:rPr>
            <w:spacing w:val="-5"/>
          </w:rPr>
          <w:t xml:space="preserve"> </w:t>
        </w:r>
        <w:r>
          <w:t>однак</w:t>
        </w:r>
        <w:r>
          <w:rPr>
            <w:spacing w:val="-5"/>
          </w:rPr>
          <w:t xml:space="preserve"> </w:t>
        </w:r>
        <w:r>
          <w:t>у</w:t>
        </w:r>
        <w:r>
          <w:rPr>
            <w:spacing w:val="-5"/>
          </w:rPr>
          <w:t xml:space="preserve"> </w:t>
        </w:r>
        <w:r>
          <w:t>2016</w:t>
        </w:r>
        <w:r>
          <w:rPr>
            <w:spacing w:val="-5"/>
          </w:rPr>
          <w:t xml:space="preserve"> </w:t>
        </w:r>
        <w:r>
          <w:t>р.</w:t>
        </w:r>
        <w:r>
          <w:rPr>
            <w:spacing w:val="-5"/>
          </w:rPr>
          <w:t xml:space="preserve"> </w:t>
        </w:r>
        <w:r>
          <w:t>частка цього показника стрімко зросла і склала 40,95</w:t>
        </w:r>
        <w:r>
          <w:rPr>
            <w:spacing w:val="-43"/>
          </w:rPr>
          <w:t xml:space="preserve"> </w:t>
        </w:r>
        <w:r>
          <w:t>%.</w:t>
        </w:r>
      </w:ins>
    </w:p>
    <w:p w:rsidR="00333380" w:rsidRDefault="00333380" w:rsidP="000B2CEB">
      <w:pPr>
        <w:pStyle w:val="BodyText"/>
        <w:numPr>
          <w:ins w:id="723" w:author="Admin" w:date="2019-02-28T10:09:00Z"/>
        </w:numPr>
        <w:spacing w:line="220" w:lineRule="auto"/>
        <w:ind w:left="126" w:right="1016" w:firstLine="283"/>
        <w:rPr>
          <w:ins w:id="724" w:author="Admin" w:date="2019-02-28T10:09:00Z"/>
        </w:rPr>
      </w:pPr>
      <w:ins w:id="725" w:author="Admin" w:date="2019-02-28T10:09:00Z">
        <w:r>
          <w:t>Обсяг коштів, які спрямовані на ведення</w:t>
        </w:r>
        <w:r>
          <w:rPr>
            <w:spacing w:val="-20"/>
          </w:rPr>
          <w:t xml:space="preserve"> </w:t>
        </w:r>
        <w:r>
          <w:t xml:space="preserve">лісово- </w:t>
        </w:r>
        <w:r>
          <w:rPr>
            <w:spacing w:val="-3"/>
          </w:rPr>
          <w:t xml:space="preserve">го </w:t>
        </w:r>
        <w:r>
          <w:t xml:space="preserve">господарства у розрізі обласних управлінь лісо- вого і мисливського господарства </w:t>
        </w:r>
        <w:r>
          <w:rPr>
            <w:spacing w:val="-6"/>
          </w:rPr>
          <w:t xml:space="preserve">(ОУЛМГ) </w:t>
        </w:r>
        <w:r>
          <w:t>пред- ставлено на рис 4. Отже, підприємства, які знахо- дяться</w:t>
        </w:r>
        <w:r>
          <w:rPr>
            <w:spacing w:val="-7"/>
          </w:rPr>
          <w:t xml:space="preserve"> </w:t>
        </w:r>
        <w:r>
          <w:t>на</w:t>
        </w:r>
        <w:r>
          <w:rPr>
            <w:spacing w:val="-7"/>
          </w:rPr>
          <w:t xml:space="preserve"> </w:t>
        </w:r>
        <w:r>
          <w:t>лісистих</w:t>
        </w:r>
        <w:r>
          <w:rPr>
            <w:spacing w:val="-7"/>
          </w:rPr>
          <w:t xml:space="preserve"> </w:t>
        </w:r>
        <w:r>
          <w:t>територіях,</w:t>
        </w:r>
        <w:r>
          <w:rPr>
            <w:spacing w:val="-7"/>
          </w:rPr>
          <w:t xml:space="preserve"> </w:t>
        </w:r>
        <w:r>
          <w:rPr>
            <w:spacing w:val="-4"/>
          </w:rPr>
          <w:t>вже</w:t>
        </w:r>
        <w:r>
          <w:rPr>
            <w:spacing w:val="-7"/>
          </w:rPr>
          <w:t xml:space="preserve"> </w:t>
        </w:r>
        <w:r>
          <w:t>перейшли</w:t>
        </w:r>
        <w:r>
          <w:rPr>
            <w:spacing w:val="-7"/>
          </w:rPr>
          <w:t xml:space="preserve"> </w:t>
        </w:r>
        <w:r>
          <w:t>на</w:t>
        </w:r>
        <w:r>
          <w:rPr>
            <w:spacing w:val="-7"/>
          </w:rPr>
          <w:t xml:space="preserve"> </w:t>
        </w:r>
        <w:r>
          <w:t xml:space="preserve">са- мостійне фінансування, за рахунок власних коштів ведуть лісогосподарську діяльність. Проблематич- ним є ведення лісового господарства у південно- му і східному регіонах </w:t>
        </w:r>
        <w:r>
          <w:rPr>
            <w:spacing w:val="-3"/>
          </w:rPr>
          <w:t xml:space="preserve">України, </w:t>
        </w:r>
        <w:r>
          <w:t xml:space="preserve">де підприємства не мають власних коштів, а держава не фінансує в повному обсязі необхідні видатки. Такий стан ви- являє негативний вплив на </w:t>
        </w:r>
        <w:r>
          <w:rPr>
            <w:spacing w:val="-3"/>
          </w:rPr>
          <w:t xml:space="preserve">охорону </w:t>
        </w:r>
        <w:r>
          <w:t xml:space="preserve">і захист лісів у цих регіонах, оскільки на півдні і </w:t>
        </w:r>
        <w:r>
          <w:rPr>
            <w:spacing w:val="-4"/>
          </w:rPr>
          <w:t xml:space="preserve">сході </w:t>
        </w:r>
        <w:r>
          <w:t>країни ліси відіграють надзвичайно важливу роль у захисті до- вкілля,</w:t>
        </w:r>
        <w:r>
          <w:rPr>
            <w:spacing w:val="-14"/>
          </w:rPr>
          <w:t xml:space="preserve"> </w:t>
        </w:r>
        <w:r>
          <w:t>що</w:t>
        </w:r>
        <w:r>
          <w:rPr>
            <w:spacing w:val="-14"/>
          </w:rPr>
          <w:t xml:space="preserve"> </w:t>
        </w:r>
        <w:r>
          <w:t>сприяє</w:t>
        </w:r>
        <w:r>
          <w:rPr>
            <w:spacing w:val="-13"/>
          </w:rPr>
          <w:t xml:space="preserve"> </w:t>
        </w:r>
        <w:r>
          <w:t>ефективному</w:t>
        </w:r>
        <w:r>
          <w:rPr>
            <w:spacing w:val="-14"/>
          </w:rPr>
          <w:t xml:space="preserve"> </w:t>
        </w:r>
        <w:r>
          <w:t>веденню</w:t>
        </w:r>
        <w:r>
          <w:rPr>
            <w:spacing w:val="-13"/>
          </w:rPr>
          <w:t xml:space="preserve"> </w:t>
        </w:r>
        <w:r>
          <w:t>сільського господарства.</w:t>
        </w:r>
      </w:ins>
    </w:p>
    <w:p w:rsidR="00333380" w:rsidRDefault="00333380" w:rsidP="000B2CEB">
      <w:pPr>
        <w:pStyle w:val="BodyText"/>
        <w:numPr>
          <w:ins w:id="726" w:author="Admin" w:date="2019-02-28T10:09:00Z"/>
        </w:numPr>
        <w:spacing w:line="220" w:lineRule="auto"/>
        <w:ind w:left="126" w:right="1016" w:firstLine="283"/>
        <w:rPr>
          <w:ins w:id="727" w:author="Admin" w:date="2019-02-28T10:09:00Z"/>
        </w:rPr>
      </w:pPr>
      <w:ins w:id="728" w:author="Admin" w:date="2019-02-28T10:09:00Z">
        <w:r>
          <w:rPr>
            <w:spacing w:val="-5"/>
          </w:rPr>
          <w:t xml:space="preserve">Також </w:t>
        </w:r>
        <w:r>
          <w:t xml:space="preserve">у структурі фінансування видатків Держ- лісагенства з державного </w:t>
        </w:r>
        <w:r>
          <w:rPr>
            <w:spacing w:val="-3"/>
          </w:rPr>
          <w:t xml:space="preserve">бюджету </w:t>
        </w:r>
        <w:r>
          <w:t xml:space="preserve">має місце </w:t>
        </w:r>
        <w:r>
          <w:rPr>
            <w:spacing w:val="-4"/>
          </w:rPr>
          <w:t xml:space="preserve">бю- </w:t>
        </w:r>
        <w:r>
          <w:t xml:space="preserve">джетна програма «Дослідження, прикладні роз- робки та підготовка </w:t>
        </w:r>
        <w:r>
          <w:rPr>
            <w:spacing w:val="-4"/>
          </w:rPr>
          <w:t xml:space="preserve">наукових </w:t>
        </w:r>
        <w:r>
          <w:t xml:space="preserve">кадрів у сфері лісо- вого господарства», частка </w:t>
        </w:r>
        <w:r>
          <w:rPr>
            <w:spacing w:val="-3"/>
          </w:rPr>
          <w:t xml:space="preserve">якої </w:t>
        </w:r>
        <w:r>
          <w:t>у 2012 р.</w:t>
        </w:r>
        <w:r>
          <w:rPr>
            <w:spacing w:val="-28"/>
          </w:rPr>
          <w:t xml:space="preserve"> </w:t>
        </w:r>
        <w:r>
          <w:t>становила 1,89</w:t>
        </w:r>
        <w:r>
          <w:rPr>
            <w:spacing w:val="-30"/>
          </w:rPr>
          <w:t xml:space="preserve"> </w:t>
        </w:r>
        <w:r>
          <w:t>%</w:t>
        </w:r>
        <w:r>
          <w:rPr>
            <w:spacing w:val="-13"/>
          </w:rPr>
          <w:t xml:space="preserve"> </w:t>
        </w:r>
        <w:r>
          <w:t>у</w:t>
        </w:r>
        <w:r>
          <w:rPr>
            <w:spacing w:val="-13"/>
          </w:rPr>
          <w:t xml:space="preserve"> </w:t>
        </w:r>
        <w:r>
          <w:t>структурі</w:t>
        </w:r>
        <w:r>
          <w:rPr>
            <w:spacing w:val="-13"/>
          </w:rPr>
          <w:t xml:space="preserve"> </w:t>
        </w:r>
        <w:r>
          <w:t>видатків,</w:t>
        </w:r>
        <w:r>
          <w:rPr>
            <w:spacing w:val="-12"/>
          </w:rPr>
          <w:t xml:space="preserve"> </w:t>
        </w:r>
        <w:r>
          <w:t>що</w:t>
        </w:r>
        <w:r>
          <w:rPr>
            <w:spacing w:val="-13"/>
          </w:rPr>
          <w:t xml:space="preserve"> </w:t>
        </w:r>
        <w:r>
          <w:t>на</w:t>
        </w:r>
        <w:r>
          <w:rPr>
            <w:spacing w:val="-13"/>
          </w:rPr>
          <w:t xml:space="preserve"> </w:t>
        </w:r>
        <w:r>
          <w:t>30,6</w:t>
        </w:r>
        <w:r>
          <w:rPr>
            <w:spacing w:val="-29"/>
          </w:rPr>
          <w:t xml:space="preserve"> </w:t>
        </w:r>
        <w:r>
          <w:t>%</w:t>
        </w:r>
        <w:r>
          <w:rPr>
            <w:spacing w:val="-12"/>
          </w:rPr>
          <w:t xml:space="preserve"> </w:t>
        </w:r>
        <w:r>
          <w:t>менше</w:t>
        </w:r>
        <w:r>
          <w:rPr>
            <w:spacing w:val="-13"/>
          </w:rPr>
          <w:t xml:space="preserve"> </w:t>
        </w:r>
        <w:r>
          <w:t>по- рівняно</w:t>
        </w:r>
        <w:r>
          <w:rPr>
            <w:spacing w:val="26"/>
          </w:rPr>
          <w:t xml:space="preserve"> </w:t>
        </w:r>
        <w:r>
          <w:t>з</w:t>
        </w:r>
        <w:r>
          <w:rPr>
            <w:spacing w:val="27"/>
          </w:rPr>
          <w:t xml:space="preserve"> </w:t>
        </w:r>
        <w:r>
          <w:t>2010</w:t>
        </w:r>
        <w:r>
          <w:rPr>
            <w:spacing w:val="27"/>
          </w:rPr>
          <w:t xml:space="preserve"> </w:t>
        </w:r>
        <w:r>
          <w:rPr>
            <w:spacing w:val="-3"/>
          </w:rPr>
          <w:t>роком.</w:t>
        </w:r>
        <w:r>
          <w:rPr>
            <w:spacing w:val="26"/>
          </w:rPr>
          <w:t xml:space="preserve"> </w:t>
        </w:r>
        <w:r>
          <w:t>На</w:t>
        </w:r>
        <w:r>
          <w:rPr>
            <w:spacing w:val="27"/>
          </w:rPr>
          <w:t xml:space="preserve"> </w:t>
        </w:r>
        <w:r>
          <w:t>дослідження,</w:t>
        </w:r>
        <w:r>
          <w:rPr>
            <w:spacing w:val="27"/>
          </w:rPr>
          <w:t xml:space="preserve"> </w:t>
        </w:r>
        <w:r>
          <w:t>прикладні</w:t>
        </w:r>
      </w:ins>
    </w:p>
    <w:p w:rsidR="00333380" w:rsidRPr="000B2CEB" w:rsidRDefault="00333380" w:rsidP="000B2CEB">
      <w:pPr>
        <w:numPr>
          <w:ins w:id="729" w:author="Admin" w:date="2019-02-28T10:09:00Z"/>
        </w:numPr>
        <w:spacing w:line="220" w:lineRule="auto"/>
        <w:rPr>
          <w:ins w:id="730" w:author="Admin" w:date="2019-02-28T10:09:00Z"/>
          <w:lang w:val="ru-RU"/>
          <w:rPrChange w:id="731" w:author="Admin" w:date="2019-02-28T10:09:00Z">
            <w:rPr>
              <w:ins w:id="732" w:author="Admin" w:date="2019-02-28T10:09:00Z"/>
              <w:lang w:val="ru-RU"/>
            </w:rPr>
          </w:rPrChange>
        </w:rPr>
        <w:sectPr w:rsidR="00333380" w:rsidRPr="000B2CEB">
          <w:pgSz w:w="11910" w:h="16840"/>
          <w:pgMar w:top="1060" w:right="0" w:bottom="980" w:left="780" w:header="801" w:footer="798" w:gutter="0"/>
          <w:cols w:num="2" w:space="720" w:equalWidth="0">
            <w:col w:w="4988" w:space="172"/>
            <w:col w:w="5970"/>
          </w:cols>
        </w:sectPr>
      </w:pPr>
    </w:p>
    <w:p w:rsidR="00333380" w:rsidRDefault="00333380" w:rsidP="000B2CEB">
      <w:pPr>
        <w:pStyle w:val="BodyText"/>
        <w:numPr>
          <w:ins w:id="733" w:author="Admin" w:date="2019-02-28T10:09:00Z"/>
        </w:numPr>
        <w:spacing w:before="199" w:line="220" w:lineRule="auto"/>
        <w:ind w:left="240" w:right="6063"/>
        <w:rPr>
          <w:ins w:id="734" w:author="Admin" w:date="2019-02-28T10:09:00Z"/>
        </w:rPr>
      </w:pPr>
      <w:r>
        <w:rPr>
          <w:noProof/>
          <w:lang w:val="ru-RU" w:eastAsia="ru-RU"/>
        </w:rPr>
        <w:pict>
          <v:group id="_x0000_s1264" style="position:absolute;left:0;text-align:left;margin-left:308.55pt;margin-top:11.75pt;width:241.85pt;height:126.4pt;z-index:251658752;mso-position-horizontal-relative:page" coordorigin="6171,235" coordsize="4837,2528">
            <v:shape id="_x0000_s1265" type="#_x0000_t75" style="position:absolute;left:7177;top:1142;width:630;height:870">
              <v:imagedata r:id="rId34" o:title=""/>
            </v:shape>
            <v:shape id="_x0000_s1266" style="position:absolute;left:7177;top:1142;width:630;height:870" coordorigin="7178,1142" coordsize="630,870" path="m7178,1142r73,5l7322,1159r68,20l7455,1206r60,34l7571,1281r52,46l7669,1378r40,56l7743,1495r28,64l7791,1627r12,71l7807,1772r-3,61l7795,1894r-15,60l7760,2012,7178,1772r,-630xe" filled="f" strokeweight=".14217mm">
              <v:path arrowok="t"/>
            </v:shape>
            <v:shape id="_x0000_s1267" type="#_x0000_t75" style="position:absolute;left:6637;top:1771;width:1123;height:629">
              <v:imagedata r:id="rId35" o:title=""/>
            </v:shape>
            <v:shape id="_x0000_s1268" style="position:absolute;left:6637;top:1771;width:1123;height:629" coordorigin="6637,1772" coordsize="1123,629" path="m7760,2012r-32,66l7689,2139r-44,55l7595,2243r-55,43l7482,2323r-63,30l7354,2376r-67,15l7218,2400r-70,l7078,2393r-71,-16l6938,2353r-73,-35l6798,2273r-61,-53l6683,2160r-46,-67l7178,1772r582,240xe" filled="f" strokeweight=".14217mm">
              <v:path arrowok="t"/>
            </v:shape>
            <v:shape id="_x0000_s1269" style="position:absolute;left:6550;top:1771;width:628;height:322" coordorigin="6550,1771" coordsize="628,322" path="m7177,1771r-627,52l6560,1894r18,69l6604,2030r33,63l7177,1771xe" fillcolor="#767171" stroked="f">
              <v:path arrowok="t"/>
            </v:shape>
            <v:shape id="_x0000_s1270" style="position:absolute;left:6550;top:1771;width:628;height:322" coordorigin="6550,1771" coordsize="628,322" path="m6550,1823r10,71l6578,1963r26,67l6637,2093r540,-322l6550,1823xe" filled="f" strokeweight=".1365mm">
              <v:path arrowok="t"/>
            </v:shape>
            <v:shape id="_x0000_s1271" type="#_x0000_t75" style="position:absolute;left:6548;top:1142;width:629;height:682">
              <v:imagedata r:id="rId36" o:title=""/>
            </v:shape>
            <v:shape id="_x0000_s1272" style="position:absolute;left:6548;top:1142;width:629;height:682" coordorigin="6549,1142" coordsize="629,682" path="m6551,1823r-2,-73l6555,1678r15,-69l6592,1542r29,-63l6656,1420r42,-55l6745,1315r53,-45l6856,1231r62,-33l6984,1173r69,-18l7126,1144r52,-2l7178,1772r-627,51xe" filled="f" strokeweight=".14217mm">
              <v:path arrowok="t"/>
            </v:shape>
            <v:shape id="_x0000_s1273" style="position:absolute;left:6714;top:1213;width:2;height:132" coordorigin="6714,1213" coordsize="0,132" path="m6714,1345r,-83l6714,1213e" filled="f" strokeweight=".1365mm">
              <v:path arrowok="t"/>
            </v:shape>
            <v:rect id="_x0000_s1274" style="position:absolute;left:7844;top:1168;width:60;height:58" fillcolor="#767171" stroked="f"/>
            <v:rect id="_x0000_s1275" style="position:absolute;left:7844;top:1168;width:60;height:58" filled="f" strokeweight=".1365mm"/>
            <v:shape id="_x0000_s1276" type="#_x0000_t75" style="position:absolute;left:7845;top:1361;width:59;height:59">
              <v:imagedata r:id="rId37" o:title=""/>
            </v:shape>
            <v:rect id="_x0000_s1277" style="position:absolute;left:7845;top:1361;width:59;height:59" filled="f" strokeweight=".14217mm"/>
            <v:shape id="_x0000_s1278" type="#_x0000_t75" style="position:absolute;left:7845;top:780;width:59;height:59">
              <v:imagedata r:id="rId38" o:title=""/>
            </v:shape>
            <v:rect id="_x0000_s1279" style="position:absolute;left:7845;top:780;width:59;height:59" filled="f" strokeweight=".14217mm"/>
            <v:shape id="_x0000_s1280" type="#_x0000_t75" style="position:absolute;left:7845;top:974;width:59;height:59">
              <v:imagedata r:id="rId39" o:title=""/>
            </v:shape>
            <v:rect id="_x0000_s1281" style="position:absolute;left:7845;top:974;width:59;height:59" filled="f" strokeweight=".14217mm"/>
            <v:rect id="_x0000_s1282" style="position:absolute;left:6173;top:237;width:2480;height:2523" filled="f" strokeweight=".25pt"/>
            <v:shape id="_x0000_s1283" type="#_x0000_t75" style="position:absolute;left:9496;top:1191;width:78;height:624">
              <v:imagedata r:id="rId40" o:title=""/>
            </v:shape>
            <v:shape id="_x0000_s1284" style="position:absolute;left:9496;top:1191;width:78;height:624" coordorigin="9496,1191" coordsize="78,624" path="m9496,1191r20,l9535,1192r19,2l9574,1196r-78,618l9496,1191xe" filled="f" strokeweight=".14217mm">
              <v:path arrowok="t"/>
            </v:shape>
            <v:shape id="_x0000_s1285" type="#_x0000_t75" style="position:absolute;left:9496;top:1196;width:606;height:619">
              <v:imagedata r:id="rId41" o:title=""/>
            </v:shape>
            <v:shape id="_x0000_s1286" style="position:absolute;left:9496;top:1196;width:606;height:619" coordorigin="9496,1196" coordsize="606,619" path="m9574,1196r75,14l9721,1233r68,31l9853,1303r58,46l9964,1402r45,59l10048,1525r31,69l10102,1667r-606,147l9574,1196xe" filled="f" strokeweight=".14217mm">
              <v:path arrowok="t"/>
            </v:shape>
            <v:shape id="_x0000_s1287" style="position:absolute;left:8872;top:1230;width:1247;height:1208" coordorigin="8872,1231" coordsize="1247,1208" o:spt="100" adj="0,,0" path="m9278,1231r-66,29l9150,1296r-56,42l9044,1386r-45,52l8961,1495r-32,60l8904,1619r-18,66l8875,1753r-3,69l8877,1892r13,71l8912,2032r29,67l8977,2160r42,56l9067,2267r52,44l9176,2350r60,32l9300,2407r66,18l9434,2435r69,3l9573,2433r70,-13l9713,2399r71,-32l9850,2328r59,-47l9962,2229r46,-59l10046,2107r31,-67l10100,1969r14,-73l10119,1821r,-6l9496,1815,9278,1231xm10101,1668r-605,147l10119,1815r-4,-70l10101,1668xe" fillcolor="#767171"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288" style="position:absolute;left:8872;top:1230;width:1247;height:1208" coordorigin="8872,1231" coordsize="1247,1208" path="m9278,1231r-66,29l9150,1296r-56,42l9044,1386r-45,52l8961,1495r-32,60l8904,1619r-18,66l8875,1753r-3,69l8877,1892r13,71l8912,2032r29,67l8977,2160r42,56l9067,2267r52,44l9176,2350r60,32l9300,2407r66,18l9434,2435r69,3l9573,2433r70,-13l9713,2399r71,-32l9850,2328r59,-47l9962,2229r46,-59l10046,2107r31,-67l10100,1969r14,-73l10119,1821r-4,-76l10101,1668r-605,147l9278,1231xe" filled="f" strokeweight=".1365mm">
              <v:path arrowok="t"/>
            </v:shape>
            <v:shape id="_x0000_s1289" type="#_x0000_t75" style="position:absolute;left:9278;top:1191;width:218;height:624">
              <v:imagedata r:id="rId42" o:title=""/>
            </v:shape>
            <v:shape id="_x0000_s1290" style="position:absolute;left:9278;top:1191;width:218;height:624" coordorigin="9279,1191" coordsize="218,624" path="m9279,1230r53,-17l9386,1201r55,-7l9496,1191r,623l9279,1230xe" filled="f" strokeweight=".14217mm">
              <v:path arrowok="t"/>
            </v:shape>
            <v:shape id="_x0000_s1291" style="position:absolute;left:-788;top:15769;width:928;height:1165" coordorigin="-787,15769" coordsize="928,1165" o:spt="100" adj="0,,0" path="m9910,1351r93,34l10051,1385t-848,980l9171,2515r-48,e" filled="f" strokeweight=".1365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292" type="#_x0000_t75" style="position:absolute;left:10196;top:1968;width:59;height:59">
              <v:imagedata r:id="rId43" o:title=""/>
            </v:shape>
            <v:rect id="_x0000_s1293" style="position:absolute;left:10196;top:1968;width:59;height:59" filled="f" strokeweight=".14217mm"/>
            <v:shape id="_x0000_s1294" type="#_x0000_t75" style="position:absolute;left:10196;top:2161;width:59;height:59">
              <v:imagedata r:id="rId44" o:title=""/>
            </v:shape>
            <v:rect id="_x0000_s1295" style="position:absolute;left:10196;top:2161;width:59;height:59" filled="f" strokeweight=".14217mm"/>
            <v:rect id="_x0000_s1296" style="position:absolute;left:10195;top:2354;width:60;height:60" fillcolor="#767171" stroked="f"/>
            <v:rect id="_x0000_s1297" style="position:absolute;left:10195;top:2354;width:60;height:60" filled="f" strokeweight=".1365mm"/>
            <v:shape id="_x0000_s1298" type="#_x0000_t75" style="position:absolute;left:10196;top:2547;width:59;height:59">
              <v:imagedata r:id="rId45" o:title=""/>
            </v:shape>
            <v:rect id="_x0000_s1299" style="position:absolute;left:10196;top:2547;width:59;height:59" filled="f" strokeweight=".14217mm"/>
            <v:rect id="_x0000_s1300" style="position:absolute;left:8652;top:237;width:2353;height:2523" filled="f" strokeweight=".25pt"/>
            <v:shape id="_x0000_s1301" type="#_x0000_t202" style="position:absolute;left:10280;top:2321;width:579;height:325" filled="f" stroked="f">
              <v:textbox inset="0,0,0,0">
                <w:txbxContent>
                  <w:p w:rsidR="00333380" w:rsidRDefault="00333380" w:rsidP="000B2CEB">
                    <w:pPr>
                      <w:spacing w:line="132" w:lineRule="exact"/>
                      <w:rPr>
                        <w:sz w:val="12"/>
                      </w:rPr>
                    </w:pPr>
                    <w:r>
                      <w:rPr>
                        <w:sz w:val="12"/>
                      </w:rPr>
                      <w:t>СТЕП</w:t>
                    </w:r>
                  </w:p>
                  <w:p w:rsidR="00333380" w:rsidRDefault="00333380" w:rsidP="000B2CEB">
                    <w:pPr>
                      <w:spacing w:before="55" w:line="138" w:lineRule="exact"/>
                      <w:rPr>
                        <w:sz w:val="12"/>
                      </w:rPr>
                    </w:pPr>
                    <w:r>
                      <w:rPr>
                        <w:sz w:val="12"/>
                      </w:rPr>
                      <w:t>КАРПАТИ</w:t>
                    </w:r>
                  </w:p>
                </w:txbxContent>
              </v:textbox>
            </v:shape>
            <v:shape id="_x0000_s1302" type="#_x0000_t202" style="position:absolute;left:8816;top:2400;width:310;height:143" filled="f" stroked="f">
              <v:textbox inset="0,0,0,0">
                <w:txbxContent>
                  <w:p w:rsidR="00333380" w:rsidRDefault="00333380" w:rsidP="000B2CEB">
                    <w:pPr>
                      <w:spacing w:line="143" w:lineRule="exact"/>
                      <w:rPr>
                        <w:sz w:val="13"/>
                      </w:rPr>
                    </w:pPr>
                    <w:r>
                      <w:rPr>
                        <w:sz w:val="13"/>
                      </w:rPr>
                      <w:t>73,12</w:t>
                    </w:r>
                  </w:p>
                </w:txbxContent>
              </v:textbox>
            </v:shape>
            <v:shape id="_x0000_s1303" type="#_x0000_t202" style="position:absolute;left:10280;top:1935;width:611;height:325" filled="f" stroked="f">
              <v:textbox inset="0,0,0,0">
                <w:txbxContent>
                  <w:p w:rsidR="00333380" w:rsidRDefault="00333380" w:rsidP="000B2CEB">
                    <w:pPr>
                      <w:spacing w:line="132" w:lineRule="exact"/>
                      <w:rPr>
                        <w:sz w:val="12"/>
                      </w:rPr>
                    </w:pPr>
                    <w:r>
                      <w:rPr>
                        <w:sz w:val="12"/>
                      </w:rPr>
                      <w:t>ПОЛІССЯ</w:t>
                    </w:r>
                  </w:p>
                  <w:p w:rsidR="00333380" w:rsidRDefault="00333380" w:rsidP="000B2CEB">
                    <w:pPr>
                      <w:spacing w:before="54" w:line="138" w:lineRule="exact"/>
                      <w:rPr>
                        <w:sz w:val="12"/>
                      </w:rPr>
                    </w:pPr>
                    <w:r>
                      <w:rPr>
                        <w:sz w:val="12"/>
                      </w:rPr>
                      <w:t>ЛІСОСТЕП</w:t>
                    </w:r>
                  </w:p>
                </w:txbxContent>
              </v:textbox>
            </v:shape>
            <v:shape id="_x0000_s1304" type="#_x0000_t202" style="position:absolute;left:9110;top:357;width:1379;height:1056" filled="f" stroked="f">
              <v:textbox inset="0,0,0,0">
                <w:txbxContent>
                  <w:p w:rsidR="00333380" w:rsidRDefault="00333380" w:rsidP="000B2CEB">
                    <w:pPr>
                      <w:ind w:left="408" w:right="-7" w:hanging="373"/>
                      <w:rPr>
                        <w:b/>
                        <w:sz w:val="15"/>
                      </w:rPr>
                    </w:pPr>
                    <w:r>
                      <w:rPr>
                        <w:b/>
                        <w:sz w:val="15"/>
                      </w:rPr>
                      <w:t>Кошти Державного бюджету</w:t>
                    </w:r>
                  </w:p>
                  <w:p w:rsidR="00333380" w:rsidRDefault="00333380" w:rsidP="000B2CEB">
                    <w:pPr>
                      <w:rPr>
                        <w:sz w:val="16"/>
                      </w:rPr>
                    </w:pPr>
                  </w:p>
                  <w:p w:rsidR="00333380" w:rsidRDefault="00333380" w:rsidP="000B2CEB">
                    <w:pPr>
                      <w:spacing w:before="128"/>
                      <w:rPr>
                        <w:sz w:val="13"/>
                      </w:rPr>
                    </w:pPr>
                    <w:r>
                      <w:rPr>
                        <w:sz w:val="13"/>
                      </w:rPr>
                      <w:t xml:space="preserve">5,67 </w:t>
                    </w:r>
                    <w:r>
                      <w:rPr>
                        <w:position w:val="1"/>
                        <w:sz w:val="13"/>
                      </w:rPr>
                      <w:t>1,98</w:t>
                    </w:r>
                  </w:p>
                  <w:p w:rsidR="00333380" w:rsidRDefault="00333380" w:rsidP="000B2CEB">
                    <w:pPr>
                      <w:spacing w:before="90" w:line="149" w:lineRule="exact"/>
                      <w:ind w:right="129"/>
                      <w:jc w:val="right"/>
                      <w:rPr>
                        <w:sz w:val="13"/>
                      </w:rPr>
                    </w:pPr>
                    <w:r>
                      <w:rPr>
                        <w:w w:val="95"/>
                        <w:sz w:val="13"/>
                      </w:rPr>
                      <w:t>19,23</w:t>
                    </w:r>
                  </w:p>
                </w:txbxContent>
              </v:textbox>
            </v:shape>
            <v:shape id="_x0000_s1305" type="#_x0000_t202" style="position:absolute;left:7253;top:2442;width:310;height:143" filled="f" stroked="f">
              <v:textbox inset="0,0,0,0">
                <w:txbxContent>
                  <w:p w:rsidR="00333380" w:rsidRDefault="00333380" w:rsidP="000B2CEB">
                    <w:pPr>
                      <w:spacing w:line="143" w:lineRule="exact"/>
                      <w:rPr>
                        <w:sz w:val="13"/>
                      </w:rPr>
                    </w:pPr>
                    <w:r>
                      <w:rPr>
                        <w:sz w:val="13"/>
                      </w:rPr>
                      <w:t>35,23</w:t>
                    </w:r>
                  </w:p>
                </w:txbxContent>
              </v:textbox>
            </v:shape>
            <v:shape id="_x0000_s1306" type="#_x0000_t202" style="position:absolute;left:6300;top:1991;width:246;height:143" filled="f" stroked="f">
              <v:textbox inset="0,0,0,0">
                <w:txbxContent>
                  <w:p w:rsidR="00333380" w:rsidRDefault="00333380" w:rsidP="000B2CEB">
                    <w:pPr>
                      <w:spacing w:line="143" w:lineRule="exact"/>
                      <w:rPr>
                        <w:sz w:val="13"/>
                      </w:rPr>
                    </w:pPr>
                    <w:r>
                      <w:rPr>
                        <w:sz w:val="13"/>
                      </w:rPr>
                      <w:t>7,23</w:t>
                    </w:r>
                  </w:p>
                </w:txbxContent>
              </v:textbox>
            </v:shape>
            <v:shape id="_x0000_s1307" type="#_x0000_t202" style="position:absolute;left:7842;top:746;width:699;height:971" filled="f" stroked="f">
              <v:textbox inset="0,0,0,0">
                <w:txbxContent>
                  <w:p w:rsidR="00333380" w:rsidRDefault="00333380" w:rsidP="000B2CEB">
                    <w:pPr>
                      <w:spacing w:line="338" w:lineRule="auto"/>
                      <w:ind w:left="87"/>
                      <w:rPr>
                        <w:sz w:val="12"/>
                      </w:rPr>
                    </w:pPr>
                    <w:r>
                      <w:rPr>
                        <w:sz w:val="12"/>
                      </w:rPr>
                      <w:t xml:space="preserve">ПОЛІССЯ </w:t>
                    </w:r>
                    <w:r>
                      <w:rPr>
                        <w:w w:val="95"/>
                        <w:sz w:val="12"/>
                      </w:rPr>
                      <w:t xml:space="preserve">ЛІСОСТЕП </w:t>
                    </w:r>
                    <w:r>
                      <w:rPr>
                        <w:sz w:val="12"/>
                      </w:rPr>
                      <w:t>СТЕП КАРПАТИ</w:t>
                    </w:r>
                  </w:p>
                  <w:p w:rsidR="00333380" w:rsidRDefault="00333380" w:rsidP="000B2CEB">
                    <w:pPr>
                      <w:spacing w:before="43" w:line="149" w:lineRule="exact"/>
                      <w:rPr>
                        <w:sz w:val="13"/>
                      </w:rPr>
                    </w:pPr>
                    <w:r>
                      <w:rPr>
                        <w:sz w:val="13"/>
                      </w:rPr>
                      <w:t>31,23</w:t>
                    </w:r>
                  </w:p>
                </w:txbxContent>
              </v:textbox>
            </v:shape>
            <v:shape id="_x0000_s1308" type="#_x0000_t202" style="position:absolute;left:6556;top:1070;width:310;height:143" filled="f" stroked="f">
              <v:textbox inset="0,0,0,0">
                <w:txbxContent>
                  <w:p w:rsidR="00333380" w:rsidRDefault="00333380" w:rsidP="000B2CEB">
                    <w:pPr>
                      <w:spacing w:line="143" w:lineRule="exact"/>
                      <w:rPr>
                        <w:sz w:val="13"/>
                      </w:rPr>
                    </w:pPr>
                    <w:r>
                      <w:rPr>
                        <w:sz w:val="13"/>
                      </w:rPr>
                      <w:t>26,31</w:t>
                    </w:r>
                  </w:p>
                </w:txbxContent>
              </v:textbox>
            </v:shape>
            <v:shape id="_x0000_s1309" type="#_x0000_t202" style="position:absolute;left:6863;top:294;width:960;height:167" filled="f" stroked="f">
              <v:textbox inset="0,0,0,0">
                <w:txbxContent>
                  <w:p w:rsidR="00333380" w:rsidRDefault="00333380" w:rsidP="000B2CEB">
                    <w:pPr>
                      <w:spacing w:line="167" w:lineRule="exact"/>
                      <w:rPr>
                        <w:b/>
                        <w:sz w:val="15"/>
                      </w:rPr>
                    </w:pPr>
                    <w:r>
                      <w:rPr>
                        <w:b/>
                        <w:sz w:val="15"/>
                      </w:rPr>
                      <w:t>Власні кошти</w:t>
                    </w:r>
                  </w:p>
                </w:txbxContent>
              </v:textbox>
            </v:shape>
            <w10:wrap anchorx="page"/>
          </v:group>
        </w:pict>
      </w:r>
      <w:ins w:id="735" w:author="Admin" w:date="2019-02-28T10:09:00Z">
        <w:r>
          <w:t xml:space="preserve">розробки та підготовку </w:t>
        </w:r>
        <w:r>
          <w:rPr>
            <w:spacing w:val="-4"/>
          </w:rPr>
          <w:t xml:space="preserve">наукових </w:t>
        </w:r>
        <w:r>
          <w:t>кадрів у сфері лі- сового</w:t>
        </w:r>
        <w:r>
          <w:rPr>
            <w:spacing w:val="-11"/>
          </w:rPr>
          <w:t xml:space="preserve"> </w:t>
        </w:r>
        <w:r>
          <w:t>господарства</w:t>
        </w:r>
        <w:r>
          <w:rPr>
            <w:spacing w:val="-11"/>
          </w:rPr>
          <w:t xml:space="preserve"> </w:t>
        </w:r>
        <w:r>
          <w:t>спрямовується</w:t>
        </w:r>
        <w:r>
          <w:rPr>
            <w:spacing w:val="-11"/>
          </w:rPr>
          <w:t xml:space="preserve"> </w:t>
        </w:r>
        <w:r>
          <w:t>1,05</w:t>
        </w:r>
        <w:r>
          <w:rPr>
            <w:spacing w:val="-31"/>
          </w:rPr>
          <w:t xml:space="preserve"> </w:t>
        </w:r>
        <w:r>
          <w:t>%</w:t>
        </w:r>
        <w:r>
          <w:rPr>
            <w:spacing w:val="-11"/>
          </w:rPr>
          <w:t xml:space="preserve"> </w:t>
        </w:r>
        <w:r>
          <w:t>у</w:t>
        </w:r>
        <w:r>
          <w:rPr>
            <w:spacing w:val="-11"/>
          </w:rPr>
          <w:t xml:space="preserve"> </w:t>
        </w:r>
        <w:r>
          <w:t>2015</w:t>
        </w:r>
        <w:r>
          <w:rPr>
            <w:spacing w:val="-11"/>
          </w:rPr>
          <w:t xml:space="preserve"> </w:t>
        </w:r>
        <w:r>
          <w:t>р. та 4,24 % – у 2016 р. бюджетних коштів:</w:t>
        </w:r>
        <w:r>
          <w:rPr>
            <w:spacing w:val="-38"/>
          </w:rPr>
          <w:t xml:space="preserve"> </w:t>
        </w:r>
        <w:r>
          <w:t>зафіксова- но збільшення на 449, 3 тис</w:t>
        </w:r>
        <w:r>
          <w:rPr>
            <w:spacing w:val="-3"/>
          </w:rPr>
          <w:t xml:space="preserve"> </w:t>
        </w:r>
        <w:r>
          <w:t>грн.</w:t>
        </w:r>
      </w:ins>
    </w:p>
    <w:p w:rsidR="00333380" w:rsidRDefault="00333380" w:rsidP="000B2CEB">
      <w:pPr>
        <w:pStyle w:val="BodyText"/>
        <w:numPr>
          <w:ins w:id="736" w:author="Admin" w:date="2019-02-28T10:09:00Z"/>
        </w:numPr>
        <w:spacing w:line="220" w:lineRule="auto"/>
        <w:ind w:left="240" w:right="6063" w:firstLine="283"/>
        <w:rPr>
          <w:ins w:id="737" w:author="Admin" w:date="2019-02-28T10:09:00Z"/>
        </w:rPr>
      </w:pPr>
      <w:r>
        <w:rPr>
          <w:noProof/>
          <w:lang w:val="ru-RU" w:eastAsia="ru-RU"/>
        </w:rPr>
        <w:pict>
          <v:group id="_x0000_s1310" style="position:absolute;left:0;text-align:left;margin-left:51pt;margin-top:31.3pt;width:241.05pt;height:227.8pt;z-index:-251659776;mso-position-horizontal-relative:page" coordorigin="1020,626" coordsize="4821,4556">
            <v:shape id="_x0000_s1311" type="#_x0000_t75" style="position:absolute;left:2104;top:682;width:3612;height:3967">
              <v:imagedata r:id="rId46" o:title=""/>
            </v:shape>
            <v:shape id="_x0000_s1312" style="position:absolute;top:14641;width:3374;height:31" coordorigin=",14642" coordsize="3374,31" o:spt="100" adj="0,,0" path="m2125,4629r,30m2548,4629r,30m2969,4629r,30m3391,4629r,30m3812,4629r,30m4234,4629r,30m4655,4629r,30m5077,4629r,30m5499,4629r,30e" filled="f" strokecolor="#a2a3a5" strokeweight=".1365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313" style="position:absolute;left:-34;top:10865;width:34;height:3777" coordorigin="-34,10865" coordsize="34,3777" o:spt="100" adj="0,,0" path="m2126,4628r-34,m2126,4471r-34,m2126,4314r-34,m2126,4157r-34,m2126,4000r-34,m2126,3841r-34,m2126,3684r-34,m2126,3527r-34,m2126,3369r-34,m2126,3212r-34,m2126,3055r-34,m2126,2898r-34,m2126,2740r-34,m2126,2583r-34,m2126,2426r-34,m2126,2269r-34,m2126,2111r-34,m2126,1954r-34,m2126,1797r-34,m2126,1638r-34,m2126,1481r-34,m2126,1324r-34,m2126,1166r-34,m2126,1009r-34,m2126,852r-34,e" filled="f" strokecolor="#a2a3a5" strokeweight=".1365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314" type="#_x0000_t202" style="position:absolute;left:1022;top:628;width:4816;height:4551" filled="f" strokeweight=".25pt">
              <v:textbox inset="0,0,0,0">
                <w:txbxContent>
                  <w:p w:rsidR="00333380" w:rsidRDefault="00333380" w:rsidP="000B2CEB">
                    <w:pPr>
                      <w:rPr>
                        <w:sz w:val="12"/>
                      </w:rPr>
                    </w:pPr>
                  </w:p>
                  <w:p w:rsidR="00333380" w:rsidRDefault="00333380" w:rsidP="000B2CEB">
                    <w:pPr>
                      <w:spacing w:before="101" w:line="297" w:lineRule="auto"/>
                      <w:ind w:left="527" w:right="3803" w:hanging="121"/>
                      <w:jc w:val="right"/>
                      <w:rPr>
                        <w:sz w:val="11"/>
                      </w:rPr>
                    </w:pPr>
                    <w:r>
                      <w:rPr>
                        <w:spacing w:val="-1"/>
                        <w:w w:val="105"/>
                        <w:sz w:val="11"/>
                      </w:rPr>
                      <w:t>Чернівецьке</w:t>
                    </w:r>
                    <w:r>
                      <w:rPr>
                        <w:w w:val="103"/>
                        <w:sz w:val="11"/>
                      </w:rPr>
                      <w:t xml:space="preserve"> </w:t>
                    </w:r>
                    <w:r>
                      <w:rPr>
                        <w:spacing w:val="-1"/>
                        <w:sz w:val="11"/>
                      </w:rPr>
                      <w:t>Львівське</w:t>
                    </w:r>
                  </w:p>
                  <w:p w:rsidR="00333380" w:rsidRDefault="00333380" w:rsidP="000B2CEB">
                    <w:pPr>
                      <w:spacing w:before="1" w:line="297" w:lineRule="auto"/>
                      <w:ind w:left="328" w:right="3803" w:hanging="60"/>
                      <w:jc w:val="right"/>
                      <w:rPr>
                        <w:sz w:val="11"/>
                      </w:rPr>
                    </w:pPr>
                    <w:r>
                      <w:rPr>
                        <w:spacing w:val="-1"/>
                        <w:sz w:val="11"/>
                      </w:rPr>
                      <w:t xml:space="preserve">Ів-Франківське </w:t>
                    </w:r>
                    <w:r>
                      <w:rPr>
                        <w:sz w:val="11"/>
                      </w:rPr>
                      <w:t xml:space="preserve">Закарпатське Херсонське </w:t>
                    </w:r>
                    <w:r>
                      <w:rPr>
                        <w:spacing w:val="-1"/>
                        <w:w w:val="105"/>
                        <w:sz w:val="11"/>
                      </w:rPr>
                      <w:t>Одеське</w:t>
                    </w:r>
                    <w:r>
                      <w:rPr>
                        <w:w w:val="103"/>
                        <w:sz w:val="11"/>
                      </w:rPr>
                      <w:t xml:space="preserve"> </w:t>
                    </w:r>
                    <w:r>
                      <w:rPr>
                        <w:spacing w:val="-1"/>
                        <w:sz w:val="11"/>
                      </w:rPr>
                      <w:t>Миколаївське Луганське</w:t>
                    </w:r>
                  </w:p>
                  <w:p w:rsidR="00333380" w:rsidRDefault="00333380" w:rsidP="000B2CEB">
                    <w:pPr>
                      <w:spacing w:before="3"/>
                      <w:ind w:right="3802"/>
                      <w:jc w:val="right"/>
                      <w:rPr>
                        <w:sz w:val="11"/>
                      </w:rPr>
                    </w:pPr>
                    <w:r>
                      <w:rPr>
                        <w:spacing w:val="-1"/>
                        <w:w w:val="105"/>
                        <w:sz w:val="11"/>
                      </w:rPr>
                      <w:t>Кіровоградське</w:t>
                    </w:r>
                  </w:p>
                  <w:p w:rsidR="00333380" w:rsidRDefault="00333380" w:rsidP="000B2CEB">
                    <w:pPr>
                      <w:spacing w:before="31" w:line="297" w:lineRule="auto"/>
                      <w:ind w:left="122" w:right="3803" w:firstLine="364"/>
                      <w:jc w:val="right"/>
                      <w:rPr>
                        <w:sz w:val="11"/>
                      </w:rPr>
                    </w:pPr>
                    <w:r>
                      <w:rPr>
                        <w:sz w:val="11"/>
                      </w:rPr>
                      <w:t xml:space="preserve">Запорізьке </w:t>
                    </w:r>
                    <w:r>
                      <w:rPr>
                        <w:spacing w:val="-1"/>
                        <w:sz w:val="11"/>
                      </w:rPr>
                      <w:t>Донецьке Дніпропетровське</w:t>
                    </w:r>
                  </w:p>
                  <w:p w:rsidR="00333380" w:rsidRDefault="00333380" w:rsidP="000B2CEB">
                    <w:pPr>
                      <w:spacing w:before="1" w:line="297" w:lineRule="auto"/>
                      <w:ind w:left="321" w:right="3802" w:firstLine="185"/>
                      <w:jc w:val="right"/>
                      <w:rPr>
                        <w:sz w:val="11"/>
                      </w:rPr>
                    </w:pPr>
                    <w:r>
                      <w:rPr>
                        <w:sz w:val="11"/>
                      </w:rPr>
                      <w:t xml:space="preserve">Черкаське </w:t>
                    </w:r>
                    <w:r>
                      <w:rPr>
                        <w:spacing w:val="-1"/>
                        <w:sz w:val="11"/>
                      </w:rPr>
                      <w:t xml:space="preserve">Хмельницьке </w:t>
                    </w:r>
                    <w:r>
                      <w:rPr>
                        <w:spacing w:val="-1"/>
                        <w:w w:val="105"/>
                        <w:sz w:val="11"/>
                      </w:rPr>
                      <w:t>Харківське</w:t>
                    </w:r>
                  </w:p>
                  <w:p w:rsidR="00333380" w:rsidRDefault="00333380" w:rsidP="000B2CEB">
                    <w:pPr>
                      <w:spacing w:before="2"/>
                      <w:ind w:right="3803"/>
                      <w:jc w:val="right"/>
                      <w:rPr>
                        <w:sz w:val="11"/>
                      </w:rPr>
                    </w:pPr>
                    <w:r>
                      <w:rPr>
                        <w:spacing w:val="-1"/>
                        <w:w w:val="105"/>
                        <w:sz w:val="11"/>
                      </w:rPr>
                      <w:t>Тернопільське</w:t>
                    </w:r>
                  </w:p>
                  <w:p w:rsidR="00333380" w:rsidRDefault="00333380" w:rsidP="000B2CEB">
                    <w:pPr>
                      <w:spacing w:before="30" w:line="297" w:lineRule="auto"/>
                      <w:ind w:left="446" w:right="3803" w:firstLine="145"/>
                      <w:jc w:val="right"/>
                      <w:rPr>
                        <w:sz w:val="11"/>
                      </w:rPr>
                    </w:pPr>
                    <w:r>
                      <w:rPr>
                        <w:spacing w:val="-1"/>
                        <w:sz w:val="11"/>
                      </w:rPr>
                      <w:t xml:space="preserve">Сумське </w:t>
                    </w:r>
                    <w:r>
                      <w:rPr>
                        <w:spacing w:val="-1"/>
                        <w:w w:val="105"/>
                        <w:sz w:val="11"/>
                      </w:rPr>
                      <w:t>Полтавське</w:t>
                    </w:r>
                    <w:r>
                      <w:rPr>
                        <w:w w:val="103"/>
                        <w:sz w:val="11"/>
                      </w:rPr>
                      <w:t xml:space="preserve"> </w:t>
                    </w:r>
                    <w:r>
                      <w:rPr>
                        <w:spacing w:val="-1"/>
                        <w:sz w:val="11"/>
                      </w:rPr>
                      <w:t>Київське Вінницьке</w:t>
                    </w:r>
                  </w:p>
                  <w:p w:rsidR="00333380" w:rsidRDefault="00333380" w:rsidP="000B2CEB">
                    <w:pPr>
                      <w:spacing w:before="3" w:line="297" w:lineRule="auto"/>
                      <w:ind w:left="337" w:right="3803" w:firstLine="51"/>
                      <w:jc w:val="right"/>
                      <w:rPr>
                        <w:sz w:val="11"/>
                      </w:rPr>
                    </w:pPr>
                    <w:r>
                      <w:rPr>
                        <w:spacing w:val="-1"/>
                        <w:w w:val="105"/>
                        <w:sz w:val="11"/>
                      </w:rPr>
                      <w:t xml:space="preserve">Чернігівське </w:t>
                    </w:r>
                    <w:r>
                      <w:rPr>
                        <w:spacing w:val="-1"/>
                        <w:sz w:val="11"/>
                      </w:rPr>
                      <w:t>Рівненське Житомирське Волинське</w:t>
                    </w:r>
                  </w:p>
                  <w:p w:rsidR="00333380" w:rsidRPr="00333380" w:rsidRDefault="00333380" w:rsidP="000B2CEB">
                    <w:pPr>
                      <w:spacing w:before="45"/>
                      <w:ind w:left="1036"/>
                      <w:rPr>
                        <w:sz w:val="10"/>
                        <w:lang w:val="ru-RU"/>
                        <w:rPrChange w:id="738" w:author="Admin" w:date="2019-02-28T10:10:00Z">
                          <w:rPr>
                            <w:sz w:val="10"/>
                          </w:rPr>
                        </w:rPrChange>
                      </w:rPr>
                    </w:pPr>
                    <w:r w:rsidRPr="00333380">
                      <w:rPr>
                        <w:w w:val="105"/>
                        <w:sz w:val="10"/>
                        <w:lang w:val="ru-RU"/>
                        <w:rPrChange w:id="739" w:author="Admin" w:date="2019-02-28T10:10:00Z">
                          <w:rPr>
                            <w:w w:val="105"/>
                            <w:sz w:val="10"/>
                          </w:rPr>
                        </w:rPrChange>
                      </w:rPr>
                      <w:t>0,0 50 000,0 100 000,0150 000,0200 000,0250 000,0300 000,0350 000,0400 000,0</w:t>
                    </w:r>
                  </w:p>
                  <w:p w:rsidR="00333380" w:rsidRPr="00333380" w:rsidRDefault="00333380" w:rsidP="000B2CEB">
                    <w:pPr>
                      <w:spacing w:before="5"/>
                      <w:rPr>
                        <w:sz w:val="13"/>
                        <w:lang w:val="ru-RU"/>
                        <w:rPrChange w:id="740" w:author="Admin" w:date="2019-02-28T10:10:00Z">
                          <w:rPr>
                            <w:sz w:val="13"/>
                          </w:rPr>
                        </w:rPrChange>
                      </w:rPr>
                    </w:pPr>
                  </w:p>
                  <w:p w:rsidR="00333380" w:rsidRDefault="00333380" w:rsidP="000B2CEB">
                    <w:pPr>
                      <w:tabs>
                        <w:tab w:val="left" w:pos="2446"/>
                      </w:tabs>
                      <w:spacing w:before="1"/>
                      <w:ind w:left="1485"/>
                      <w:rPr>
                        <w:sz w:val="12"/>
                      </w:rPr>
                    </w:pPr>
                    <w:r w:rsidRPr="00333380">
                      <w:rPr>
                        <w:w w:val="105"/>
                        <w:sz w:val="12"/>
                        <w:lang w:val="ru-RU"/>
                        <w:rPrChange w:id="741" w:author="Admin" w:date="2019-02-28T10:10:00Z">
                          <w:rPr>
                            <w:w w:val="105"/>
                            <w:sz w:val="12"/>
                          </w:rPr>
                        </w:rPrChange>
                      </w:rPr>
                      <w:t>власні</w:t>
                    </w:r>
                    <w:r w:rsidRPr="00333380">
                      <w:rPr>
                        <w:spacing w:val="-8"/>
                        <w:w w:val="105"/>
                        <w:sz w:val="12"/>
                        <w:lang w:val="ru-RU"/>
                        <w:rPrChange w:id="742" w:author="Admin" w:date="2019-02-28T10:10:00Z">
                          <w:rPr>
                            <w:spacing w:val="-8"/>
                            <w:w w:val="105"/>
                            <w:sz w:val="12"/>
                          </w:rPr>
                        </w:rPrChange>
                      </w:rPr>
                      <w:t xml:space="preserve"> </w:t>
                    </w:r>
                    <w:r w:rsidRPr="00333380">
                      <w:rPr>
                        <w:w w:val="105"/>
                        <w:sz w:val="12"/>
                        <w:lang w:val="ru-RU"/>
                        <w:rPrChange w:id="743" w:author="Admin" w:date="2019-02-28T10:10:00Z">
                          <w:rPr>
                            <w:w w:val="105"/>
                            <w:sz w:val="12"/>
                          </w:rPr>
                        </w:rPrChange>
                      </w:rPr>
                      <w:t>кошти</w:t>
                    </w:r>
                    <w:r w:rsidRPr="000B2CEB">
                      <w:rPr>
                        <w:w w:val="105"/>
                        <w:sz w:val="12"/>
                        <w:lang w:val="ru-RU"/>
                        <w:rPrChange w:id="744" w:author="Admin" w:date="2019-02-28T10:10:00Z">
                          <w:rPr>
                            <w:w w:val="105"/>
                            <w:sz w:val="12"/>
                            <w:lang w:val="ru-RU"/>
                          </w:rPr>
                        </w:rPrChange>
                      </w:rPr>
                      <w:tab/>
                    </w:r>
                    <w:r w:rsidRPr="00333380">
                      <w:rPr>
                        <w:w w:val="105"/>
                        <w:sz w:val="12"/>
                        <w:lang w:val="ru-RU"/>
                        <w:rPrChange w:id="745" w:author="Admin" w:date="2019-02-28T10:10:00Z">
                          <w:rPr>
                            <w:w w:val="105"/>
                            <w:sz w:val="12"/>
                          </w:rPr>
                        </w:rPrChange>
                      </w:rPr>
                      <w:t>заг.ф-ду держ.</w:t>
                    </w:r>
                    <w:r w:rsidRPr="00333380">
                      <w:rPr>
                        <w:spacing w:val="-5"/>
                        <w:w w:val="105"/>
                        <w:sz w:val="12"/>
                        <w:lang w:val="ru-RU"/>
                        <w:rPrChange w:id="746" w:author="Admin" w:date="2019-02-28T10:10:00Z">
                          <w:rPr>
                            <w:spacing w:val="-5"/>
                            <w:w w:val="105"/>
                            <w:sz w:val="12"/>
                          </w:rPr>
                        </w:rPrChange>
                      </w:rPr>
                      <w:t xml:space="preserve"> </w:t>
                    </w:r>
                    <w:r>
                      <w:rPr>
                        <w:w w:val="105"/>
                        <w:sz w:val="12"/>
                      </w:rPr>
                      <w:t>Бюджету</w:t>
                    </w:r>
                  </w:p>
                </w:txbxContent>
              </v:textbox>
            </v:shape>
            <w10:wrap anchorx="page"/>
          </v:group>
        </w:pict>
      </w:r>
      <w:ins w:id="747" w:author="Admin" w:date="2019-02-28T10:09:00Z">
        <w:r>
          <w:t>Структура фінансування ОУЛМГ на ведення лі- сового господарства представлена на рис. 5.</w:t>
        </w:r>
      </w:ins>
    </w:p>
    <w:p w:rsidR="00333380" w:rsidRDefault="00333380" w:rsidP="000B2CEB">
      <w:pPr>
        <w:pStyle w:val="BodyText"/>
        <w:numPr>
          <w:ins w:id="748" w:author="Admin" w:date="2019-02-28T10:09:00Z"/>
        </w:numPr>
        <w:jc w:val="left"/>
        <w:rPr>
          <w:ins w:id="749" w:author="Admin" w:date="2019-02-28T10:09:00Z"/>
          <w:sz w:val="20"/>
        </w:rPr>
      </w:pPr>
    </w:p>
    <w:p w:rsidR="00333380" w:rsidRDefault="00333380" w:rsidP="000B2CEB">
      <w:pPr>
        <w:pStyle w:val="BodyText"/>
        <w:numPr>
          <w:ins w:id="750" w:author="Admin" w:date="2019-02-28T10:09:00Z"/>
        </w:numPr>
        <w:jc w:val="left"/>
        <w:rPr>
          <w:ins w:id="751" w:author="Admin" w:date="2019-02-28T10:09:00Z"/>
          <w:sz w:val="20"/>
        </w:rPr>
      </w:pPr>
    </w:p>
    <w:p w:rsidR="00333380" w:rsidRDefault="00333380" w:rsidP="000B2CEB">
      <w:pPr>
        <w:pStyle w:val="BodyText"/>
        <w:numPr>
          <w:ins w:id="752" w:author="Admin" w:date="2019-02-28T10:09:00Z"/>
        </w:numPr>
        <w:jc w:val="left"/>
        <w:rPr>
          <w:ins w:id="753" w:author="Admin" w:date="2019-02-28T10:09:00Z"/>
          <w:sz w:val="20"/>
        </w:rPr>
      </w:pPr>
    </w:p>
    <w:p w:rsidR="00333380" w:rsidRDefault="00333380" w:rsidP="000B2CEB">
      <w:pPr>
        <w:pStyle w:val="BodyText"/>
        <w:numPr>
          <w:ins w:id="754" w:author="Admin" w:date="2019-02-28T10:09:00Z"/>
        </w:numPr>
        <w:jc w:val="left"/>
        <w:rPr>
          <w:ins w:id="755" w:author="Admin" w:date="2019-02-28T10:09:00Z"/>
          <w:sz w:val="20"/>
        </w:rPr>
      </w:pPr>
    </w:p>
    <w:p w:rsidR="00333380" w:rsidRDefault="00333380" w:rsidP="000B2CEB">
      <w:pPr>
        <w:pStyle w:val="BodyText"/>
        <w:numPr>
          <w:ins w:id="756" w:author="Admin" w:date="2019-02-28T10:09:00Z"/>
        </w:numPr>
        <w:spacing w:before="4"/>
        <w:jc w:val="left"/>
        <w:rPr>
          <w:ins w:id="757" w:author="Admin" w:date="2019-02-28T10:09:00Z"/>
          <w:sz w:val="21"/>
        </w:rPr>
      </w:pPr>
    </w:p>
    <w:p w:rsidR="00333380" w:rsidRPr="000B2CEB" w:rsidRDefault="00333380" w:rsidP="000B2CEB">
      <w:pPr>
        <w:numPr>
          <w:ins w:id="758" w:author="Admin" w:date="2019-02-28T10:09:00Z"/>
        </w:numPr>
        <w:rPr>
          <w:ins w:id="759" w:author="Admin" w:date="2019-02-28T10:09:00Z"/>
          <w:sz w:val="21"/>
          <w:lang w:val="ru-RU"/>
          <w:rPrChange w:id="760" w:author="Admin" w:date="2019-02-28T10:09:00Z">
            <w:rPr>
              <w:ins w:id="761" w:author="Admin" w:date="2019-02-28T10:09:00Z"/>
              <w:sz w:val="21"/>
              <w:lang w:val="ru-RU"/>
            </w:rPr>
          </w:rPrChange>
        </w:rPr>
        <w:sectPr w:rsidR="00333380" w:rsidRPr="000B2CEB">
          <w:pgSz w:w="11910" w:h="16840"/>
          <w:pgMar w:top="1060" w:right="0" w:bottom="980" w:left="780" w:header="801" w:footer="798" w:gutter="0"/>
          <w:cols w:space="720"/>
        </w:sectPr>
      </w:pPr>
    </w:p>
    <w:p w:rsidR="00333380" w:rsidRDefault="00333380" w:rsidP="000B2CEB">
      <w:pPr>
        <w:pStyle w:val="BodyText"/>
        <w:numPr>
          <w:ins w:id="762" w:author="Admin" w:date="2019-02-28T10:09:00Z"/>
        </w:numPr>
        <w:jc w:val="left"/>
        <w:rPr>
          <w:ins w:id="763" w:author="Admin" w:date="2019-02-28T10:09:00Z"/>
          <w:sz w:val="20"/>
        </w:rPr>
      </w:pPr>
    </w:p>
    <w:p w:rsidR="00333380" w:rsidRDefault="00333380" w:rsidP="000B2CEB">
      <w:pPr>
        <w:pStyle w:val="BodyText"/>
        <w:numPr>
          <w:ins w:id="764" w:author="Admin" w:date="2019-02-28T10:09:00Z"/>
        </w:numPr>
        <w:jc w:val="left"/>
        <w:rPr>
          <w:ins w:id="765" w:author="Admin" w:date="2019-02-28T10:09:00Z"/>
          <w:sz w:val="20"/>
        </w:rPr>
      </w:pPr>
    </w:p>
    <w:p w:rsidR="00333380" w:rsidRDefault="00333380" w:rsidP="000B2CEB">
      <w:pPr>
        <w:pStyle w:val="BodyText"/>
        <w:numPr>
          <w:ins w:id="766" w:author="Admin" w:date="2019-02-28T10:09:00Z"/>
        </w:numPr>
        <w:jc w:val="left"/>
        <w:rPr>
          <w:ins w:id="767" w:author="Admin" w:date="2019-02-28T10:09:00Z"/>
          <w:sz w:val="20"/>
        </w:rPr>
      </w:pPr>
    </w:p>
    <w:p w:rsidR="00333380" w:rsidRDefault="00333380" w:rsidP="000B2CEB">
      <w:pPr>
        <w:pStyle w:val="BodyText"/>
        <w:numPr>
          <w:ins w:id="768" w:author="Admin" w:date="2019-02-28T10:09:00Z"/>
        </w:numPr>
        <w:jc w:val="left"/>
        <w:rPr>
          <w:ins w:id="769" w:author="Admin" w:date="2019-02-28T10:09:00Z"/>
          <w:sz w:val="20"/>
        </w:rPr>
      </w:pPr>
    </w:p>
    <w:p w:rsidR="00333380" w:rsidRDefault="00333380" w:rsidP="000B2CEB">
      <w:pPr>
        <w:pStyle w:val="BodyText"/>
        <w:numPr>
          <w:ins w:id="770" w:author="Admin" w:date="2019-02-28T10:09:00Z"/>
        </w:numPr>
        <w:jc w:val="left"/>
        <w:rPr>
          <w:ins w:id="771" w:author="Admin" w:date="2019-02-28T10:09:00Z"/>
          <w:sz w:val="20"/>
        </w:rPr>
      </w:pPr>
    </w:p>
    <w:p w:rsidR="00333380" w:rsidRDefault="00333380" w:rsidP="000B2CEB">
      <w:pPr>
        <w:pStyle w:val="BodyText"/>
        <w:numPr>
          <w:ins w:id="772" w:author="Admin" w:date="2019-02-28T10:09:00Z"/>
        </w:numPr>
        <w:jc w:val="left"/>
        <w:rPr>
          <w:ins w:id="773" w:author="Admin" w:date="2019-02-28T10:09:00Z"/>
          <w:sz w:val="20"/>
        </w:rPr>
      </w:pPr>
    </w:p>
    <w:p w:rsidR="00333380" w:rsidRDefault="00333380" w:rsidP="000B2CEB">
      <w:pPr>
        <w:pStyle w:val="BodyText"/>
        <w:numPr>
          <w:ins w:id="774" w:author="Admin" w:date="2019-02-28T10:09:00Z"/>
        </w:numPr>
        <w:jc w:val="left"/>
        <w:rPr>
          <w:ins w:id="775" w:author="Admin" w:date="2019-02-28T10:09:00Z"/>
          <w:sz w:val="20"/>
        </w:rPr>
      </w:pPr>
    </w:p>
    <w:p w:rsidR="00333380" w:rsidRDefault="00333380" w:rsidP="000B2CEB">
      <w:pPr>
        <w:pStyle w:val="BodyText"/>
        <w:numPr>
          <w:ins w:id="776" w:author="Admin" w:date="2019-02-28T10:09:00Z"/>
        </w:numPr>
        <w:jc w:val="left"/>
        <w:rPr>
          <w:ins w:id="777" w:author="Admin" w:date="2019-02-28T10:09:00Z"/>
          <w:sz w:val="20"/>
        </w:rPr>
      </w:pPr>
    </w:p>
    <w:p w:rsidR="00333380" w:rsidRDefault="00333380" w:rsidP="000B2CEB">
      <w:pPr>
        <w:pStyle w:val="BodyText"/>
        <w:numPr>
          <w:ins w:id="778" w:author="Admin" w:date="2019-02-28T10:09:00Z"/>
        </w:numPr>
        <w:jc w:val="left"/>
        <w:rPr>
          <w:ins w:id="779" w:author="Admin" w:date="2019-02-28T10:09:00Z"/>
          <w:sz w:val="20"/>
        </w:rPr>
      </w:pPr>
    </w:p>
    <w:p w:rsidR="00333380" w:rsidRDefault="00333380" w:rsidP="000B2CEB">
      <w:pPr>
        <w:pStyle w:val="BodyText"/>
        <w:numPr>
          <w:ins w:id="780" w:author="Admin" w:date="2019-02-28T10:09:00Z"/>
        </w:numPr>
        <w:jc w:val="left"/>
        <w:rPr>
          <w:ins w:id="781" w:author="Admin" w:date="2019-02-28T10:09:00Z"/>
          <w:sz w:val="20"/>
        </w:rPr>
      </w:pPr>
    </w:p>
    <w:p w:rsidR="00333380" w:rsidRDefault="00333380" w:rsidP="000B2CEB">
      <w:pPr>
        <w:pStyle w:val="BodyText"/>
        <w:numPr>
          <w:ins w:id="782" w:author="Admin" w:date="2019-02-28T10:09:00Z"/>
        </w:numPr>
        <w:jc w:val="left"/>
        <w:rPr>
          <w:ins w:id="783" w:author="Admin" w:date="2019-02-28T10:09:00Z"/>
          <w:sz w:val="20"/>
        </w:rPr>
      </w:pPr>
    </w:p>
    <w:p w:rsidR="00333380" w:rsidRDefault="00333380" w:rsidP="000B2CEB">
      <w:pPr>
        <w:pStyle w:val="BodyText"/>
        <w:numPr>
          <w:ins w:id="784" w:author="Admin" w:date="2019-02-28T10:09:00Z"/>
        </w:numPr>
        <w:jc w:val="left"/>
        <w:rPr>
          <w:ins w:id="785" w:author="Admin" w:date="2019-02-28T10:09:00Z"/>
          <w:sz w:val="20"/>
        </w:rPr>
      </w:pPr>
    </w:p>
    <w:p w:rsidR="00333380" w:rsidRDefault="00333380" w:rsidP="000B2CEB">
      <w:pPr>
        <w:pStyle w:val="BodyText"/>
        <w:numPr>
          <w:ins w:id="786" w:author="Admin" w:date="2019-02-28T10:09:00Z"/>
        </w:numPr>
        <w:jc w:val="left"/>
        <w:rPr>
          <w:ins w:id="787" w:author="Admin" w:date="2019-02-28T10:09:00Z"/>
          <w:sz w:val="20"/>
        </w:rPr>
      </w:pPr>
    </w:p>
    <w:p w:rsidR="00333380" w:rsidRDefault="00333380" w:rsidP="000B2CEB">
      <w:pPr>
        <w:pStyle w:val="BodyText"/>
        <w:numPr>
          <w:ins w:id="788" w:author="Admin" w:date="2019-02-28T10:09:00Z"/>
        </w:numPr>
        <w:jc w:val="left"/>
        <w:rPr>
          <w:ins w:id="789" w:author="Admin" w:date="2019-02-28T10:09:00Z"/>
          <w:sz w:val="20"/>
        </w:rPr>
      </w:pPr>
    </w:p>
    <w:p w:rsidR="00333380" w:rsidRDefault="00333380" w:rsidP="000B2CEB">
      <w:pPr>
        <w:pStyle w:val="BodyText"/>
        <w:numPr>
          <w:ins w:id="790" w:author="Admin" w:date="2019-02-28T10:09:00Z"/>
        </w:numPr>
        <w:spacing w:before="1"/>
        <w:jc w:val="left"/>
        <w:rPr>
          <w:ins w:id="791" w:author="Admin" w:date="2019-02-28T10:09:00Z"/>
          <w:sz w:val="12"/>
        </w:rPr>
      </w:pPr>
    </w:p>
    <w:p w:rsidR="00333380" w:rsidRDefault="00333380" w:rsidP="000B2CEB">
      <w:pPr>
        <w:numPr>
          <w:ins w:id="792" w:author="Admin" w:date="2019-02-28T10:09:00Z"/>
        </w:numPr>
        <w:tabs>
          <w:tab w:val="left" w:pos="2597"/>
        </w:tabs>
        <w:spacing w:line="69" w:lineRule="exact"/>
        <w:ind w:left="1637"/>
        <w:rPr>
          <w:ins w:id="793" w:author="Admin" w:date="2019-02-28T10:09:00Z"/>
          <w:sz w:val="6"/>
        </w:rPr>
      </w:pPr>
      <w:r>
        <w:rPr>
          <w:noProof/>
          <w:lang w:val="ru-RU" w:eastAsia="ru-RU"/>
        </w:rPr>
      </w:r>
      <w:ins w:id="794" w:author="Admin" w:date="2019-02-28T10:09:00Z">
        <w:r w:rsidRPr="00017006">
          <w:rPr>
            <w:sz w:val="6"/>
          </w:rPr>
          <w:pict>
            <v:group id="_x0000_s1315" style="width:3.5pt;height:3.5pt;mso-position-horizontal-relative:char;mso-position-vertical-relative:line" coordsize="70,70">
              <v:shape id="_x0000_s1316" type="#_x0000_t75" style="position:absolute;left:3;top:3;width:62;height:62">
                <v:imagedata r:id="rId47" o:title=""/>
              </v:shape>
              <v:rect id="_x0000_s1317" style="position:absolute;left:3;top:3;width:62;height:62" filled="f" strokeweight=".1365mm"/>
              <w10:anchorlock/>
            </v:group>
          </w:pict>
        </w:r>
        <w:r>
          <w:rPr>
            <w:sz w:val="6"/>
          </w:rPr>
          <w:tab/>
        </w:r>
      </w:ins>
      <w:r>
        <w:rPr>
          <w:noProof/>
          <w:lang w:val="ru-RU" w:eastAsia="ru-RU"/>
        </w:rPr>
      </w:r>
      <w:ins w:id="795" w:author="Admin" w:date="2019-02-28T10:09:00Z">
        <w:r w:rsidRPr="00017006">
          <w:rPr>
            <w:sz w:val="6"/>
          </w:rPr>
          <w:pict>
            <v:group id="_x0000_s1318" style="width:3.5pt;height:3.5pt;mso-position-horizontal-relative:char;mso-position-vertical-relative:line" coordsize="70,70">
              <v:shape id="_x0000_s1319" type="#_x0000_t75" style="position:absolute;left:3;top:3;width:62;height:62">
                <v:imagedata r:id="rId48" o:title=""/>
              </v:shape>
              <v:rect id="_x0000_s1320" style="position:absolute;left:3;top:3;width:62;height:62" filled="f" strokeweight=".1365mm"/>
              <w10:anchorlock/>
            </v:group>
          </w:pict>
        </w:r>
      </w:ins>
    </w:p>
    <w:p w:rsidR="00333380" w:rsidRDefault="00333380" w:rsidP="000B2CEB">
      <w:pPr>
        <w:pStyle w:val="BodyText"/>
        <w:numPr>
          <w:ins w:id="796" w:author="Admin" w:date="2019-02-28T10:09:00Z"/>
        </w:numPr>
        <w:spacing w:before="9"/>
        <w:jc w:val="left"/>
        <w:rPr>
          <w:ins w:id="797" w:author="Admin" w:date="2019-02-28T10:09:00Z"/>
          <w:sz w:val="18"/>
        </w:rPr>
      </w:pPr>
    </w:p>
    <w:p w:rsidR="00333380" w:rsidRPr="00333380" w:rsidRDefault="00333380" w:rsidP="000B2CEB">
      <w:pPr>
        <w:numPr>
          <w:ins w:id="798" w:author="Admin" w:date="2019-02-28T10:09:00Z"/>
        </w:numPr>
        <w:spacing w:before="1" w:line="230" w:lineRule="auto"/>
        <w:ind w:left="280" w:right="13"/>
        <w:jc w:val="center"/>
        <w:rPr>
          <w:ins w:id="799" w:author="Admin" w:date="2019-02-28T10:09:00Z"/>
          <w:i/>
          <w:sz w:val="20"/>
          <w:lang w:val="ru-RU"/>
          <w:rPrChange w:id="800" w:author="Admin" w:date="2019-02-28T10:09:00Z">
            <w:rPr>
              <w:ins w:id="801" w:author="Admin" w:date="2019-02-28T10:09:00Z"/>
              <w:i/>
              <w:sz w:val="20"/>
            </w:rPr>
          </w:rPrChange>
        </w:rPr>
      </w:pPr>
      <w:ins w:id="802" w:author="Admin" w:date="2019-02-28T10:09:00Z">
        <w:r w:rsidRPr="00333380">
          <w:rPr>
            <w:sz w:val="20"/>
            <w:lang w:val="ru-RU"/>
            <w:rPrChange w:id="803" w:author="Admin" w:date="2019-02-28T10:09:00Z">
              <w:rPr>
                <w:sz w:val="20"/>
              </w:rPr>
            </w:rPrChange>
          </w:rPr>
          <w:t xml:space="preserve">Рис. 4. Обсяг коштів, спрямованих на ведення лісового господарства у розрізі ОУЛМГ за 2015 р., тис. грн </w:t>
        </w:r>
        <w:r w:rsidRPr="00333380">
          <w:rPr>
            <w:i/>
            <w:sz w:val="20"/>
            <w:lang w:val="ru-RU"/>
            <w:rPrChange w:id="804" w:author="Admin" w:date="2019-02-28T10:09:00Z">
              <w:rPr>
                <w:i/>
                <w:sz w:val="20"/>
              </w:rPr>
            </w:rPrChange>
          </w:rPr>
          <w:t>Джерело: за даними Державного агентства лісових ресурсів України</w:t>
        </w:r>
      </w:ins>
    </w:p>
    <w:p w:rsidR="00333380" w:rsidRPr="00333380" w:rsidRDefault="00333380" w:rsidP="000B2CEB">
      <w:pPr>
        <w:numPr>
          <w:ins w:id="805" w:author="Admin" w:date="2019-02-28T10:09:00Z"/>
        </w:numPr>
        <w:spacing w:before="99" w:line="230" w:lineRule="auto"/>
        <w:ind w:left="345" w:right="945" w:hanging="1"/>
        <w:jc w:val="center"/>
        <w:rPr>
          <w:ins w:id="806" w:author="Admin" w:date="2019-02-28T10:09:00Z"/>
          <w:sz w:val="20"/>
          <w:lang w:val="ru-RU"/>
          <w:rPrChange w:id="807" w:author="Admin" w:date="2019-02-28T10:09:00Z">
            <w:rPr>
              <w:ins w:id="808" w:author="Admin" w:date="2019-02-28T10:09:00Z"/>
              <w:sz w:val="20"/>
            </w:rPr>
          </w:rPrChange>
        </w:rPr>
      </w:pPr>
      <w:ins w:id="809" w:author="Admin" w:date="2019-02-28T10:09:00Z">
        <w:r w:rsidRPr="000B2CEB">
          <w:rPr>
            <w:lang w:val="ru-RU"/>
            <w:rPrChange w:id="810" w:author="Admin" w:date="2019-02-28T10:09:00Z">
              <w:rPr>
                <w:lang w:val="ru-RU"/>
              </w:rPr>
            </w:rPrChange>
          </w:rPr>
          <w:br w:type="column"/>
        </w:r>
        <w:r w:rsidRPr="00333380">
          <w:rPr>
            <w:sz w:val="20"/>
            <w:lang w:val="ru-RU"/>
            <w:rPrChange w:id="811" w:author="Admin" w:date="2019-02-28T10:09:00Z">
              <w:rPr>
                <w:sz w:val="20"/>
              </w:rPr>
            </w:rPrChange>
          </w:rPr>
          <w:t>Рис. 5. Структура розподілу коштів фінансування ведення лісового господарства у розрізі природних</w:t>
        </w:r>
        <w:r w:rsidRPr="00333380">
          <w:rPr>
            <w:spacing w:val="-34"/>
            <w:sz w:val="20"/>
            <w:lang w:val="ru-RU"/>
            <w:rPrChange w:id="812" w:author="Admin" w:date="2019-02-28T10:09:00Z">
              <w:rPr>
                <w:spacing w:val="-34"/>
                <w:sz w:val="20"/>
              </w:rPr>
            </w:rPrChange>
          </w:rPr>
          <w:t xml:space="preserve"> </w:t>
        </w:r>
        <w:r w:rsidRPr="00333380">
          <w:rPr>
            <w:sz w:val="20"/>
            <w:lang w:val="ru-RU"/>
            <w:rPrChange w:id="813" w:author="Admin" w:date="2019-02-28T10:09:00Z">
              <w:rPr>
                <w:sz w:val="20"/>
              </w:rPr>
            </w:rPrChange>
          </w:rPr>
          <w:t>зон, 2015 р., тис.</w:t>
        </w:r>
        <w:r w:rsidRPr="00333380">
          <w:rPr>
            <w:spacing w:val="-1"/>
            <w:sz w:val="20"/>
            <w:lang w:val="ru-RU"/>
            <w:rPrChange w:id="814" w:author="Admin" w:date="2019-02-28T10:09:00Z">
              <w:rPr>
                <w:spacing w:val="-1"/>
                <w:sz w:val="20"/>
              </w:rPr>
            </w:rPrChange>
          </w:rPr>
          <w:t xml:space="preserve"> </w:t>
        </w:r>
        <w:r w:rsidRPr="00333380">
          <w:rPr>
            <w:sz w:val="20"/>
            <w:lang w:val="ru-RU"/>
            <w:rPrChange w:id="815" w:author="Admin" w:date="2019-02-28T10:09:00Z">
              <w:rPr>
                <w:sz w:val="20"/>
              </w:rPr>
            </w:rPrChange>
          </w:rPr>
          <w:t>грн</w:t>
        </w:r>
      </w:ins>
    </w:p>
    <w:p w:rsidR="00333380" w:rsidRPr="00333380" w:rsidRDefault="00333380" w:rsidP="000B2CEB">
      <w:pPr>
        <w:numPr>
          <w:ins w:id="816" w:author="Admin" w:date="2019-02-28T10:09:00Z"/>
        </w:numPr>
        <w:spacing w:line="230" w:lineRule="auto"/>
        <w:ind w:left="472" w:right="1071"/>
        <w:jc w:val="center"/>
        <w:rPr>
          <w:ins w:id="817" w:author="Admin" w:date="2019-02-28T10:09:00Z"/>
          <w:i/>
          <w:sz w:val="20"/>
          <w:lang w:val="ru-RU"/>
          <w:rPrChange w:id="818" w:author="Admin" w:date="2019-02-28T10:09:00Z">
            <w:rPr>
              <w:ins w:id="819" w:author="Admin" w:date="2019-02-28T10:09:00Z"/>
              <w:i/>
              <w:sz w:val="20"/>
            </w:rPr>
          </w:rPrChange>
        </w:rPr>
      </w:pPr>
      <w:ins w:id="820" w:author="Admin" w:date="2019-02-28T10:09:00Z">
        <w:r w:rsidRPr="00333380">
          <w:rPr>
            <w:i/>
            <w:sz w:val="20"/>
            <w:lang w:val="ru-RU"/>
            <w:rPrChange w:id="821" w:author="Admin" w:date="2019-02-28T10:09:00Z">
              <w:rPr>
                <w:i/>
                <w:sz w:val="20"/>
              </w:rPr>
            </w:rPrChange>
          </w:rPr>
          <w:t>Джерело: за даними Державного агентства</w:t>
        </w:r>
        <w:r w:rsidRPr="00333380">
          <w:rPr>
            <w:i/>
            <w:spacing w:val="-27"/>
            <w:sz w:val="20"/>
            <w:lang w:val="ru-RU"/>
            <w:rPrChange w:id="822" w:author="Admin" w:date="2019-02-28T10:09:00Z">
              <w:rPr>
                <w:i/>
                <w:spacing w:val="-27"/>
                <w:sz w:val="20"/>
              </w:rPr>
            </w:rPrChange>
          </w:rPr>
          <w:t xml:space="preserve"> </w:t>
        </w:r>
        <w:r w:rsidRPr="00333380">
          <w:rPr>
            <w:i/>
            <w:sz w:val="20"/>
            <w:lang w:val="ru-RU"/>
            <w:rPrChange w:id="823" w:author="Admin" w:date="2019-02-28T10:09:00Z">
              <w:rPr>
                <w:i/>
                <w:sz w:val="20"/>
              </w:rPr>
            </w:rPrChange>
          </w:rPr>
          <w:t>лісових ресурсів</w:t>
        </w:r>
        <w:r w:rsidRPr="00333380">
          <w:rPr>
            <w:i/>
            <w:spacing w:val="-1"/>
            <w:sz w:val="20"/>
            <w:lang w:val="ru-RU"/>
            <w:rPrChange w:id="824" w:author="Admin" w:date="2019-02-28T10:09:00Z">
              <w:rPr>
                <w:i/>
                <w:spacing w:val="-1"/>
                <w:sz w:val="20"/>
              </w:rPr>
            </w:rPrChange>
          </w:rPr>
          <w:t xml:space="preserve"> </w:t>
        </w:r>
        <w:r w:rsidRPr="00333380">
          <w:rPr>
            <w:i/>
            <w:sz w:val="20"/>
            <w:lang w:val="ru-RU"/>
            <w:rPrChange w:id="825" w:author="Admin" w:date="2019-02-28T10:09:00Z">
              <w:rPr>
                <w:i/>
                <w:sz w:val="20"/>
              </w:rPr>
            </w:rPrChange>
          </w:rPr>
          <w:t>України</w:t>
        </w:r>
      </w:ins>
    </w:p>
    <w:p w:rsidR="00333380" w:rsidRDefault="00333380" w:rsidP="000B2CEB">
      <w:pPr>
        <w:pStyle w:val="BodyText"/>
        <w:numPr>
          <w:ins w:id="826" w:author="Admin" w:date="2019-02-28T10:09:00Z"/>
        </w:numPr>
        <w:spacing w:before="169" w:line="220" w:lineRule="auto"/>
        <w:ind w:left="305" w:right="903" w:firstLine="283"/>
        <w:rPr>
          <w:ins w:id="827" w:author="Admin" w:date="2019-02-28T10:09:00Z"/>
        </w:rPr>
      </w:pPr>
      <w:ins w:id="828" w:author="Admin" w:date="2019-02-28T10:09:00Z">
        <w:r>
          <w:t>Природні та соціально-економічні умови зумов- люють суттєву відмінність в економічних показни- ках лісових господарств окремих природних зон: регіони, краще забезпечені лісовими ресурсами, спрямовують більше власних коштів на ведення</w:t>
        </w:r>
        <w:r>
          <w:rPr>
            <w:spacing w:val="-29"/>
          </w:rPr>
          <w:t xml:space="preserve"> </w:t>
        </w:r>
        <w:r>
          <w:t>лі- сового</w:t>
        </w:r>
        <w:r>
          <w:rPr>
            <w:spacing w:val="-1"/>
          </w:rPr>
          <w:t xml:space="preserve"> </w:t>
        </w:r>
        <w:r>
          <w:t>господарства.</w:t>
        </w:r>
      </w:ins>
    </w:p>
    <w:p w:rsidR="00333380" w:rsidRDefault="00333380" w:rsidP="000B2CEB">
      <w:pPr>
        <w:pStyle w:val="BodyText"/>
        <w:numPr>
          <w:ins w:id="829" w:author="Admin" w:date="2019-02-28T10:09:00Z"/>
        </w:numPr>
        <w:spacing w:line="220" w:lineRule="auto"/>
        <w:ind w:left="305" w:right="903" w:firstLine="283"/>
        <w:rPr>
          <w:ins w:id="830" w:author="Admin" w:date="2019-02-28T10:09:00Z"/>
        </w:rPr>
      </w:pPr>
      <w:ins w:id="831" w:author="Admin" w:date="2019-02-28T10:09:00Z">
        <w:r>
          <w:t xml:space="preserve">На цей час основним джерелом ведення лісово- </w:t>
        </w:r>
        <w:r>
          <w:rPr>
            <w:spacing w:val="-3"/>
          </w:rPr>
          <w:t xml:space="preserve">го </w:t>
        </w:r>
        <w:r>
          <w:t xml:space="preserve">господарства загалом по </w:t>
        </w:r>
        <w:r>
          <w:rPr>
            <w:spacing w:val="-3"/>
          </w:rPr>
          <w:t xml:space="preserve">Україні </w:t>
        </w:r>
        <w:r>
          <w:t xml:space="preserve">є власні </w:t>
        </w:r>
        <w:r>
          <w:rPr>
            <w:spacing w:val="-3"/>
          </w:rPr>
          <w:t xml:space="preserve">кошти </w:t>
        </w:r>
        <w:r>
          <w:t>підприємств,</w:t>
        </w:r>
        <w:r>
          <w:rPr>
            <w:spacing w:val="-12"/>
          </w:rPr>
          <w:t xml:space="preserve"> </w:t>
        </w:r>
        <w:r>
          <w:t>які</w:t>
        </w:r>
        <w:r>
          <w:rPr>
            <w:spacing w:val="-11"/>
          </w:rPr>
          <w:t xml:space="preserve"> </w:t>
        </w:r>
        <w:r>
          <w:t>формуються</w:t>
        </w:r>
        <w:r>
          <w:rPr>
            <w:spacing w:val="-12"/>
          </w:rPr>
          <w:t xml:space="preserve"> </w:t>
        </w:r>
        <w:r>
          <w:t>від</w:t>
        </w:r>
        <w:r>
          <w:rPr>
            <w:spacing w:val="-11"/>
          </w:rPr>
          <w:t xml:space="preserve"> </w:t>
        </w:r>
        <w:r>
          <w:t>реалізації</w:t>
        </w:r>
        <w:r>
          <w:rPr>
            <w:spacing w:val="-12"/>
          </w:rPr>
          <w:t xml:space="preserve"> </w:t>
        </w:r>
        <w:r>
          <w:t>продук- ції лісозаготівель. Впродовж 2010-2016 рр. частка від цієї діяльності постійно змінювалась,</w:t>
        </w:r>
        <w:r>
          <w:rPr>
            <w:spacing w:val="-25"/>
          </w:rPr>
          <w:t xml:space="preserve"> </w:t>
        </w:r>
        <w:r>
          <w:t>досягнув- ши рівня 98,5 % від загальних обсягів реалізованої продукції, робіт та послуг лісового господарства (табл.</w:t>
        </w:r>
        <w:r>
          <w:rPr>
            <w:spacing w:val="-2"/>
          </w:rPr>
          <w:t xml:space="preserve"> </w:t>
        </w:r>
        <w:r>
          <w:t>2).</w:t>
        </w:r>
      </w:ins>
    </w:p>
    <w:p w:rsidR="00333380" w:rsidRPr="000B2CEB" w:rsidRDefault="00333380" w:rsidP="000B2CEB">
      <w:pPr>
        <w:numPr>
          <w:ins w:id="832" w:author="Admin" w:date="2019-02-28T10:09:00Z"/>
        </w:numPr>
        <w:spacing w:line="220" w:lineRule="auto"/>
        <w:rPr>
          <w:ins w:id="833" w:author="Admin" w:date="2019-02-28T10:09:00Z"/>
          <w:lang w:val="ru-RU"/>
          <w:rPrChange w:id="834" w:author="Admin" w:date="2019-02-28T10:09:00Z">
            <w:rPr>
              <w:ins w:id="835" w:author="Admin" w:date="2019-02-28T10:09:00Z"/>
              <w:lang w:val="ru-RU"/>
            </w:rPr>
          </w:rPrChange>
        </w:rPr>
        <w:sectPr w:rsidR="00333380" w:rsidRPr="000B2CEB">
          <w:type w:val="continuous"/>
          <w:pgSz w:w="11910" w:h="16840"/>
          <w:pgMar w:top="1140" w:right="0" w:bottom="1760" w:left="780" w:header="720" w:footer="720" w:gutter="0"/>
          <w:cols w:num="2" w:space="720" w:equalWidth="0">
            <w:col w:w="5035" w:space="59"/>
            <w:col w:w="6036"/>
          </w:cols>
        </w:sectPr>
      </w:pPr>
    </w:p>
    <w:p w:rsidR="00333380" w:rsidRPr="00333380" w:rsidRDefault="00333380" w:rsidP="000B2CEB">
      <w:pPr>
        <w:numPr>
          <w:ins w:id="836" w:author="Admin" w:date="2019-02-28T10:09:00Z"/>
        </w:numPr>
        <w:spacing w:before="129"/>
        <w:ind w:left="9305"/>
        <w:rPr>
          <w:ins w:id="837" w:author="Admin" w:date="2019-02-28T10:09:00Z"/>
          <w:i/>
          <w:lang w:val="ru-RU"/>
          <w:rPrChange w:id="838" w:author="Admin" w:date="2019-02-28T10:09:00Z">
            <w:rPr>
              <w:ins w:id="839" w:author="Admin" w:date="2019-02-28T10:09:00Z"/>
              <w:i/>
            </w:rPr>
          </w:rPrChange>
        </w:rPr>
      </w:pPr>
      <w:ins w:id="840" w:author="Admin" w:date="2019-02-28T10:09:00Z">
        <w:r w:rsidRPr="00333380">
          <w:rPr>
            <w:i/>
            <w:lang w:val="ru-RU"/>
            <w:rPrChange w:id="841" w:author="Admin" w:date="2019-02-28T10:09:00Z">
              <w:rPr>
                <w:i/>
              </w:rPr>
            </w:rPrChange>
          </w:rPr>
          <w:t>Таблиця 2</w:t>
        </w:r>
      </w:ins>
    </w:p>
    <w:p w:rsidR="00333380" w:rsidRDefault="00333380" w:rsidP="000B2CEB">
      <w:pPr>
        <w:pStyle w:val="Heading8"/>
        <w:numPr>
          <w:ins w:id="842" w:author="Admin" w:date="2019-02-28T10:09:00Z"/>
        </w:numPr>
        <w:spacing w:before="23" w:line="220" w:lineRule="auto"/>
        <w:ind w:left="2913" w:right="1401" w:hanging="2131"/>
        <w:rPr>
          <w:ins w:id="843" w:author="Admin" w:date="2019-02-28T10:09:00Z"/>
        </w:rPr>
      </w:pPr>
      <w:ins w:id="844" w:author="Admin" w:date="2019-02-28T10:09:00Z">
        <w:r>
          <w:t xml:space="preserve">Динаміка та структура витрат на ведення лісового і мисливського господарства, </w:t>
        </w:r>
        <w:r>
          <w:rPr>
            <w:spacing w:val="-3"/>
          </w:rPr>
          <w:t xml:space="preserve">охорону </w:t>
        </w:r>
        <w:r>
          <w:t xml:space="preserve">і захист лісів в </w:t>
        </w:r>
        <w:r>
          <w:rPr>
            <w:spacing w:val="-4"/>
          </w:rPr>
          <w:t xml:space="preserve">Україні </w:t>
        </w:r>
        <w:r>
          <w:rPr>
            <w:spacing w:val="-3"/>
          </w:rPr>
          <w:t xml:space="preserve">впродовж </w:t>
        </w:r>
        <w:r>
          <w:t>2010-2016 рр.</w:t>
        </w:r>
      </w:ins>
    </w:p>
    <w:p w:rsidR="00333380" w:rsidRDefault="00333380" w:rsidP="000B2CEB">
      <w:pPr>
        <w:pStyle w:val="BodyText"/>
        <w:numPr>
          <w:ins w:id="845" w:author="Admin" w:date="2019-02-28T10:09:00Z"/>
        </w:numPr>
        <w:spacing w:before="1"/>
        <w:jc w:val="left"/>
        <w:rPr>
          <w:ins w:id="846" w:author="Admin" w:date="2019-02-28T10:09:00Z"/>
          <w:b/>
          <w:sz w:val="11"/>
        </w:rPr>
      </w:pPr>
    </w:p>
    <w:tbl>
      <w:tblPr>
        <w:tblW w:w="0" w:type="auto"/>
        <w:tblInd w:w="247" w:type="dxa"/>
        <w:tblLayout w:type="fixed"/>
        <w:tblCellMar>
          <w:left w:w="0" w:type="dxa"/>
          <w:right w:w="0" w:type="dxa"/>
        </w:tblCellMar>
        <w:tblLook w:val="01E0"/>
      </w:tblPr>
      <w:tblGrid>
        <w:gridCol w:w="3458"/>
        <w:gridCol w:w="898"/>
        <w:gridCol w:w="952"/>
        <w:gridCol w:w="932"/>
        <w:gridCol w:w="930"/>
        <w:gridCol w:w="930"/>
        <w:gridCol w:w="930"/>
        <w:gridCol w:w="941"/>
      </w:tblGrid>
      <w:tr w:rsidR="00333380" w:rsidTr="00E3375B">
        <w:trPr>
          <w:trHeight w:val="291"/>
          <w:ins w:id="847" w:author="Admin" w:date="2019-02-28T10:09:00Z"/>
        </w:trPr>
        <w:tc>
          <w:tcPr>
            <w:tcW w:w="3458" w:type="dxa"/>
            <w:tcBorders>
              <w:top w:val="single" w:sz="8" w:space="0" w:color="000000"/>
              <w:bottom w:val="single" w:sz="8" w:space="0" w:color="000000"/>
            </w:tcBorders>
          </w:tcPr>
          <w:p w:rsidR="00333380" w:rsidRDefault="00333380" w:rsidP="00E3375B">
            <w:pPr>
              <w:pStyle w:val="TableParagraph"/>
              <w:numPr>
                <w:ins w:id="848" w:author="Admin" w:date="2019-02-28T10:09:00Z"/>
              </w:numPr>
              <w:spacing w:before="28"/>
              <w:ind w:left="1295" w:right="1301"/>
              <w:jc w:val="center"/>
              <w:rPr>
                <w:ins w:id="849" w:author="Admin" w:date="2019-02-28T10:09:00Z"/>
                <w:sz w:val="20"/>
              </w:rPr>
            </w:pPr>
            <w:ins w:id="850" w:author="Admin" w:date="2019-02-28T10:09:00Z">
              <w:r>
                <w:rPr>
                  <w:sz w:val="20"/>
                </w:rPr>
                <w:t>Показник</w:t>
              </w:r>
            </w:ins>
          </w:p>
        </w:tc>
        <w:tc>
          <w:tcPr>
            <w:tcW w:w="898" w:type="dxa"/>
            <w:tcBorders>
              <w:top w:val="single" w:sz="8" w:space="0" w:color="000000"/>
              <w:bottom w:val="single" w:sz="8" w:space="0" w:color="000000"/>
            </w:tcBorders>
          </w:tcPr>
          <w:p w:rsidR="00333380" w:rsidRDefault="00333380" w:rsidP="00E3375B">
            <w:pPr>
              <w:pStyle w:val="TableParagraph"/>
              <w:numPr>
                <w:ins w:id="851" w:author="Admin" w:date="2019-02-28T10:09:00Z"/>
              </w:numPr>
              <w:spacing w:before="28"/>
              <w:ind w:left="159" w:right="144"/>
              <w:jc w:val="center"/>
              <w:rPr>
                <w:ins w:id="852" w:author="Admin" w:date="2019-02-28T10:09:00Z"/>
                <w:sz w:val="20"/>
              </w:rPr>
            </w:pPr>
            <w:ins w:id="853" w:author="Admin" w:date="2019-02-28T10:09:00Z">
              <w:r>
                <w:rPr>
                  <w:sz w:val="20"/>
                </w:rPr>
                <w:t>2010</w:t>
              </w:r>
            </w:ins>
          </w:p>
        </w:tc>
        <w:tc>
          <w:tcPr>
            <w:tcW w:w="952" w:type="dxa"/>
            <w:tcBorders>
              <w:top w:val="single" w:sz="8" w:space="0" w:color="000000"/>
              <w:bottom w:val="single" w:sz="8" w:space="0" w:color="000000"/>
            </w:tcBorders>
          </w:tcPr>
          <w:p w:rsidR="00333380" w:rsidRDefault="00333380" w:rsidP="00E3375B">
            <w:pPr>
              <w:pStyle w:val="TableParagraph"/>
              <w:numPr>
                <w:ins w:id="854" w:author="Admin" w:date="2019-02-28T10:09:00Z"/>
              </w:numPr>
              <w:spacing w:before="28"/>
              <w:ind w:left="144" w:right="116"/>
              <w:jc w:val="center"/>
              <w:rPr>
                <w:ins w:id="855" w:author="Admin" w:date="2019-02-28T10:09:00Z"/>
                <w:sz w:val="20"/>
              </w:rPr>
            </w:pPr>
            <w:ins w:id="856" w:author="Admin" w:date="2019-02-28T10:09:00Z">
              <w:r>
                <w:rPr>
                  <w:sz w:val="20"/>
                </w:rPr>
                <w:t>2011</w:t>
              </w:r>
            </w:ins>
          </w:p>
        </w:tc>
        <w:tc>
          <w:tcPr>
            <w:tcW w:w="932" w:type="dxa"/>
            <w:tcBorders>
              <w:top w:val="single" w:sz="8" w:space="0" w:color="000000"/>
              <w:bottom w:val="single" w:sz="8" w:space="0" w:color="000000"/>
            </w:tcBorders>
          </w:tcPr>
          <w:p w:rsidR="00333380" w:rsidRDefault="00333380" w:rsidP="00E3375B">
            <w:pPr>
              <w:pStyle w:val="TableParagraph"/>
              <w:numPr>
                <w:ins w:id="857" w:author="Admin" w:date="2019-02-28T10:09:00Z"/>
              </w:numPr>
              <w:spacing w:before="28"/>
              <w:ind w:left="123" w:right="117"/>
              <w:jc w:val="center"/>
              <w:rPr>
                <w:ins w:id="858" w:author="Admin" w:date="2019-02-28T10:09:00Z"/>
                <w:sz w:val="20"/>
              </w:rPr>
            </w:pPr>
            <w:ins w:id="859" w:author="Admin" w:date="2019-02-28T10:09:00Z">
              <w:r>
                <w:rPr>
                  <w:sz w:val="20"/>
                </w:rPr>
                <w:t>2012</w:t>
              </w:r>
            </w:ins>
          </w:p>
        </w:tc>
        <w:tc>
          <w:tcPr>
            <w:tcW w:w="930" w:type="dxa"/>
            <w:tcBorders>
              <w:top w:val="single" w:sz="8" w:space="0" w:color="000000"/>
              <w:bottom w:val="single" w:sz="8" w:space="0" w:color="000000"/>
            </w:tcBorders>
          </w:tcPr>
          <w:p w:rsidR="00333380" w:rsidRDefault="00333380" w:rsidP="00E3375B">
            <w:pPr>
              <w:pStyle w:val="TableParagraph"/>
              <w:numPr>
                <w:ins w:id="860" w:author="Admin" w:date="2019-02-28T10:09:00Z"/>
              </w:numPr>
              <w:spacing w:before="28"/>
              <w:ind w:left="122" w:right="115"/>
              <w:jc w:val="center"/>
              <w:rPr>
                <w:ins w:id="861" w:author="Admin" w:date="2019-02-28T10:09:00Z"/>
                <w:sz w:val="20"/>
              </w:rPr>
            </w:pPr>
            <w:ins w:id="862" w:author="Admin" w:date="2019-02-28T10:09:00Z">
              <w:r>
                <w:rPr>
                  <w:sz w:val="20"/>
                </w:rPr>
                <w:t>2013</w:t>
              </w:r>
            </w:ins>
          </w:p>
        </w:tc>
        <w:tc>
          <w:tcPr>
            <w:tcW w:w="930" w:type="dxa"/>
            <w:tcBorders>
              <w:top w:val="single" w:sz="8" w:space="0" w:color="000000"/>
              <w:bottom w:val="single" w:sz="8" w:space="0" w:color="000000"/>
            </w:tcBorders>
          </w:tcPr>
          <w:p w:rsidR="00333380" w:rsidRDefault="00333380" w:rsidP="00E3375B">
            <w:pPr>
              <w:pStyle w:val="TableParagraph"/>
              <w:numPr>
                <w:ins w:id="863" w:author="Admin" w:date="2019-02-28T10:09:00Z"/>
              </w:numPr>
              <w:spacing w:before="28"/>
              <w:ind w:left="122" w:right="113"/>
              <w:jc w:val="center"/>
              <w:rPr>
                <w:ins w:id="864" w:author="Admin" w:date="2019-02-28T10:09:00Z"/>
                <w:sz w:val="20"/>
              </w:rPr>
            </w:pPr>
            <w:ins w:id="865" w:author="Admin" w:date="2019-02-28T10:09:00Z">
              <w:r>
                <w:rPr>
                  <w:sz w:val="20"/>
                </w:rPr>
                <w:t>2014</w:t>
              </w:r>
            </w:ins>
          </w:p>
        </w:tc>
        <w:tc>
          <w:tcPr>
            <w:tcW w:w="930" w:type="dxa"/>
            <w:tcBorders>
              <w:top w:val="single" w:sz="8" w:space="0" w:color="000000"/>
              <w:bottom w:val="single" w:sz="8" w:space="0" w:color="000000"/>
            </w:tcBorders>
          </w:tcPr>
          <w:p w:rsidR="00333380" w:rsidRDefault="00333380" w:rsidP="00E3375B">
            <w:pPr>
              <w:pStyle w:val="TableParagraph"/>
              <w:numPr>
                <w:ins w:id="866" w:author="Admin" w:date="2019-02-28T10:09:00Z"/>
              </w:numPr>
              <w:spacing w:before="28"/>
              <w:ind w:left="270"/>
              <w:rPr>
                <w:ins w:id="867" w:author="Admin" w:date="2019-02-28T10:09:00Z"/>
                <w:sz w:val="20"/>
              </w:rPr>
            </w:pPr>
            <w:ins w:id="868" w:author="Admin" w:date="2019-02-28T10:09:00Z">
              <w:r>
                <w:rPr>
                  <w:sz w:val="20"/>
                </w:rPr>
                <w:t>2015</w:t>
              </w:r>
            </w:ins>
          </w:p>
        </w:tc>
        <w:tc>
          <w:tcPr>
            <w:tcW w:w="941" w:type="dxa"/>
            <w:tcBorders>
              <w:top w:val="single" w:sz="8" w:space="0" w:color="000000"/>
              <w:bottom w:val="single" w:sz="8" w:space="0" w:color="000000"/>
            </w:tcBorders>
          </w:tcPr>
          <w:p w:rsidR="00333380" w:rsidRDefault="00333380" w:rsidP="00E3375B">
            <w:pPr>
              <w:pStyle w:val="TableParagraph"/>
              <w:numPr>
                <w:ins w:id="869" w:author="Admin" w:date="2019-02-28T10:09:00Z"/>
              </w:numPr>
              <w:spacing w:before="28"/>
              <w:ind w:left="126" w:right="123"/>
              <w:jc w:val="center"/>
              <w:rPr>
                <w:ins w:id="870" w:author="Admin" w:date="2019-02-28T10:09:00Z"/>
                <w:sz w:val="20"/>
              </w:rPr>
            </w:pPr>
            <w:ins w:id="871" w:author="Admin" w:date="2019-02-28T10:09:00Z">
              <w:r>
                <w:rPr>
                  <w:sz w:val="20"/>
                </w:rPr>
                <w:t>2016</w:t>
              </w:r>
            </w:ins>
          </w:p>
        </w:tc>
      </w:tr>
      <w:tr w:rsidR="00333380" w:rsidTr="00E3375B">
        <w:trPr>
          <w:trHeight w:val="305"/>
          <w:ins w:id="872" w:author="Admin" w:date="2019-02-28T10:09:00Z"/>
        </w:trPr>
        <w:tc>
          <w:tcPr>
            <w:tcW w:w="3458" w:type="dxa"/>
            <w:tcBorders>
              <w:top w:val="single" w:sz="8" w:space="0" w:color="000000"/>
            </w:tcBorders>
          </w:tcPr>
          <w:p w:rsidR="00333380" w:rsidRDefault="00333380" w:rsidP="00E3375B">
            <w:pPr>
              <w:pStyle w:val="TableParagraph"/>
              <w:numPr>
                <w:ins w:id="873" w:author="Admin" w:date="2019-02-28T10:09:00Z"/>
              </w:numPr>
              <w:spacing w:before="32"/>
              <w:ind w:left="107"/>
              <w:rPr>
                <w:ins w:id="874" w:author="Admin" w:date="2019-02-28T10:09:00Z"/>
                <w:sz w:val="20"/>
              </w:rPr>
            </w:pPr>
            <w:ins w:id="875" w:author="Admin" w:date="2019-02-28T10:09:00Z">
              <w:r>
                <w:rPr>
                  <w:sz w:val="20"/>
                </w:rPr>
                <w:t>Всього витрат, млн грн</w:t>
              </w:r>
            </w:ins>
          </w:p>
        </w:tc>
        <w:tc>
          <w:tcPr>
            <w:tcW w:w="898" w:type="dxa"/>
            <w:tcBorders>
              <w:top w:val="single" w:sz="8" w:space="0" w:color="000000"/>
            </w:tcBorders>
          </w:tcPr>
          <w:p w:rsidR="00333380" w:rsidRDefault="00333380" w:rsidP="00E3375B">
            <w:pPr>
              <w:pStyle w:val="TableParagraph"/>
              <w:numPr>
                <w:ins w:id="876" w:author="Admin" w:date="2019-02-28T10:09:00Z"/>
              </w:numPr>
              <w:spacing w:before="32"/>
              <w:ind w:left="159" w:right="145"/>
              <w:jc w:val="center"/>
              <w:rPr>
                <w:ins w:id="877" w:author="Admin" w:date="2019-02-28T10:09:00Z"/>
                <w:sz w:val="20"/>
              </w:rPr>
            </w:pPr>
            <w:ins w:id="878" w:author="Admin" w:date="2019-02-28T10:09:00Z">
              <w:r>
                <w:rPr>
                  <w:sz w:val="20"/>
                </w:rPr>
                <w:t>864,00</w:t>
              </w:r>
            </w:ins>
          </w:p>
        </w:tc>
        <w:tc>
          <w:tcPr>
            <w:tcW w:w="952" w:type="dxa"/>
            <w:tcBorders>
              <w:top w:val="single" w:sz="8" w:space="0" w:color="000000"/>
            </w:tcBorders>
          </w:tcPr>
          <w:p w:rsidR="00333380" w:rsidRDefault="00333380" w:rsidP="00E3375B">
            <w:pPr>
              <w:pStyle w:val="TableParagraph"/>
              <w:numPr>
                <w:ins w:id="879" w:author="Admin" w:date="2019-02-28T10:09:00Z"/>
              </w:numPr>
              <w:spacing w:before="32"/>
              <w:ind w:left="144" w:right="117"/>
              <w:jc w:val="center"/>
              <w:rPr>
                <w:ins w:id="880" w:author="Admin" w:date="2019-02-28T10:09:00Z"/>
                <w:sz w:val="20"/>
              </w:rPr>
            </w:pPr>
            <w:ins w:id="881" w:author="Admin" w:date="2019-02-28T10:09:00Z">
              <w:r>
                <w:rPr>
                  <w:sz w:val="20"/>
                </w:rPr>
                <w:t>1120,00</w:t>
              </w:r>
            </w:ins>
          </w:p>
        </w:tc>
        <w:tc>
          <w:tcPr>
            <w:tcW w:w="932" w:type="dxa"/>
            <w:tcBorders>
              <w:top w:val="single" w:sz="8" w:space="0" w:color="000000"/>
            </w:tcBorders>
          </w:tcPr>
          <w:p w:rsidR="00333380" w:rsidRDefault="00333380" w:rsidP="00E3375B">
            <w:pPr>
              <w:pStyle w:val="TableParagraph"/>
              <w:numPr>
                <w:ins w:id="882" w:author="Admin" w:date="2019-02-28T10:09:00Z"/>
              </w:numPr>
              <w:spacing w:before="32"/>
              <w:ind w:left="123" w:right="118"/>
              <w:jc w:val="center"/>
              <w:rPr>
                <w:ins w:id="883" w:author="Admin" w:date="2019-02-28T10:09:00Z"/>
                <w:sz w:val="20"/>
              </w:rPr>
            </w:pPr>
            <w:ins w:id="884" w:author="Admin" w:date="2019-02-28T10:09:00Z">
              <w:r>
                <w:rPr>
                  <w:sz w:val="20"/>
                </w:rPr>
                <w:t>1238,00</w:t>
              </w:r>
            </w:ins>
          </w:p>
        </w:tc>
        <w:tc>
          <w:tcPr>
            <w:tcW w:w="930" w:type="dxa"/>
            <w:tcBorders>
              <w:top w:val="single" w:sz="8" w:space="0" w:color="000000"/>
            </w:tcBorders>
          </w:tcPr>
          <w:p w:rsidR="00333380" w:rsidRDefault="00333380" w:rsidP="00E3375B">
            <w:pPr>
              <w:pStyle w:val="TableParagraph"/>
              <w:numPr>
                <w:ins w:id="885" w:author="Admin" w:date="2019-02-28T10:09:00Z"/>
              </w:numPr>
              <w:spacing w:before="32"/>
              <w:ind w:left="122" w:right="116"/>
              <w:jc w:val="center"/>
              <w:rPr>
                <w:ins w:id="886" w:author="Admin" w:date="2019-02-28T10:09:00Z"/>
                <w:sz w:val="20"/>
              </w:rPr>
            </w:pPr>
            <w:ins w:id="887" w:author="Admin" w:date="2019-02-28T10:09:00Z">
              <w:r>
                <w:rPr>
                  <w:sz w:val="20"/>
                </w:rPr>
                <w:t>2441,72</w:t>
              </w:r>
            </w:ins>
          </w:p>
        </w:tc>
        <w:tc>
          <w:tcPr>
            <w:tcW w:w="930" w:type="dxa"/>
            <w:tcBorders>
              <w:top w:val="single" w:sz="8" w:space="0" w:color="000000"/>
            </w:tcBorders>
          </w:tcPr>
          <w:p w:rsidR="00333380" w:rsidRDefault="00333380" w:rsidP="00E3375B">
            <w:pPr>
              <w:pStyle w:val="TableParagraph"/>
              <w:numPr>
                <w:ins w:id="888" w:author="Admin" w:date="2019-02-28T10:09:00Z"/>
              </w:numPr>
              <w:spacing w:before="32"/>
              <w:ind w:left="122" w:right="114"/>
              <w:jc w:val="center"/>
              <w:rPr>
                <w:ins w:id="889" w:author="Admin" w:date="2019-02-28T10:09:00Z"/>
                <w:sz w:val="20"/>
              </w:rPr>
            </w:pPr>
            <w:ins w:id="890" w:author="Admin" w:date="2019-02-28T10:09:00Z">
              <w:r>
                <w:rPr>
                  <w:sz w:val="20"/>
                </w:rPr>
                <w:t>2653,00</w:t>
              </w:r>
            </w:ins>
          </w:p>
        </w:tc>
        <w:tc>
          <w:tcPr>
            <w:tcW w:w="930" w:type="dxa"/>
            <w:tcBorders>
              <w:top w:val="single" w:sz="8" w:space="0" w:color="000000"/>
            </w:tcBorders>
          </w:tcPr>
          <w:p w:rsidR="00333380" w:rsidRDefault="00333380" w:rsidP="00E3375B">
            <w:pPr>
              <w:pStyle w:val="TableParagraph"/>
              <w:numPr>
                <w:ins w:id="891" w:author="Admin" w:date="2019-02-28T10:09:00Z"/>
              </w:numPr>
              <w:spacing w:before="32"/>
              <w:ind w:right="132"/>
              <w:jc w:val="right"/>
              <w:rPr>
                <w:ins w:id="892" w:author="Admin" w:date="2019-02-28T10:09:00Z"/>
                <w:sz w:val="20"/>
              </w:rPr>
            </w:pPr>
            <w:ins w:id="893" w:author="Admin" w:date="2019-02-28T10:09:00Z">
              <w:r>
                <w:rPr>
                  <w:sz w:val="20"/>
                </w:rPr>
                <w:t>3688,30</w:t>
              </w:r>
            </w:ins>
          </w:p>
        </w:tc>
        <w:tc>
          <w:tcPr>
            <w:tcW w:w="941" w:type="dxa"/>
            <w:tcBorders>
              <w:top w:val="single" w:sz="8" w:space="0" w:color="000000"/>
            </w:tcBorders>
          </w:tcPr>
          <w:p w:rsidR="00333380" w:rsidRDefault="00333380" w:rsidP="00E3375B">
            <w:pPr>
              <w:pStyle w:val="TableParagraph"/>
              <w:numPr>
                <w:ins w:id="894" w:author="Admin" w:date="2019-02-28T10:09:00Z"/>
              </w:numPr>
              <w:spacing w:before="32"/>
              <w:ind w:left="126" w:right="124"/>
              <w:jc w:val="center"/>
              <w:rPr>
                <w:ins w:id="895" w:author="Admin" w:date="2019-02-28T10:09:00Z"/>
                <w:sz w:val="20"/>
              </w:rPr>
            </w:pPr>
            <w:ins w:id="896" w:author="Admin" w:date="2019-02-28T10:09:00Z">
              <w:r>
                <w:rPr>
                  <w:sz w:val="20"/>
                </w:rPr>
                <w:t>4503,10</w:t>
              </w:r>
            </w:ins>
          </w:p>
        </w:tc>
      </w:tr>
      <w:tr w:rsidR="00333380" w:rsidTr="00E3375B">
        <w:trPr>
          <w:trHeight w:val="309"/>
          <w:ins w:id="897" w:author="Admin" w:date="2019-02-28T10:09:00Z"/>
        </w:trPr>
        <w:tc>
          <w:tcPr>
            <w:tcW w:w="3458" w:type="dxa"/>
          </w:tcPr>
          <w:p w:rsidR="00333380" w:rsidRDefault="00333380" w:rsidP="00E3375B">
            <w:pPr>
              <w:pStyle w:val="TableParagraph"/>
              <w:numPr>
                <w:ins w:id="898" w:author="Admin" w:date="2019-02-28T10:09:00Z"/>
              </w:numPr>
              <w:spacing w:before="34"/>
              <w:ind w:left="390"/>
              <w:rPr>
                <w:ins w:id="899" w:author="Admin" w:date="2019-02-28T10:09:00Z"/>
                <w:sz w:val="20"/>
              </w:rPr>
            </w:pPr>
            <w:ins w:id="900" w:author="Admin" w:date="2019-02-28T10:09:00Z">
              <w:r>
                <w:rPr>
                  <w:sz w:val="20"/>
                </w:rPr>
                <w:t>у т.ч.: власні кошти, млн грн</w:t>
              </w:r>
            </w:ins>
          </w:p>
        </w:tc>
        <w:tc>
          <w:tcPr>
            <w:tcW w:w="898" w:type="dxa"/>
          </w:tcPr>
          <w:p w:rsidR="00333380" w:rsidRDefault="00333380" w:rsidP="00E3375B">
            <w:pPr>
              <w:pStyle w:val="TableParagraph"/>
              <w:numPr>
                <w:ins w:id="901" w:author="Admin" w:date="2019-02-28T10:09:00Z"/>
              </w:numPr>
              <w:spacing w:before="34"/>
              <w:ind w:left="159" w:right="145"/>
              <w:jc w:val="center"/>
              <w:rPr>
                <w:ins w:id="902" w:author="Admin" w:date="2019-02-28T10:09:00Z"/>
                <w:sz w:val="20"/>
              </w:rPr>
            </w:pPr>
            <w:ins w:id="903" w:author="Admin" w:date="2019-02-28T10:09:00Z">
              <w:r>
                <w:rPr>
                  <w:sz w:val="20"/>
                </w:rPr>
                <w:t>489,07</w:t>
              </w:r>
            </w:ins>
          </w:p>
        </w:tc>
        <w:tc>
          <w:tcPr>
            <w:tcW w:w="952" w:type="dxa"/>
          </w:tcPr>
          <w:p w:rsidR="00333380" w:rsidRDefault="00333380" w:rsidP="00E3375B">
            <w:pPr>
              <w:pStyle w:val="TableParagraph"/>
              <w:numPr>
                <w:ins w:id="904" w:author="Admin" w:date="2019-02-28T10:09:00Z"/>
              </w:numPr>
              <w:spacing w:before="34"/>
              <w:ind w:left="143" w:right="117"/>
              <w:jc w:val="center"/>
              <w:rPr>
                <w:ins w:id="905" w:author="Admin" w:date="2019-02-28T10:09:00Z"/>
                <w:sz w:val="20"/>
              </w:rPr>
            </w:pPr>
            <w:ins w:id="906" w:author="Admin" w:date="2019-02-28T10:09:00Z">
              <w:r>
                <w:rPr>
                  <w:sz w:val="20"/>
                </w:rPr>
                <w:t>628,95</w:t>
              </w:r>
            </w:ins>
          </w:p>
        </w:tc>
        <w:tc>
          <w:tcPr>
            <w:tcW w:w="932" w:type="dxa"/>
          </w:tcPr>
          <w:p w:rsidR="00333380" w:rsidRDefault="00333380" w:rsidP="00E3375B">
            <w:pPr>
              <w:pStyle w:val="TableParagraph"/>
              <w:numPr>
                <w:ins w:id="907" w:author="Admin" w:date="2019-02-28T10:09:00Z"/>
              </w:numPr>
              <w:spacing w:before="34"/>
              <w:ind w:left="123" w:right="118"/>
              <w:jc w:val="center"/>
              <w:rPr>
                <w:ins w:id="908" w:author="Admin" w:date="2019-02-28T10:09:00Z"/>
                <w:sz w:val="20"/>
              </w:rPr>
            </w:pPr>
            <w:ins w:id="909" w:author="Admin" w:date="2019-02-28T10:09:00Z">
              <w:r>
                <w:rPr>
                  <w:sz w:val="20"/>
                </w:rPr>
                <w:t>635,80</w:t>
              </w:r>
            </w:ins>
          </w:p>
        </w:tc>
        <w:tc>
          <w:tcPr>
            <w:tcW w:w="930" w:type="dxa"/>
          </w:tcPr>
          <w:p w:rsidR="00333380" w:rsidRDefault="00333380" w:rsidP="00E3375B">
            <w:pPr>
              <w:pStyle w:val="TableParagraph"/>
              <w:numPr>
                <w:ins w:id="910" w:author="Admin" w:date="2019-02-28T10:09:00Z"/>
              </w:numPr>
              <w:spacing w:before="34"/>
              <w:ind w:left="121" w:right="116"/>
              <w:jc w:val="center"/>
              <w:rPr>
                <w:ins w:id="911" w:author="Admin" w:date="2019-02-28T10:09:00Z"/>
                <w:sz w:val="20"/>
              </w:rPr>
            </w:pPr>
            <w:ins w:id="912" w:author="Admin" w:date="2019-02-28T10:09:00Z">
              <w:r>
                <w:rPr>
                  <w:sz w:val="20"/>
                </w:rPr>
                <w:t>1801,15</w:t>
              </w:r>
            </w:ins>
          </w:p>
        </w:tc>
        <w:tc>
          <w:tcPr>
            <w:tcW w:w="930" w:type="dxa"/>
          </w:tcPr>
          <w:p w:rsidR="00333380" w:rsidRDefault="00333380" w:rsidP="00E3375B">
            <w:pPr>
              <w:pStyle w:val="TableParagraph"/>
              <w:numPr>
                <w:ins w:id="913" w:author="Admin" w:date="2019-02-28T10:09:00Z"/>
              </w:numPr>
              <w:spacing w:before="34"/>
              <w:ind w:left="122" w:right="115"/>
              <w:jc w:val="center"/>
              <w:rPr>
                <w:ins w:id="914" w:author="Admin" w:date="2019-02-28T10:09:00Z"/>
                <w:sz w:val="20"/>
              </w:rPr>
            </w:pPr>
            <w:ins w:id="915" w:author="Admin" w:date="2019-02-28T10:09:00Z">
              <w:r>
                <w:rPr>
                  <w:sz w:val="20"/>
                </w:rPr>
                <w:t>2192,20</w:t>
              </w:r>
            </w:ins>
          </w:p>
        </w:tc>
        <w:tc>
          <w:tcPr>
            <w:tcW w:w="930" w:type="dxa"/>
          </w:tcPr>
          <w:p w:rsidR="00333380" w:rsidRDefault="00333380" w:rsidP="00E3375B">
            <w:pPr>
              <w:pStyle w:val="TableParagraph"/>
              <w:numPr>
                <w:ins w:id="916" w:author="Admin" w:date="2019-02-28T10:09:00Z"/>
              </w:numPr>
              <w:spacing w:before="34"/>
              <w:ind w:right="132"/>
              <w:jc w:val="right"/>
              <w:rPr>
                <w:ins w:id="917" w:author="Admin" w:date="2019-02-28T10:09:00Z"/>
                <w:sz w:val="20"/>
              </w:rPr>
            </w:pPr>
            <w:ins w:id="918" w:author="Admin" w:date="2019-02-28T10:09:00Z">
              <w:r>
                <w:rPr>
                  <w:sz w:val="20"/>
                </w:rPr>
                <w:t>3290,10</w:t>
              </w:r>
            </w:ins>
          </w:p>
        </w:tc>
        <w:tc>
          <w:tcPr>
            <w:tcW w:w="941" w:type="dxa"/>
          </w:tcPr>
          <w:p w:rsidR="00333380" w:rsidRDefault="00333380" w:rsidP="00E3375B">
            <w:pPr>
              <w:pStyle w:val="TableParagraph"/>
              <w:numPr>
                <w:ins w:id="919" w:author="Admin" w:date="2019-02-28T10:09:00Z"/>
              </w:numPr>
              <w:spacing w:before="34"/>
              <w:ind w:left="125" w:right="124"/>
              <w:jc w:val="center"/>
              <w:rPr>
                <w:ins w:id="920" w:author="Admin" w:date="2019-02-28T10:09:00Z"/>
                <w:sz w:val="20"/>
              </w:rPr>
            </w:pPr>
            <w:ins w:id="921" w:author="Admin" w:date="2019-02-28T10:09:00Z">
              <w:r>
                <w:rPr>
                  <w:sz w:val="20"/>
                </w:rPr>
                <w:t>4437,20</w:t>
              </w:r>
            </w:ins>
          </w:p>
        </w:tc>
      </w:tr>
      <w:tr w:rsidR="00333380" w:rsidTr="00E3375B">
        <w:trPr>
          <w:trHeight w:val="311"/>
          <w:ins w:id="922" w:author="Admin" w:date="2019-02-28T10:09:00Z"/>
        </w:trPr>
        <w:tc>
          <w:tcPr>
            <w:tcW w:w="3458" w:type="dxa"/>
          </w:tcPr>
          <w:p w:rsidR="00333380" w:rsidRDefault="00333380" w:rsidP="00E3375B">
            <w:pPr>
              <w:pStyle w:val="TableParagraph"/>
              <w:numPr>
                <w:ins w:id="923" w:author="Admin" w:date="2019-02-28T10:09:00Z"/>
              </w:numPr>
              <w:spacing w:before="36"/>
              <w:ind w:left="106"/>
              <w:rPr>
                <w:ins w:id="924" w:author="Admin" w:date="2019-02-28T10:09:00Z"/>
                <w:i/>
                <w:sz w:val="20"/>
              </w:rPr>
            </w:pPr>
            <w:ins w:id="925" w:author="Admin" w:date="2019-02-28T10:09:00Z">
              <w:r>
                <w:rPr>
                  <w:i/>
                  <w:sz w:val="20"/>
                </w:rPr>
                <w:t>питома вага, %</w:t>
              </w:r>
            </w:ins>
          </w:p>
        </w:tc>
        <w:tc>
          <w:tcPr>
            <w:tcW w:w="898" w:type="dxa"/>
          </w:tcPr>
          <w:p w:rsidR="00333380" w:rsidRDefault="00333380" w:rsidP="00E3375B">
            <w:pPr>
              <w:pStyle w:val="TableParagraph"/>
              <w:numPr>
                <w:ins w:id="926" w:author="Admin" w:date="2019-02-28T10:09:00Z"/>
              </w:numPr>
              <w:spacing w:before="36"/>
              <w:ind w:left="159" w:right="146"/>
              <w:jc w:val="center"/>
              <w:rPr>
                <w:ins w:id="927" w:author="Admin" w:date="2019-02-28T10:09:00Z"/>
                <w:i/>
                <w:sz w:val="20"/>
              </w:rPr>
            </w:pPr>
            <w:ins w:id="928" w:author="Admin" w:date="2019-02-28T10:09:00Z">
              <w:r>
                <w:rPr>
                  <w:i/>
                  <w:sz w:val="20"/>
                </w:rPr>
                <w:t>56,61</w:t>
              </w:r>
            </w:ins>
          </w:p>
        </w:tc>
        <w:tc>
          <w:tcPr>
            <w:tcW w:w="952" w:type="dxa"/>
          </w:tcPr>
          <w:p w:rsidR="00333380" w:rsidRDefault="00333380" w:rsidP="00E3375B">
            <w:pPr>
              <w:pStyle w:val="TableParagraph"/>
              <w:numPr>
                <w:ins w:id="929" w:author="Admin" w:date="2019-02-28T10:09:00Z"/>
              </w:numPr>
              <w:spacing w:before="36"/>
              <w:ind w:left="142" w:right="117"/>
              <w:jc w:val="center"/>
              <w:rPr>
                <w:ins w:id="930" w:author="Admin" w:date="2019-02-28T10:09:00Z"/>
                <w:i/>
                <w:sz w:val="20"/>
              </w:rPr>
            </w:pPr>
            <w:ins w:id="931" w:author="Admin" w:date="2019-02-28T10:09:00Z">
              <w:r>
                <w:rPr>
                  <w:i/>
                  <w:sz w:val="20"/>
                </w:rPr>
                <w:t>56,16</w:t>
              </w:r>
            </w:ins>
          </w:p>
        </w:tc>
        <w:tc>
          <w:tcPr>
            <w:tcW w:w="932" w:type="dxa"/>
          </w:tcPr>
          <w:p w:rsidR="00333380" w:rsidRDefault="00333380" w:rsidP="00E3375B">
            <w:pPr>
              <w:pStyle w:val="TableParagraph"/>
              <w:numPr>
                <w:ins w:id="932" w:author="Admin" w:date="2019-02-28T10:09:00Z"/>
              </w:numPr>
              <w:spacing w:before="36"/>
              <w:ind w:left="121" w:right="118"/>
              <w:jc w:val="center"/>
              <w:rPr>
                <w:ins w:id="933" w:author="Admin" w:date="2019-02-28T10:09:00Z"/>
                <w:i/>
                <w:sz w:val="20"/>
              </w:rPr>
            </w:pPr>
            <w:ins w:id="934" w:author="Admin" w:date="2019-02-28T10:09:00Z">
              <w:r>
                <w:rPr>
                  <w:i/>
                  <w:sz w:val="20"/>
                </w:rPr>
                <w:t>51,36</w:t>
              </w:r>
            </w:ins>
          </w:p>
        </w:tc>
        <w:tc>
          <w:tcPr>
            <w:tcW w:w="930" w:type="dxa"/>
          </w:tcPr>
          <w:p w:rsidR="00333380" w:rsidRDefault="00333380" w:rsidP="00E3375B">
            <w:pPr>
              <w:pStyle w:val="TableParagraph"/>
              <w:numPr>
                <w:ins w:id="935" w:author="Admin" w:date="2019-02-28T10:09:00Z"/>
              </w:numPr>
              <w:spacing w:before="36"/>
              <w:ind w:left="120" w:right="116"/>
              <w:jc w:val="center"/>
              <w:rPr>
                <w:ins w:id="936" w:author="Admin" w:date="2019-02-28T10:09:00Z"/>
                <w:i/>
                <w:sz w:val="20"/>
              </w:rPr>
            </w:pPr>
            <w:ins w:id="937" w:author="Admin" w:date="2019-02-28T10:09:00Z">
              <w:r>
                <w:rPr>
                  <w:i/>
                  <w:sz w:val="20"/>
                </w:rPr>
                <w:t>73,77</w:t>
              </w:r>
            </w:ins>
          </w:p>
        </w:tc>
        <w:tc>
          <w:tcPr>
            <w:tcW w:w="930" w:type="dxa"/>
          </w:tcPr>
          <w:p w:rsidR="00333380" w:rsidRDefault="00333380" w:rsidP="00E3375B">
            <w:pPr>
              <w:pStyle w:val="TableParagraph"/>
              <w:numPr>
                <w:ins w:id="938" w:author="Admin" w:date="2019-02-28T10:09:00Z"/>
              </w:numPr>
              <w:spacing w:before="36"/>
              <w:ind w:left="122" w:right="116"/>
              <w:jc w:val="center"/>
              <w:rPr>
                <w:ins w:id="939" w:author="Admin" w:date="2019-02-28T10:09:00Z"/>
                <w:i/>
                <w:sz w:val="20"/>
              </w:rPr>
            </w:pPr>
            <w:ins w:id="940" w:author="Admin" w:date="2019-02-28T10:09:00Z">
              <w:r>
                <w:rPr>
                  <w:i/>
                  <w:sz w:val="20"/>
                </w:rPr>
                <w:t>82,63</w:t>
              </w:r>
            </w:ins>
          </w:p>
        </w:tc>
        <w:tc>
          <w:tcPr>
            <w:tcW w:w="930" w:type="dxa"/>
          </w:tcPr>
          <w:p w:rsidR="00333380" w:rsidRDefault="00333380" w:rsidP="00E3375B">
            <w:pPr>
              <w:pStyle w:val="TableParagraph"/>
              <w:numPr>
                <w:ins w:id="941" w:author="Admin" w:date="2019-02-28T10:09:00Z"/>
              </w:numPr>
              <w:spacing w:before="36"/>
              <w:ind w:right="233"/>
              <w:jc w:val="right"/>
              <w:rPr>
                <w:ins w:id="942" w:author="Admin" w:date="2019-02-28T10:09:00Z"/>
                <w:i/>
                <w:sz w:val="20"/>
              </w:rPr>
            </w:pPr>
            <w:ins w:id="943" w:author="Admin" w:date="2019-02-28T10:09:00Z">
              <w:r>
                <w:rPr>
                  <w:i/>
                  <w:sz w:val="20"/>
                </w:rPr>
                <w:t>89,20</w:t>
              </w:r>
            </w:ins>
          </w:p>
        </w:tc>
        <w:tc>
          <w:tcPr>
            <w:tcW w:w="941" w:type="dxa"/>
          </w:tcPr>
          <w:p w:rsidR="00333380" w:rsidRDefault="00333380" w:rsidP="00E3375B">
            <w:pPr>
              <w:pStyle w:val="TableParagraph"/>
              <w:numPr>
                <w:ins w:id="944" w:author="Admin" w:date="2019-02-28T10:09:00Z"/>
              </w:numPr>
              <w:spacing w:before="36"/>
              <w:ind w:left="124" w:right="124"/>
              <w:jc w:val="center"/>
              <w:rPr>
                <w:ins w:id="945" w:author="Admin" w:date="2019-02-28T10:09:00Z"/>
                <w:i/>
                <w:sz w:val="20"/>
              </w:rPr>
            </w:pPr>
            <w:ins w:id="946" w:author="Admin" w:date="2019-02-28T10:09:00Z">
              <w:r>
                <w:rPr>
                  <w:i/>
                  <w:sz w:val="20"/>
                </w:rPr>
                <w:t>98,54</w:t>
              </w:r>
            </w:ins>
          </w:p>
        </w:tc>
      </w:tr>
      <w:tr w:rsidR="00333380" w:rsidTr="00E3375B">
        <w:trPr>
          <w:trHeight w:val="309"/>
          <w:ins w:id="947" w:author="Admin" w:date="2019-02-28T10:09:00Z"/>
        </w:trPr>
        <w:tc>
          <w:tcPr>
            <w:tcW w:w="3458" w:type="dxa"/>
          </w:tcPr>
          <w:p w:rsidR="00333380" w:rsidRDefault="00333380" w:rsidP="00E3375B">
            <w:pPr>
              <w:pStyle w:val="TableParagraph"/>
              <w:numPr>
                <w:ins w:id="948" w:author="Admin" w:date="2019-02-28T10:09:00Z"/>
              </w:numPr>
              <w:spacing w:before="36"/>
              <w:ind w:left="106"/>
              <w:rPr>
                <w:ins w:id="949" w:author="Admin" w:date="2019-02-28T10:09:00Z"/>
                <w:sz w:val="20"/>
              </w:rPr>
            </w:pPr>
            <w:ins w:id="950" w:author="Admin" w:date="2019-02-28T10:09:00Z">
              <w:r>
                <w:rPr>
                  <w:sz w:val="20"/>
                </w:rPr>
                <w:t>Кошти державного бюджету, млн грн</w:t>
              </w:r>
            </w:ins>
          </w:p>
        </w:tc>
        <w:tc>
          <w:tcPr>
            <w:tcW w:w="898" w:type="dxa"/>
          </w:tcPr>
          <w:p w:rsidR="00333380" w:rsidRDefault="00333380" w:rsidP="00E3375B">
            <w:pPr>
              <w:pStyle w:val="TableParagraph"/>
              <w:numPr>
                <w:ins w:id="951" w:author="Admin" w:date="2019-02-28T10:09:00Z"/>
              </w:numPr>
              <w:spacing w:before="36"/>
              <w:ind w:left="158" w:right="147"/>
              <w:jc w:val="center"/>
              <w:rPr>
                <w:ins w:id="952" w:author="Admin" w:date="2019-02-28T10:09:00Z"/>
                <w:sz w:val="20"/>
              </w:rPr>
            </w:pPr>
            <w:ins w:id="953" w:author="Admin" w:date="2019-02-28T10:09:00Z">
              <w:r>
                <w:rPr>
                  <w:sz w:val="20"/>
                </w:rPr>
                <w:t>374,93</w:t>
              </w:r>
            </w:ins>
          </w:p>
        </w:tc>
        <w:tc>
          <w:tcPr>
            <w:tcW w:w="952" w:type="dxa"/>
          </w:tcPr>
          <w:p w:rsidR="00333380" w:rsidRDefault="00333380" w:rsidP="00E3375B">
            <w:pPr>
              <w:pStyle w:val="TableParagraph"/>
              <w:numPr>
                <w:ins w:id="954" w:author="Admin" w:date="2019-02-28T10:09:00Z"/>
              </w:numPr>
              <w:spacing w:before="36"/>
              <w:ind w:left="141" w:right="117"/>
              <w:jc w:val="center"/>
              <w:rPr>
                <w:ins w:id="955" w:author="Admin" w:date="2019-02-28T10:09:00Z"/>
                <w:sz w:val="20"/>
              </w:rPr>
            </w:pPr>
            <w:ins w:id="956" w:author="Admin" w:date="2019-02-28T10:09:00Z">
              <w:r>
                <w:rPr>
                  <w:sz w:val="20"/>
                </w:rPr>
                <w:t>491,05</w:t>
              </w:r>
            </w:ins>
          </w:p>
        </w:tc>
        <w:tc>
          <w:tcPr>
            <w:tcW w:w="932" w:type="dxa"/>
          </w:tcPr>
          <w:p w:rsidR="00333380" w:rsidRDefault="00333380" w:rsidP="00E3375B">
            <w:pPr>
              <w:pStyle w:val="TableParagraph"/>
              <w:numPr>
                <w:ins w:id="957" w:author="Admin" w:date="2019-02-28T10:09:00Z"/>
              </w:numPr>
              <w:spacing w:before="36"/>
              <w:ind w:left="120" w:right="118"/>
              <w:jc w:val="center"/>
              <w:rPr>
                <w:ins w:id="958" w:author="Admin" w:date="2019-02-28T10:09:00Z"/>
                <w:sz w:val="20"/>
              </w:rPr>
            </w:pPr>
            <w:ins w:id="959" w:author="Admin" w:date="2019-02-28T10:09:00Z">
              <w:r>
                <w:rPr>
                  <w:sz w:val="20"/>
                </w:rPr>
                <w:t>602,20</w:t>
              </w:r>
            </w:ins>
          </w:p>
        </w:tc>
        <w:tc>
          <w:tcPr>
            <w:tcW w:w="930" w:type="dxa"/>
          </w:tcPr>
          <w:p w:rsidR="00333380" w:rsidRDefault="00333380" w:rsidP="00E3375B">
            <w:pPr>
              <w:pStyle w:val="TableParagraph"/>
              <w:numPr>
                <w:ins w:id="960" w:author="Admin" w:date="2019-02-28T10:09:00Z"/>
              </w:numPr>
              <w:spacing w:before="36"/>
              <w:ind w:left="119" w:right="116"/>
              <w:jc w:val="center"/>
              <w:rPr>
                <w:ins w:id="961" w:author="Admin" w:date="2019-02-28T10:09:00Z"/>
                <w:sz w:val="20"/>
              </w:rPr>
            </w:pPr>
            <w:ins w:id="962" w:author="Admin" w:date="2019-02-28T10:09:00Z">
              <w:r>
                <w:rPr>
                  <w:sz w:val="20"/>
                </w:rPr>
                <w:t>640,57</w:t>
              </w:r>
            </w:ins>
          </w:p>
        </w:tc>
        <w:tc>
          <w:tcPr>
            <w:tcW w:w="930" w:type="dxa"/>
          </w:tcPr>
          <w:p w:rsidR="00333380" w:rsidRDefault="00333380" w:rsidP="00E3375B">
            <w:pPr>
              <w:pStyle w:val="TableParagraph"/>
              <w:numPr>
                <w:ins w:id="963" w:author="Admin" w:date="2019-02-28T10:09:00Z"/>
              </w:numPr>
              <w:spacing w:before="36"/>
              <w:ind w:left="121" w:right="116"/>
              <w:jc w:val="center"/>
              <w:rPr>
                <w:ins w:id="964" w:author="Admin" w:date="2019-02-28T10:09:00Z"/>
                <w:sz w:val="20"/>
              </w:rPr>
            </w:pPr>
            <w:ins w:id="965" w:author="Admin" w:date="2019-02-28T10:09:00Z">
              <w:r>
                <w:rPr>
                  <w:sz w:val="20"/>
                </w:rPr>
                <w:t>460,80</w:t>
              </w:r>
            </w:ins>
          </w:p>
        </w:tc>
        <w:tc>
          <w:tcPr>
            <w:tcW w:w="930" w:type="dxa"/>
          </w:tcPr>
          <w:p w:rsidR="00333380" w:rsidRDefault="00333380" w:rsidP="00E3375B">
            <w:pPr>
              <w:pStyle w:val="TableParagraph"/>
              <w:numPr>
                <w:ins w:id="966" w:author="Admin" w:date="2019-02-28T10:09:00Z"/>
              </w:numPr>
              <w:spacing w:before="36"/>
              <w:ind w:right="184"/>
              <w:jc w:val="right"/>
              <w:rPr>
                <w:ins w:id="967" w:author="Admin" w:date="2019-02-28T10:09:00Z"/>
                <w:sz w:val="20"/>
              </w:rPr>
            </w:pPr>
            <w:ins w:id="968" w:author="Admin" w:date="2019-02-28T10:09:00Z">
              <w:r>
                <w:rPr>
                  <w:sz w:val="20"/>
                </w:rPr>
                <w:t>398,20</w:t>
              </w:r>
            </w:ins>
          </w:p>
        </w:tc>
        <w:tc>
          <w:tcPr>
            <w:tcW w:w="941" w:type="dxa"/>
          </w:tcPr>
          <w:p w:rsidR="00333380" w:rsidRDefault="00333380" w:rsidP="00E3375B">
            <w:pPr>
              <w:pStyle w:val="TableParagraph"/>
              <w:numPr>
                <w:ins w:id="969" w:author="Admin" w:date="2019-02-28T10:09:00Z"/>
              </w:numPr>
              <w:spacing w:before="36"/>
              <w:ind w:left="124" w:right="124"/>
              <w:jc w:val="center"/>
              <w:rPr>
                <w:ins w:id="970" w:author="Admin" w:date="2019-02-28T10:09:00Z"/>
                <w:sz w:val="20"/>
              </w:rPr>
            </w:pPr>
            <w:ins w:id="971" w:author="Admin" w:date="2019-02-28T10:09:00Z">
              <w:r>
                <w:rPr>
                  <w:sz w:val="20"/>
                </w:rPr>
                <w:t>66,20</w:t>
              </w:r>
            </w:ins>
          </w:p>
        </w:tc>
      </w:tr>
      <w:tr w:rsidR="00333380" w:rsidTr="00E3375B">
        <w:trPr>
          <w:trHeight w:val="301"/>
          <w:ins w:id="972" w:author="Admin" w:date="2019-02-28T10:09:00Z"/>
        </w:trPr>
        <w:tc>
          <w:tcPr>
            <w:tcW w:w="3458" w:type="dxa"/>
            <w:tcBorders>
              <w:bottom w:val="single" w:sz="8" w:space="0" w:color="000000"/>
            </w:tcBorders>
          </w:tcPr>
          <w:p w:rsidR="00333380" w:rsidRDefault="00333380" w:rsidP="00E3375B">
            <w:pPr>
              <w:pStyle w:val="TableParagraph"/>
              <w:numPr>
                <w:ins w:id="973" w:author="Admin" w:date="2019-02-28T10:09:00Z"/>
              </w:numPr>
              <w:spacing w:before="34"/>
              <w:ind w:left="105"/>
              <w:rPr>
                <w:ins w:id="974" w:author="Admin" w:date="2019-02-28T10:09:00Z"/>
                <w:i/>
                <w:sz w:val="20"/>
              </w:rPr>
            </w:pPr>
            <w:ins w:id="975" w:author="Admin" w:date="2019-02-28T10:09:00Z">
              <w:r>
                <w:rPr>
                  <w:i/>
                  <w:sz w:val="20"/>
                </w:rPr>
                <w:t>питома вага, %</w:t>
              </w:r>
            </w:ins>
          </w:p>
        </w:tc>
        <w:tc>
          <w:tcPr>
            <w:tcW w:w="898" w:type="dxa"/>
            <w:tcBorders>
              <w:bottom w:val="single" w:sz="8" w:space="0" w:color="000000"/>
            </w:tcBorders>
          </w:tcPr>
          <w:p w:rsidR="00333380" w:rsidRDefault="00333380" w:rsidP="00E3375B">
            <w:pPr>
              <w:pStyle w:val="TableParagraph"/>
              <w:numPr>
                <w:ins w:id="976" w:author="Admin" w:date="2019-02-28T10:09:00Z"/>
              </w:numPr>
              <w:spacing w:before="34"/>
              <w:ind w:left="157" w:right="147"/>
              <w:jc w:val="center"/>
              <w:rPr>
                <w:ins w:id="977" w:author="Admin" w:date="2019-02-28T10:09:00Z"/>
                <w:i/>
                <w:sz w:val="20"/>
              </w:rPr>
            </w:pPr>
            <w:ins w:id="978" w:author="Admin" w:date="2019-02-28T10:09:00Z">
              <w:r>
                <w:rPr>
                  <w:i/>
                  <w:sz w:val="20"/>
                </w:rPr>
                <w:t>43,39</w:t>
              </w:r>
            </w:ins>
          </w:p>
        </w:tc>
        <w:tc>
          <w:tcPr>
            <w:tcW w:w="952" w:type="dxa"/>
            <w:tcBorders>
              <w:bottom w:val="single" w:sz="8" w:space="0" w:color="000000"/>
            </w:tcBorders>
          </w:tcPr>
          <w:p w:rsidR="00333380" w:rsidRDefault="00333380" w:rsidP="00E3375B">
            <w:pPr>
              <w:pStyle w:val="TableParagraph"/>
              <w:numPr>
                <w:ins w:id="979" w:author="Admin" w:date="2019-02-28T10:09:00Z"/>
              </w:numPr>
              <w:spacing w:before="34"/>
              <w:ind w:left="140" w:right="117"/>
              <w:jc w:val="center"/>
              <w:rPr>
                <w:ins w:id="980" w:author="Admin" w:date="2019-02-28T10:09:00Z"/>
                <w:i/>
                <w:sz w:val="20"/>
              </w:rPr>
            </w:pPr>
            <w:ins w:id="981" w:author="Admin" w:date="2019-02-28T10:09:00Z">
              <w:r>
                <w:rPr>
                  <w:i/>
                  <w:sz w:val="20"/>
                </w:rPr>
                <w:t>43,84</w:t>
              </w:r>
            </w:ins>
          </w:p>
        </w:tc>
        <w:tc>
          <w:tcPr>
            <w:tcW w:w="932" w:type="dxa"/>
            <w:tcBorders>
              <w:bottom w:val="single" w:sz="8" w:space="0" w:color="000000"/>
            </w:tcBorders>
          </w:tcPr>
          <w:p w:rsidR="00333380" w:rsidRDefault="00333380" w:rsidP="00E3375B">
            <w:pPr>
              <w:pStyle w:val="TableParagraph"/>
              <w:numPr>
                <w:ins w:id="982" w:author="Admin" w:date="2019-02-28T10:09:00Z"/>
              </w:numPr>
              <w:spacing w:before="34"/>
              <w:ind w:left="119" w:right="118"/>
              <w:jc w:val="center"/>
              <w:rPr>
                <w:ins w:id="983" w:author="Admin" w:date="2019-02-28T10:09:00Z"/>
                <w:i/>
                <w:sz w:val="20"/>
              </w:rPr>
            </w:pPr>
            <w:ins w:id="984" w:author="Admin" w:date="2019-02-28T10:09:00Z">
              <w:r>
                <w:rPr>
                  <w:i/>
                  <w:sz w:val="20"/>
                </w:rPr>
                <w:t>48,64</w:t>
              </w:r>
            </w:ins>
          </w:p>
        </w:tc>
        <w:tc>
          <w:tcPr>
            <w:tcW w:w="930" w:type="dxa"/>
            <w:tcBorders>
              <w:bottom w:val="single" w:sz="8" w:space="0" w:color="000000"/>
            </w:tcBorders>
          </w:tcPr>
          <w:p w:rsidR="00333380" w:rsidRDefault="00333380" w:rsidP="00E3375B">
            <w:pPr>
              <w:pStyle w:val="TableParagraph"/>
              <w:numPr>
                <w:ins w:id="985" w:author="Admin" w:date="2019-02-28T10:09:00Z"/>
              </w:numPr>
              <w:spacing w:before="34"/>
              <w:ind w:left="117" w:right="116"/>
              <w:jc w:val="center"/>
              <w:rPr>
                <w:ins w:id="986" w:author="Admin" w:date="2019-02-28T10:09:00Z"/>
                <w:i/>
                <w:sz w:val="20"/>
              </w:rPr>
            </w:pPr>
            <w:ins w:id="987" w:author="Admin" w:date="2019-02-28T10:09:00Z">
              <w:r>
                <w:rPr>
                  <w:i/>
                  <w:sz w:val="20"/>
                </w:rPr>
                <w:t>26,23</w:t>
              </w:r>
            </w:ins>
          </w:p>
        </w:tc>
        <w:tc>
          <w:tcPr>
            <w:tcW w:w="930" w:type="dxa"/>
            <w:tcBorders>
              <w:bottom w:val="single" w:sz="8" w:space="0" w:color="000000"/>
            </w:tcBorders>
          </w:tcPr>
          <w:p w:rsidR="00333380" w:rsidRDefault="00333380" w:rsidP="00E3375B">
            <w:pPr>
              <w:pStyle w:val="TableParagraph"/>
              <w:numPr>
                <w:ins w:id="988" w:author="Admin" w:date="2019-02-28T10:09:00Z"/>
              </w:numPr>
              <w:spacing w:before="34"/>
              <w:ind w:left="120" w:right="116"/>
              <w:jc w:val="center"/>
              <w:rPr>
                <w:ins w:id="989" w:author="Admin" w:date="2019-02-28T10:09:00Z"/>
                <w:i/>
                <w:sz w:val="20"/>
              </w:rPr>
            </w:pPr>
            <w:ins w:id="990" w:author="Admin" w:date="2019-02-28T10:09:00Z">
              <w:r>
                <w:rPr>
                  <w:i/>
                  <w:sz w:val="20"/>
                </w:rPr>
                <w:t>17,37</w:t>
              </w:r>
            </w:ins>
          </w:p>
        </w:tc>
        <w:tc>
          <w:tcPr>
            <w:tcW w:w="930" w:type="dxa"/>
            <w:tcBorders>
              <w:bottom w:val="single" w:sz="8" w:space="0" w:color="000000"/>
            </w:tcBorders>
          </w:tcPr>
          <w:p w:rsidR="00333380" w:rsidRDefault="00333380" w:rsidP="00E3375B">
            <w:pPr>
              <w:pStyle w:val="TableParagraph"/>
              <w:numPr>
                <w:ins w:id="991" w:author="Admin" w:date="2019-02-28T10:09:00Z"/>
              </w:numPr>
              <w:spacing w:before="34"/>
              <w:ind w:right="234"/>
              <w:jc w:val="right"/>
              <w:rPr>
                <w:ins w:id="992" w:author="Admin" w:date="2019-02-28T10:09:00Z"/>
                <w:i/>
                <w:sz w:val="20"/>
              </w:rPr>
            </w:pPr>
            <w:ins w:id="993" w:author="Admin" w:date="2019-02-28T10:09:00Z">
              <w:r>
                <w:rPr>
                  <w:i/>
                  <w:sz w:val="20"/>
                </w:rPr>
                <w:t>10,80</w:t>
              </w:r>
            </w:ins>
          </w:p>
        </w:tc>
        <w:tc>
          <w:tcPr>
            <w:tcW w:w="941" w:type="dxa"/>
            <w:tcBorders>
              <w:bottom w:val="single" w:sz="8" w:space="0" w:color="000000"/>
            </w:tcBorders>
          </w:tcPr>
          <w:p w:rsidR="00333380" w:rsidRDefault="00333380" w:rsidP="00E3375B">
            <w:pPr>
              <w:pStyle w:val="TableParagraph"/>
              <w:numPr>
                <w:ins w:id="994" w:author="Admin" w:date="2019-02-28T10:09:00Z"/>
              </w:numPr>
              <w:spacing w:before="34"/>
              <w:ind w:left="123" w:right="124"/>
              <w:jc w:val="center"/>
              <w:rPr>
                <w:ins w:id="995" w:author="Admin" w:date="2019-02-28T10:09:00Z"/>
                <w:i/>
                <w:sz w:val="20"/>
              </w:rPr>
            </w:pPr>
            <w:ins w:id="996" w:author="Admin" w:date="2019-02-28T10:09:00Z">
              <w:r>
                <w:rPr>
                  <w:i/>
                  <w:sz w:val="20"/>
                </w:rPr>
                <w:t>1,47</w:t>
              </w:r>
            </w:ins>
          </w:p>
        </w:tc>
      </w:tr>
    </w:tbl>
    <w:p w:rsidR="00333380" w:rsidRPr="00333380" w:rsidRDefault="00333380" w:rsidP="000B2CEB">
      <w:pPr>
        <w:numPr>
          <w:ins w:id="997" w:author="Admin" w:date="2019-02-28T10:09:00Z"/>
        </w:numPr>
        <w:spacing w:before="30"/>
        <w:ind w:left="521"/>
        <w:rPr>
          <w:ins w:id="998" w:author="Admin" w:date="2019-02-28T10:09:00Z"/>
          <w:i/>
          <w:sz w:val="20"/>
          <w:lang w:val="ru-RU"/>
          <w:rPrChange w:id="999" w:author="Admin" w:date="2019-02-28T10:09:00Z">
            <w:rPr>
              <w:ins w:id="1000" w:author="Admin" w:date="2019-02-28T10:09:00Z"/>
              <w:i/>
              <w:sz w:val="20"/>
            </w:rPr>
          </w:rPrChange>
        </w:rPr>
      </w:pPr>
      <w:ins w:id="1001" w:author="Admin" w:date="2019-02-28T10:09:00Z">
        <w:r w:rsidRPr="00333380">
          <w:rPr>
            <w:i/>
            <w:sz w:val="20"/>
            <w:lang w:val="ru-RU"/>
            <w:rPrChange w:id="1002" w:author="Admin" w:date="2019-02-28T10:09:00Z">
              <w:rPr>
                <w:i/>
                <w:sz w:val="20"/>
              </w:rPr>
            </w:rPrChange>
          </w:rPr>
          <w:t>Джерело: за даними Державного агентства лісових ресурсів України</w:t>
        </w:r>
      </w:ins>
    </w:p>
    <w:p w:rsidR="00333380" w:rsidRDefault="00333380" w:rsidP="000B2CEB">
      <w:pPr>
        <w:pStyle w:val="BodyText"/>
        <w:numPr>
          <w:ins w:id="1003" w:author="Admin" w:date="2019-02-28T10:09:00Z"/>
        </w:numPr>
        <w:spacing w:before="6"/>
        <w:jc w:val="left"/>
        <w:rPr>
          <w:ins w:id="1004" w:author="Admin" w:date="2019-02-28T10:09:00Z"/>
          <w:i/>
          <w:sz w:val="10"/>
        </w:rPr>
      </w:pPr>
    </w:p>
    <w:p w:rsidR="00333380" w:rsidRPr="000B2CEB" w:rsidRDefault="00333380" w:rsidP="000B2CEB">
      <w:pPr>
        <w:numPr>
          <w:ins w:id="1005" w:author="Admin" w:date="2019-02-28T10:09:00Z"/>
        </w:numPr>
        <w:rPr>
          <w:ins w:id="1006" w:author="Admin" w:date="2019-02-28T10:09:00Z"/>
          <w:sz w:val="10"/>
          <w:lang w:val="ru-RU"/>
          <w:rPrChange w:id="1007" w:author="Admin" w:date="2019-02-28T10:09:00Z">
            <w:rPr>
              <w:ins w:id="1008" w:author="Admin" w:date="2019-02-28T10:09:00Z"/>
              <w:sz w:val="10"/>
              <w:lang w:val="ru-RU"/>
            </w:rPr>
          </w:rPrChange>
        </w:rPr>
        <w:sectPr w:rsidR="00333380" w:rsidRPr="000B2CEB">
          <w:type w:val="continuous"/>
          <w:pgSz w:w="11910" w:h="16840"/>
          <w:pgMar w:top="1140" w:right="0" w:bottom="1760" w:left="780" w:header="720" w:footer="720" w:gutter="0"/>
          <w:cols w:space="720"/>
        </w:sectPr>
      </w:pPr>
    </w:p>
    <w:p w:rsidR="00333380" w:rsidRDefault="00333380" w:rsidP="000B2CEB">
      <w:pPr>
        <w:pStyle w:val="BodyText"/>
        <w:numPr>
          <w:ins w:id="1009" w:author="Admin" w:date="2019-02-28T10:09:00Z"/>
        </w:numPr>
        <w:spacing w:before="108" w:line="220" w:lineRule="auto"/>
        <w:ind w:left="240" w:right="39" w:firstLine="283"/>
        <w:rPr>
          <w:ins w:id="1010" w:author="Admin" w:date="2019-02-28T10:09:00Z"/>
        </w:rPr>
      </w:pPr>
      <w:ins w:id="1011" w:author="Admin" w:date="2019-02-28T10:09:00Z">
        <w:r>
          <w:t xml:space="preserve">За результатами господарсько-фінансової ді- яльності підприємств галузі у 2016 р. отримано 12355,4 млн грн чистого </w:t>
        </w:r>
        <w:r>
          <w:rPr>
            <w:spacing w:val="-4"/>
          </w:rPr>
          <w:t xml:space="preserve">доходу </w:t>
        </w:r>
        <w:r>
          <w:t>від реалізації про- дукції</w:t>
        </w:r>
        <w:r>
          <w:rPr>
            <w:spacing w:val="-11"/>
          </w:rPr>
          <w:t xml:space="preserve"> </w:t>
        </w:r>
        <w:r>
          <w:t>(товарів,</w:t>
        </w:r>
        <w:r>
          <w:rPr>
            <w:spacing w:val="-11"/>
          </w:rPr>
          <w:t xml:space="preserve"> </w:t>
        </w:r>
        <w:r>
          <w:rPr>
            <w:spacing w:val="-3"/>
          </w:rPr>
          <w:t>робіт,</w:t>
        </w:r>
        <w:r>
          <w:rPr>
            <w:spacing w:val="-10"/>
          </w:rPr>
          <w:t xml:space="preserve"> </w:t>
        </w:r>
        <w:r>
          <w:t>послуг),</w:t>
        </w:r>
        <w:r>
          <w:rPr>
            <w:spacing w:val="-11"/>
          </w:rPr>
          <w:t xml:space="preserve"> </w:t>
        </w:r>
        <w:r>
          <w:t>що</w:t>
        </w:r>
        <w:r>
          <w:rPr>
            <w:spacing w:val="-11"/>
          </w:rPr>
          <w:t xml:space="preserve"> </w:t>
        </w:r>
        <w:r>
          <w:t>на</w:t>
        </w:r>
        <w:r>
          <w:rPr>
            <w:spacing w:val="-10"/>
          </w:rPr>
          <w:t xml:space="preserve"> </w:t>
        </w:r>
        <w:r>
          <w:t>1940,8</w:t>
        </w:r>
        <w:r>
          <w:rPr>
            <w:spacing w:val="-11"/>
          </w:rPr>
          <w:t xml:space="preserve"> </w:t>
        </w:r>
        <w:r>
          <w:t>млн</w:t>
        </w:r>
        <w:r>
          <w:rPr>
            <w:spacing w:val="-11"/>
          </w:rPr>
          <w:t xml:space="preserve"> </w:t>
        </w:r>
        <w:r>
          <w:t>грн (19 %) більше, ніж у 2015 році. Чистий прибуток становив</w:t>
        </w:r>
        <w:r>
          <w:rPr>
            <w:spacing w:val="-13"/>
          </w:rPr>
          <w:t xml:space="preserve"> </w:t>
        </w:r>
        <w:r>
          <w:t>597,2</w:t>
        </w:r>
        <w:r>
          <w:rPr>
            <w:spacing w:val="-12"/>
          </w:rPr>
          <w:t xml:space="preserve"> </w:t>
        </w:r>
        <w:r>
          <w:t>млн</w:t>
        </w:r>
        <w:r>
          <w:rPr>
            <w:spacing w:val="-12"/>
          </w:rPr>
          <w:t xml:space="preserve"> </w:t>
        </w:r>
        <w:r>
          <w:t>грн,</w:t>
        </w:r>
        <w:r>
          <w:rPr>
            <w:spacing w:val="-12"/>
          </w:rPr>
          <w:t xml:space="preserve"> </w:t>
        </w:r>
        <w:r>
          <w:t>з</w:t>
        </w:r>
        <w:r>
          <w:rPr>
            <w:spacing w:val="-12"/>
          </w:rPr>
          <w:t xml:space="preserve"> </w:t>
        </w:r>
        <w:r>
          <w:rPr>
            <w:spacing w:val="-4"/>
          </w:rPr>
          <w:t>якого</w:t>
        </w:r>
        <w:r>
          <w:rPr>
            <w:spacing w:val="-12"/>
          </w:rPr>
          <w:t xml:space="preserve"> </w:t>
        </w:r>
        <w:r>
          <w:t>447,9</w:t>
        </w:r>
        <w:r>
          <w:rPr>
            <w:spacing w:val="-12"/>
          </w:rPr>
          <w:t xml:space="preserve"> </w:t>
        </w:r>
        <w:r>
          <w:t>млн</w:t>
        </w:r>
        <w:r>
          <w:rPr>
            <w:spacing w:val="-12"/>
          </w:rPr>
          <w:t xml:space="preserve"> </w:t>
        </w:r>
        <w:r>
          <w:t>грн</w:t>
        </w:r>
        <w:r>
          <w:rPr>
            <w:spacing w:val="-12"/>
          </w:rPr>
          <w:t xml:space="preserve"> </w:t>
        </w:r>
        <w:r>
          <w:t>(75</w:t>
        </w:r>
        <w:r>
          <w:rPr>
            <w:spacing w:val="-29"/>
          </w:rPr>
          <w:t xml:space="preserve"> </w:t>
        </w:r>
        <w:r>
          <w:t>%) відраховано до державного</w:t>
        </w:r>
        <w:r>
          <w:rPr>
            <w:spacing w:val="-2"/>
          </w:rPr>
          <w:t xml:space="preserve"> </w:t>
        </w:r>
        <w:r>
          <w:rPr>
            <w:spacing w:val="-6"/>
          </w:rPr>
          <w:t>бюджету.</w:t>
        </w:r>
      </w:ins>
    </w:p>
    <w:p w:rsidR="00333380" w:rsidRDefault="00333380" w:rsidP="000B2CEB">
      <w:pPr>
        <w:pStyle w:val="BodyText"/>
        <w:numPr>
          <w:ins w:id="1012" w:author="Admin" w:date="2019-02-28T10:09:00Z"/>
        </w:numPr>
        <w:spacing w:line="220" w:lineRule="auto"/>
        <w:ind w:left="240" w:right="38" w:firstLine="283"/>
        <w:rPr>
          <w:ins w:id="1013" w:author="Admin" w:date="2019-02-28T10:09:00Z"/>
        </w:rPr>
      </w:pPr>
      <w:ins w:id="1014" w:author="Admin" w:date="2019-02-28T10:09:00Z">
        <w:r>
          <w:t>На</w:t>
        </w:r>
        <w:r>
          <w:rPr>
            <w:spacing w:val="-41"/>
          </w:rPr>
          <w:t xml:space="preserve"> </w:t>
        </w:r>
        <w:r>
          <w:t>ведення</w:t>
        </w:r>
        <w:r>
          <w:rPr>
            <w:spacing w:val="-39"/>
          </w:rPr>
          <w:t xml:space="preserve"> </w:t>
        </w:r>
        <w:r>
          <w:t>лісового</w:t>
        </w:r>
        <w:r>
          <w:rPr>
            <w:spacing w:val="-40"/>
          </w:rPr>
          <w:t xml:space="preserve"> </w:t>
        </w:r>
        <w:r>
          <w:t>і</w:t>
        </w:r>
        <w:r>
          <w:rPr>
            <w:spacing w:val="-40"/>
          </w:rPr>
          <w:t xml:space="preserve"> </w:t>
        </w:r>
        <w:r>
          <w:t>мисливського</w:t>
        </w:r>
        <w:r>
          <w:rPr>
            <w:spacing w:val="-40"/>
          </w:rPr>
          <w:t xml:space="preserve"> </w:t>
        </w:r>
        <w:r>
          <w:t xml:space="preserve">господарства, </w:t>
        </w:r>
        <w:r>
          <w:rPr>
            <w:spacing w:val="-3"/>
          </w:rPr>
          <w:t xml:space="preserve">охорону </w:t>
        </w:r>
        <w:r>
          <w:t>і захист лісів спрямовано 4503,4 млн грн,</w:t>
        </w:r>
        <w:r>
          <w:rPr>
            <w:spacing w:val="-25"/>
          </w:rPr>
          <w:t xml:space="preserve"> </w:t>
        </w:r>
        <w:r>
          <w:t>з них</w:t>
        </w:r>
        <w:r>
          <w:rPr>
            <w:spacing w:val="-5"/>
          </w:rPr>
          <w:t xml:space="preserve"> </w:t>
        </w:r>
        <w:r>
          <w:t>4437,2</w:t>
        </w:r>
        <w:r>
          <w:rPr>
            <w:spacing w:val="-4"/>
          </w:rPr>
          <w:t xml:space="preserve"> </w:t>
        </w:r>
        <w:r>
          <w:t>млн</w:t>
        </w:r>
        <w:r>
          <w:rPr>
            <w:spacing w:val="-4"/>
          </w:rPr>
          <w:t xml:space="preserve"> </w:t>
        </w:r>
        <w:r>
          <w:t>грн</w:t>
        </w:r>
        <w:r>
          <w:rPr>
            <w:spacing w:val="-4"/>
          </w:rPr>
          <w:t xml:space="preserve"> </w:t>
        </w:r>
        <w:r>
          <w:t>або</w:t>
        </w:r>
        <w:r>
          <w:rPr>
            <w:spacing w:val="-4"/>
          </w:rPr>
          <w:t xml:space="preserve"> </w:t>
        </w:r>
        <w:r>
          <w:t>98,5</w:t>
        </w:r>
        <w:r>
          <w:rPr>
            <w:spacing w:val="-29"/>
          </w:rPr>
          <w:t xml:space="preserve"> </w:t>
        </w:r>
        <w:r>
          <w:t>%</w:t>
        </w:r>
        <w:r>
          <w:rPr>
            <w:spacing w:val="-4"/>
          </w:rPr>
          <w:t xml:space="preserve"> </w:t>
        </w:r>
        <w:r>
          <w:t>власних</w:t>
        </w:r>
        <w:r>
          <w:rPr>
            <w:spacing w:val="-4"/>
          </w:rPr>
          <w:t xml:space="preserve"> </w:t>
        </w:r>
        <w:r>
          <w:t>обігових</w:t>
        </w:r>
        <w:r>
          <w:rPr>
            <w:spacing w:val="-4"/>
          </w:rPr>
          <w:t xml:space="preserve"> ко- </w:t>
        </w:r>
        <w:r>
          <w:t>штів</w:t>
        </w:r>
        <w:r>
          <w:rPr>
            <w:spacing w:val="-14"/>
          </w:rPr>
          <w:t xml:space="preserve"> </w:t>
        </w:r>
        <w:r>
          <w:t>підприємств</w:t>
        </w:r>
        <w:r>
          <w:rPr>
            <w:spacing w:val="-13"/>
          </w:rPr>
          <w:t xml:space="preserve"> </w:t>
        </w:r>
        <w:r>
          <w:t>та</w:t>
        </w:r>
        <w:r>
          <w:rPr>
            <w:spacing w:val="-13"/>
          </w:rPr>
          <w:t xml:space="preserve"> </w:t>
        </w:r>
        <w:r>
          <w:t>66,2</w:t>
        </w:r>
        <w:r>
          <w:rPr>
            <w:spacing w:val="-13"/>
          </w:rPr>
          <w:t xml:space="preserve"> </w:t>
        </w:r>
        <w:r>
          <w:t>млн</w:t>
        </w:r>
        <w:r>
          <w:rPr>
            <w:spacing w:val="-13"/>
          </w:rPr>
          <w:t xml:space="preserve"> </w:t>
        </w:r>
        <w:r>
          <w:t>грн</w:t>
        </w:r>
        <w:r>
          <w:rPr>
            <w:spacing w:val="-13"/>
          </w:rPr>
          <w:t xml:space="preserve"> </w:t>
        </w:r>
        <w:r>
          <w:t>або</w:t>
        </w:r>
        <w:r>
          <w:rPr>
            <w:spacing w:val="-14"/>
          </w:rPr>
          <w:t xml:space="preserve"> </w:t>
        </w:r>
        <w:r>
          <w:t>1,5</w:t>
        </w:r>
        <w:r>
          <w:rPr>
            <w:spacing w:val="-28"/>
          </w:rPr>
          <w:t xml:space="preserve"> </w:t>
        </w:r>
        <w:r>
          <w:t>%</w:t>
        </w:r>
        <w:r>
          <w:rPr>
            <w:spacing w:val="-13"/>
          </w:rPr>
          <w:t xml:space="preserve"> </w:t>
        </w:r>
        <w:r>
          <w:t>–</w:t>
        </w:r>
        <w:r>
          <w:rPr>
            <w:spacing w:val="-13"/>
          </w:rPr>
          <w:t xml:space="preserve"> </w:t>
        </w:r>
        <w:r>
          <w:t xml:space="preserve">коштів державного </w:t>
        </w:r>
        <w:r>
          <w:rPr>
            <w:spacing w:val="-6"/>
          </w:rPr>
          <w:t xml:space="preserve">бюджету. </w:t>
        </w:r>
        <w:r>
          <w:t xml:space="preserve">Однак, незважаючи на обме- жене фінансування лісового господарства, а </w:t>
        </w:r>
        <w:r>
          <w:rPr>
            <w:spacing w:val="-4"/>
          </w:rPr>
          <w:t xml:space="preserve">також </w:t>
        </w:r>
        <w:r>
          <w:t>складні соціально-економічні  умови,  економіч- на діяльність підприємств лісового</w:t>
        </w:r>
        <w:r>
          <w:rPr>
            <w:spacing w:val="45"/>
          </w:rPr>
          <w:t xml:space="preserve"> </w:t>
        </w:r>
        <w:r>
          <w:t>господарства</w:t>
        </w:r>
      </w:ins>
    </w:p>
    <w:p w:rsidR="00333380" w:rsidRDefault="00333380" w:rsidP="000B2CEB">
      <w:pPr>
        <w:pStyle w:val="BodyText"/>
        <w:numPr>
          <w:ins w:id="1015" w:author="Admin" w:date="2019-02-28T10:09:00Z"/>
        </w:numPr>
        <w:spacing w:before="109" w:line="220" w:lineRule="auto"/>
        <w:ind w:left="240" w:right="904"/>
        <w:rPr>
          <w:ins w:id="1016" w:author="Admin" w:date="2019-02-28T10:09:00Z"/>
        </w:rPr>
      </w:pPr>
      <w:ins w:id="1017" w:author="Admin" w:date="2019-02-28T10:09:00Z">
        <w:r>
          <w:br w:type="column"/>
        </w:r>
        <w:r>
          <w:rPr>
            <w:spacing w:val="-3"/>
          </w:rPr>
          <w:t xml:space="preserve">України </w:t>
        </w:r>
        <w:r>
          <w:t xml:space="preserve">загалом </w:t>
        </w:r>
        <w:r>
          <w:rPr>
            <w:spacing w:val="-3"/>
          </w:rPr>
          <w:t xml:space="preserve">впродовж </w:t>
        </w:r>
        <w:r>
          <w:t xml:space="preserve">досліджуваного періоду </w:t>
        </w:r>
        <w:r>
          <w:rPr>
            <w:spacing w:val="-5"/>
          </w:rPr>
          <w:t xml:space="preserve">була </w:t>
        </w:r>
        <w:r>
          <w:t>успішною (табл. 3).</w:t>
        </w:r>
      </w:ins>
    </w:p>
    <w:p w:rsidR="00333380" w:rsidRDefault="00333380" w:rsidP="000B2CEB">
      <w:pPr>
        <w:pStyle w:val="BodyText"/>
        <w:numPr>
          <w:ins w:id="1018" w:author="Admin" w:date="2019-02-28T10:09:00Z"/>
        </w:numPr>
        <w:spacing w:line="220" w:lineRule="auto"/>
        <w:ind w:left="240" w:right="904" w:firstLine="283"/>
        <w:rPr>
          <w:ins w:id="1019" w:author="Admin" w:date="2019-02-28T10:09:00Z"/>
        </w:rPr>
      </w:pPr>
      <w:ins w:id="1020" w:author="Admin" w:date="2019-02-28T10:09:00Z">
        <w:r>
          <w:t>Згідно з положеннями діючого Лісового кодек- су (</w:t>
        </w:r>
        <w:r>
          <w:rPr>
            <w:i/>
          </w:rPr>
          <w:t>Forest code of Ukraine, 1994</w:t>
        </w:r>
        <w:r>
          <w:t>), основними функ- ціями лісів є екологічна та соціальна. Економічній складовій (тобто забезпечення деревиною лісової промисловості) не приділяється належної уваги.</w:t>
        </w:r>
      </w:ins>
    </w:p>
    <w:p w:rsidR="00333380" w:rsidRDefault="00333380" w:rsidP="000B2CEB">
      <w:pPr>
        <w:pStyle w:val="BodyText"/>
        <w:numPr>
          <w:ins w:id="1021" w:author="Admin" w:date="2019-02-28T10:09:00Z"/>
        </w:numPr>
        <w:spacing w:line="220" w:lineRule="auto"/>
        <w:ind w:left="240" w:right="903" w:firstLine="283"/>
        <w:rPr>
          <w:ins w:id="1022" w:author="Admin" w:date="2019-02-28T10:09:00Z"/>
        </w:rPr>
      </w:pPr>
      <w:ins w:id="1023" w:author="Admin" w:date="2019-02-28T10:09:00Z">
        <w:r>
          <w:rPr>
            <w:spacing w:val="3"/>
          </w:rPr>
          <w:t xml:space="preserve">Аналіз </w:t>
        </w:r>
        <w:r>
          <w:rPr>
            <w:spacing w:val="2"/>
          </w:rPr>
          <w:t xml:space="preserve">ведення лісового </w:t>
        </w:r>
        <w:r>
          <w:rPr>
            <w:spacing w:val="3"/>
          </w:rPr>
          <w:t xml:space="preserve">господарства </w:t>
        </w:r>
        <w:r>
          <w:t xml:space="preserve">за </w:t>
        </w:r>
        <w:r>
          <w:rPr>
            <w:spacing w:val="4"/>
          </w:rPr>
          <w:t xml:space="preserve">осно- </w:t>
        </w:r>
        <w:r>
          <w:rPr>
            <w:spacing w:val="3"/>
          </w:rPr>
          <w:t>вними</w:t>
        </w:r>
        <w:r>
          <w:rPr>
            <w:spacing w:val="-5"/>
          </w:rPr>
          <w:t xml:space="preserve"> </w:t>
        </w:r>
        <w:r>
          <w:rPr>
            <w:spacing w:val="3"/>
          </w:rPr>
          <w:t>показниками</w:t>
        </w:r>
        <w:r>
          <w:rPr>
            <w:spacing w:val="-4"/>
          </w:rPr>
          <w:t xml:space="preserve"> </w:t>
        </w:r>
        <w:r>
          <w:rPr>
            <w:spacing w:val="2"/>
          </w:rPr>
          <w:t>показує,</w:t>
        </w:r>
        <w:r>
          <w:rPr>
            <w:spacing w:val="-4"/>
          </w:rPr>
          <w:t xml:space="preserve"> </w:t>
        </w:r>
        <w:r>
          <w:t>що</w:t>
        </w:r>
        <w:r>
          <w:rPr>
            <w:spacing w:val="-15"/>
          </w:rPr>
          <w:t xml:space="preserve"> </w:t>
        </w:r>
        <w:r>
          <w:t>з</w:t>
        </w:r>
        <w:r>
          <w:rPr>
            <w:spacing w:val="-14"/>
          </w:rPr>
          <w:t xml:space="preserve"> </w:t>
        </w:r>
        <w:r>
          <w:t>2010</w:t>
        </w:r>
        <w:r>
          <w:rPr>
            <w:spacing w:val="28"/>
          </w:rPr>
          <w:t xml:space="preserve"> </w:t>
        </w:r>
        <w:r>
          <w:t>по</w:t>
        </w:r>
        <w:r>
          <w:rPr>
            <w:spacing w:val="-14"/>
          </w:rPr>
          <w:t xml:space="preserve"> </w:t>
        </w:r>
        <w:r>
          <w:t>2015</w:t>
        </w:r>
        <w:r>
          <w:rPr>
            <w:spacing w:val="-14"/>
          </w:rPr>
          <w:t xml:space="preserve"> </w:t>
        </w:r>
        <w:r>
          <w:t xml:space="preserve">рр. відбулося помітне їхнє зростання. Так, обсяги про- дукції, робіт та послуг лісового господарства зрос- ли з 4097,7 млн. грн. у 2010 р. до 10778,2 млн грн. у 2015 році. </w:t>
        </w:r>
        <w:r>
          <w:rPr>
            <w:spacing w:val="2"/>
          </w:rPr>
          <w:t xml:space="preserve">Заготівля </w:t>
        </w:r>
        <w:r>
          <w:rPr>
            <w:spacing w:val="3"/>
          </w:rPr>
          <w:t xml:space="preserve">ліквідної деревини збіль- шилась </w:t>
        </w:r>
        <w:r>
          <w:t xml:space="preserve">на </w:t>
        </w:r>
        <w:r>
          <w:rPr>
            <w:spacing w:val="3"/>
          </w:rPr>
          <w:t xml:space="preserve">19,3 </w:t>
        </w:r>
        <w:r>
          <w:t xml:space="preserve">%, </w:t>
        </w:r>
        <w:r>
          <w:rPr>
            <w:spacing w:val="3"/>
          </w:rPr>
          <w:t xml:space="preserve">склавши </w:t>
        </w:r>
        <w:r>
          <w:t xml:space="preserve">у </w:t>
        </w:r>
        <w:r>
          <w:rPr>
            <w:spacing w:val="3"/>
          </w:rPr>
          <w:t xml:space="preserve">2010 </w:t>
        </w:r>
        <w:r>
          <w:t xml:space="preserve">р. </w:t>
        </w:r>
        <w:r>
          <w:rPr>
            <w:spacing w:val="3"/>
          </w:rPr>
          <w:t xml:space="preserve">16145,6, </w:t>
        </w:r>
        <w:r>
          <w:t xml:space="preserve">а в </w:t>
        </w:r>
        <w:r>
          <w:rPr>
            <w:spacing w:val="3"/>
          </w:rPr>
          <w:t xml:space="preserve">2015 </w:t>
        </w:r>
        <w:r>
          <w:t xml:space="preserve">р. – </w:t>
        </w:r>
        <w:r>
          <w:rPr>
            <w:spacing w:val="3"/>
          </w:rPr>
          <w:t>19267,7 тис.</w:t>
        </w:r>
        <w:r>
          <w:rPr>
            <w:spacing w:val="39"/>
          </w:rPr>
          <w:t xml:space="preserve"> </w:t>
        </w:r>
        <w:r>
          <w:rPr>
            <w:spacing w:val="2"/>
          </w:rPr>
          <w:t>м</w:t>
        </w:r>
        <w:r>
          <w:rPr>
            <w:spacing w:val="2"/>
            <w:position w:val="7"/>
            <w:sz w:val="13"/>
          </w:rPr>
          <w:t>3</w:t>
        </w:r>
        <w:r>
          <w:rPr>
            <w:spacing w:val="2"/>
          </w:rPr>
          <w:t>.</w:t>
        </w:r>
      </w:ins>
    </w:p>
    <w:p w:rsidR="00333380" w:rsidRPr="000B2CEB" w:rsidRDefault="00333380" w:rsidP="000B2CEB">
      <w:pPr>
        <w:numPr>
          <w:ins w:id="1024" w:author="Admin" w:date="2019-02-28T10:09:00Z"/>
        </w:numPr>
        <w:spacing w:line="220" w:lineRule="auto"/>
        <w:rPr>
          <w:ins w:id="1025" w:author="Admin" w:date="2019-02-28T10:09:00Z"/>
          <w:lang w:val="ru-RU"/>
          <w:rPrChange w:id="1026" w:author="Admin" w:date="2019-02-28T10:09:00Z">
            <w:rPr>
              <w:ins w:id="1027" w:author="Admin" w:date="2019-02-28T10:09:00Z"/>
              <w:lang w:val="ru-RU"/>
            </w:rPr>
          </w:rPrChange>
        </w:rPr>
        <w:sectPr w:rsidR="00333380" w:rsidRPr="000B2CEB">
          <w:type w:val="continuous"/>
          <w:pgSz w:w="11910" w:h="16840"/>
          <w:pgMar w:top="1140" w:right="0" w:bottom="1760" w:left="780" w:header="720" w:footer="720" w:gutter="0"/>
          <w:cols w:num="2" w:space="720" w:equalWidth="0">
            <w:col w:w="5101" w:space="58"/>
            <w:col w:w="5971"/>
          </w:cols>
        </w:sectPr>
      </w:pPr>
    </w:p>
    <w:p w:rsidR="00333380" w:rsidRDefault="00333380" w:rsidP="000B2CEB">
      <w:pPr>
        <w:pStyle w:val="BodyText"/>
        <w:numPr>
          <w:ins w:id="1028" w:author="Admin" w:date="2019-02-28T10:09:00Z"/>
        </w:numPr>
        <w:jc w:val="left"/>
        <w:rPr>
          <w:ins w:id="1029" w:author="Admin" w:date="2019-02-28T10:09:00Z"/>
          <w:sz w:val="24"/>
        </w:rPr>
      </w:pPr>
    </w:p>
    <w:p w:rsidR="00333380" w:rsidRDefault="00333380" w:rsidP="000B2CEB">
      <w:pPr>
        <w:pStyle w:val="Heading8"/>
        <w:numPr>
          <w:ins w:id="1030" w:author="Admin" w:date="2019-02-28T10:09:00Z"/>
        </w:numPr>
        <w:spacing w:before="184" w:line="220" w:lineRule="auto"/>
        <w:ind w:left="3929" w:hanging="2098"/>
        <w:rPr>
          <w:ins w:id="1031" w:author="Admin" w:date="2019-02-28T10:09:00Z"/>
        </w:rPr>
      </w:pPr>
      <w:r>
        <w:rPr>
          <w:noProof/>
          <w:lang w:val="ru-RU" w:eastAsia="ru-RU"/>
        </w:rPr>
        <w:pict>
          <v:group id="_x0000_s1321" style="position:absolute;left:0;text-align:left;margin-left:45.35pt;margin-top:38.5pt;width:498.9pt;height:.8pt;z-index:251659776;mso-position-horizontal-relative:page" coordorigin="907,770" coordsize="9978,16">
            <v:line id="_x0000_s1322" style="position:absolute" from="907,778" to="4500,778" strokeweight=".8pt"/>
            <v:line id="_x0000_s1323" style="position:absolute" from="4500,778" to="5400,778" strokeweight=".8pt"/>
            <v:line id="_x0000_s1324" style="position:absolute" from="5400,778" to="6300,778" strokeweight=".8pt"/>
            <v:line id="_x0000_s1325" style="position:absolute" from="6300,778" to="7200,778" strokeweight=".8pt"/>
            <v:line id="_x0000_s1326" style="position:absolute" from="7200,778" to="8100,778" strokeweight=".8pt"/>
            <v:line id="_x0000_s1327" style="position:absolute" from="8100,778" to="9000,778" strokeweight=".8pt"/>
            <v:line id="_x0000_s1328" style="position:absolute" from="9000,778" to="9900,778" strokeweight=".8pt"/>
            <v:line id="_x0000_s1329" style="position:absolute" from="9900,778" to="10885,778" strokeweight=".8pt"/>
            <w10:wrap anchorx="page"/>
          </v:group>
        </w:pict>
      </w:r>
      <w:ins w:id="1032" w:author="Admin" w:date="2019-02-28T10:09:00Z">
        <w:r>
          <w:t>Обсяги</w:t>
        </w:r>
        <w:r>
          <w:rPr>
            <w:spacing w:val="-5"/>
          </w:rPr>
          <w:t xml:space="preserve"> </w:t>
        </w:r>
        <w:r>
          <w:t>продукції,</w:t>
        </w:r>
        <w:r>
          <w:rPr>
            <w:spacing w:val="-5"/>
          </w:rPr>
          <w:t xml:space="preserve"> </w:t>
        </w:r>
        <w:r>
          <w:t>робіт</w:t>
        </w:r>
        <w:r>
          <w:rPr>
            <w:spacing w:val="-6"/>
          </w:rPr>
          <w:t xml:space="preserve"> </w:t>
        </w:r>
        <w:r>
          <w:t>та</w:t>
        </w:r>
        <w:r>
          <w:rPr>
            <w:spacing w:val="-4"/>
          </w:rPr>
          <w:t xml:space="preserve"> </w:t>
        </w:r>
        <w:r>
          <w:t>послуг</w:t>
        </w:r>
        <w:r>
          <w:rPr>
            <w:spacing w:val="-6"/>
          </w:rPr>
          <w:t xml:space="preserve"> </w:t>
        </w:r>
        <w:r>
          <w:t>лісового</w:t>
        </w:r>
        <w:r>
          <w:rPr>
            <w:spacing w:val="-5"/>
          </w:rPr>
          <w:t xml:space="preserve"> </w:t>
        </w:r>
        <w:r>
          <w:t>господарства</w:t>
        </w:r>
        <w:r>
          <w:rPr>
            <w:spacing w:val="-5"/>
          </w:rPr>
          <w:t xml:space="preserve"> </w:t>
        </w:r>
        <w:r>
          <w:t>в</w:t>
        </w:r>
        <w:r>
          <w:rPr>
            <w:spacing w:val="-5"/>
          </w:rPr>
          <w:t xml:space="preserve"> </w:t>
        </w:r>
        <w:r>
          <w:rPr>
            <w:spacing w:val="-4"/>
          </w:rPr>
          <w:t xml:space="preserve">Україні </w:t>
        </w:r>
        <w:r>
          <w:rPr>
            <w:spacing w:val="-3"/>
          </w:rPr>
          <w:t xml:space="preserve">впродовж </w:t>
        </w:r>
        <w:r>
          <w:rPr>
            <w:spacing w:val="3"/>
          </w:rPr>
          <w:t>2010-2015</w:t>
        </w:r>
        <w:r>
          <w:rPr>
            <w:spacing w:val="6"/>
          </w:rPr>
          <w:t xml:space="preserve"> </w:t>
        </w:r>
        <w:r>
          <w:rPr>
            <w:spacing w:val="2"/>
          </w:rPr>
          <w:t>рр.</w:t>
        </w:r>
      </w:ins>
    </w:p>
    <w:p w:rsidR="00333380" w:rsidRPr="00333380" w:rsidRDefault="00333380" w:rsidP="000B2CEB">
      <w:pPr>
        <w:numPr>
          <w:ins w:id="1033" w:author="Admin" w:date="2019-02-28T10:09:00Z"/>
        </w:numPr>
        <w:spacing w:before="183"/>
        <w:ind w:left="752"/>
        <w:rPr>
          <w:ins w:id="1034" w:author="Admin" w:date="2019-02-28T10:09:00Z"/>
          <w:i/>
          <w:lang w:val="ru-RU"/>
          <w:rPrChange w:id="1035" w:author="Admin" w:date="2019-02-28T10:09:00Z">
            <w:rPr>
              <w:ins w:id="1036" w:author="Admin" w:date="2019-02-28T10:09:00Z"/>
              <w:i/>
            </w:rPr>
          </w:rPrChange>
        </w:rPr>
      </w:pPr>
      <w:ins w:id="1037" w:author="Admin" w:date="2019-02-28T10:09:00Z">
        <w:r w:rsidRPr="000B2CEB">
          <w:rPr>
            <w:lang w:val="ru-RU"/>
            <w:rPrChange w:id="1038" w:author="Admin" w:date="2019-02-28T10:09:00Z">
              <w:rPr>
                <w:lang w:val="ru-RU"/>
              </w:rPr>
            </w:rPrChange>
          </w:rPr>
          <w:br w:type="column"/>
        </w:r>
        <w:r w:rsidRPr="00333380">
          <w:rPr>
            <w:i/>
            <w:lang w:val="ru-RU"/>
            <w:rPrChange w:id="1039" w:author="Admin" w:date="2019-02-28T10:09:00Z">
              <w:rPr>
                <w:i/>
              </w:rPr>
            </w:rPrChange>
          </w:rPr>
          <w:t>Таблиця 3</w:t>
        </w:r>
      </w:ins>
    </w:p>
    <w:p w:rsidR="00333380" w:rsidRPr="000B2CEB" w:rsidRDefault="00333380" w:rsidP="000B2CEB">
      <w:pPr>
        <w:numPr>
          <w:ins w:id="1040" w:author="Admin" w:date="2019-02-28T10:09:00Z"/>
        </w:numPr>
        <w:rPr>
          <w:ins w:id="1041" w:author="Admin" w:date="2019-02-28T10:09:00Z"/>
          <w:lang w:val="ru-RU"/>
          <w:rPrChange w:id="1042" w:author="Admin" w:date="2019-02-28T10:09:00Z">
            <w:rPr>
              <w:ins w:id="1043" w:author="Admin" w:date="2019-02-28T10:09:00Z"/>
              <w:lang w:val="ru-RU"/>
            </w:rPr>
          </w:rPrChange>
        </w:rPr>
        <w:sectPr w:rsidR="00333380" w:rsidRPr="000B2CEB">
          <w:pgSz w:w="11910" w:h="16840"/>
          <w:pgMar w:top="1060" w:right="0" w:bottom="980" w:left="780" w:header="801" w:footer="798" w:gutter="0"/>
          <w:cols w:num="2" w:space="720" w:equalWidth="0">
            <w:col w:w="8401" w:space="40"/>
            <w:col w:w="2689"/>
          </w:cols>
        </w:sectPr>
      </w:pPr>
    </w:p>
    <w:p w:rsidR="00333380" w:rsidRDefault="00333380" w:rsidP="000B2CEB">
      <w:pPr>
        <w:pStyle w:val="BodyText"/>
        <w:numPr>
          <w:ins w:id="1044" w:author="Admin" w:date="2019-02-28T10:09:00Z"/>
        </w:numPr>
        <w:jc w:val="left"/>
        <w:rPr>
          <w:ins w:id="1045" w:author="Admin" w:date="2019-02-28T10:09:00Z"/>
          <w:i/>
          <w:sz w:val="27"/>
        </w:rPr>
      </w:pPr>
    </w:p>
    <w:p w:rsidR="00333380" w:rsidRPr="00333380" w:rsidRDefault="00333380" w:rsidP="000B2CEB">
      <w:pPr>
        <w:numPr>
          <w:ins w:id="1046" w:author="Admin" w:date="2019-02-28T10:09:00Z"/>
        </w:numPr>
        <w:ind w:left="1461"/>
        <w:rPr>
          <w:ins w:id="1047" w:author="Admin" w:date="2019-02-28T10:09:00Z"/>
          <w:sz w:val="20"/>
          <w:lang w:val="ru-RU"/>
          <w:rPrChange w:id="1048" w:author="Admin" w:date="2019-02-28T10:09:00Z">
            <w:rPr>
              <w:ins w:id="1049" w:author="Admin" w:date="2019-02-28T10:09:00Z"/>
              <w:sz w:val="20"/>
            </w:rPr>
          </w:rPrChange>
        </w:rPr>
      </w:pPr>
      <w:r>
        <w:rPr>
          <w:noProof/>
          <w:lang w:val="ru-RU" w:eastAsia="ru-RU"/>
        </w:rPr>
        <w:pict>
          <v:shape id="_x0000_s1330" type="#_x0000_t202" style="position:absolute;left:0;text-align:left;margin-left:45.35pt;margin-top:5.85pt;width:498.9pt;height:253.95pt;z-index:251660800;mso-position-horizontal-relative:page" filled="f" stroked="f">
            <v:textbox inset="0,0,0,0">
              <w:txbxContent>
                <w:tbl>
                  <w:tblPr>
                    <w:tblW w:w="0" w:type="auto"/>
                    <w:tblInd w:w="7" w:type="dxa"/>
                    <w:tblLayout w:type="fixed"/>
                    <w:tblCellMar>
                      <w:left w:w="0" w:type="dxa"/>
                      <w:right w:w="0" w:type="dxa"/>
                    </w:tblCellMar>
                    <w:tblLook w:val="01E0"/>
                  </w:tblPr>
                  <w:tblGrid>
                    <w:gridCol w:w="3593"/>
                    <w:gridCol w:w="872"/>
                    <w:gridCol w:w="876"/>
                    <w:gridCol w:w="924"/>
                    <w:gridCol w:w="900"/>
                    <w:gridCol w:w="900"/>
                    <w:gridCol w:w="912"/>
                    <w:gridCol w:w="1002"/>
                  </w:tblGrid>
                  <w:tr w:rsidR="00333380">
                    <w:trPr>
                      <w:trHeight w:val="285"/>
                    </w:trPr>
                    <w:tc>
                      <w:tcPr>
                        <w:tcW w:w="3593" w:type="dxa"/>
                        <w:tcBorders>
                          <w:bottom w:val="single" w:sz="8" w:space="0" w:color="000000"/>
                        </w:tcBorders>
                      </w:tcPr>
                      <w:p w:rsidR="00333380" w:rsidRDefault="00333380">
                        <w:pPr>
                          <w:pStyle w:val="TableParagraph"/>
                          <w:rPr>
                            <w:sz w:val="20"/>
                          </w:rPr>
                        </w:pPr>
                      </w:p>
                    </w:tc>
                    <w:tc>
                      <w:tcPr>
                        <w:tcW w:w="872" w:type="dxa"/>
                        <w:tcBorders>
                          <w:top w:val="single" w:sz="4" w:space="0" w:color="000000"/>
                          <w:bottom w:val="single" w:sz="8" w:space="0" w:color="000000"/>
                        </w:tcBorders>
                      </w:tcPr>
                      <w:p w:rsidR="00333380" w:rsidRDefault="00333380">
                        <w:pPr>
                          <w:pStyle w:val="TableParagraph"/>
                          <w:spacing w:before="25"/>
                          <w:ind w:left="78" w:right="104"/>
                          <w:jc w:val="center"/>
                          <w:rPr>
                            <w:sz w:val="20"/>
                          </w:rPr>
                        </w:pPr>
                        <w:r>
                          <w:rPr>
                            <w:sz w:val="20"/>
                          </w:rPr>
                          <w:t>2010</w:t>
                        </w:r>
                      </w:p>
                    </w:tc>
                    <w:tc>
                      <w:tcPr>
                        <w:tcW w:w="876" w:type="dxa"/>
                        <w:tcBorders>
                          <w:top w:val="single" w:sz="4" w:space="0" w:color="000000"/>
                          <w:bottom w:val="single" w:sz="8" w:space="0" w:color="000000"/>
                        </w:tcBorders>
                      </w:tcPr>
                      <w:p w:rsidR="00333380" w:rsidRDefault="00333380">
                        <w:pPr>
                          <w:pStyle w:val="TableParagraph"/>
                          <w:spacing w:before="25"/>
                          <w:ind w:left="54" w:right="31"/>
                          <w:jc w:val="center"/>
                          <w:rPr>
                            <w:sz w:val="20"/>
                          </w:rPr>
                        </w:pPr>
                        <w:r>
                          <w:rPr>
                            <w:sz w:val="20"/>
                          </w:rPr>
                          <w:t>2011</w:t>
                        </w:r>
                      </w:p>
                    </w:tc>
                    <w:tc>
                      <w:tcPr>
                        <w:tcW w:w="3636" w:type="dxa"/>
                        <w:gridSpan w:val="4"/>
                        <w:tcBorders>
                          <w:top w:val="single" w:sz="4" w:space="0" w:color="000000"/>
                          <w:bottom w:val="single" w:sz="8" w:space="0" w:color="000000"/>
                        </w:tcBorders>
                      </w:tcPr>
                      <w:p w:rsidR="00333380" w:rsidRDefault="00333380">
                        <w:pPr>
                          <w:pStyle w:val="TableParagraph"/>
                          <w:tabs>
                            <w:tab w:val="left" w:pos="1173"/>
                            <w:tab w:val="left" w:pos="2073"/>
                            <w:tab w:val="left" w:pos="2973"/>
                          </w:tabs>
                          <w:spacing w:before="25"/>
                          <w:ind w:left="273"/>
                          <w:rPr>
                            <w:sz w:val="20"/>
                          </w:rPr>
                        </w:pPr>
                        <w:r>
                          <w:rPr>
                            <w:sz w:val="20"/>
                          </w:rPr>
                          <w:t>2012</w:t>
                        </w:r>
                        <w:r>
                          <w:rPr>
                            <w:sz w:val="20"/>
                          </w:rPr>
                          <w:tab/>
                          <w:t>2013</w:t>
                        </w:r>
                        <w:r>
                          <w:rPr>
                            <w:sz w:val="20"/>
                          </w:rPr>
                          <w:tab/>
                          <w:t>2014</w:t>
                        </w:r>
                        <w:r>
                          <w:rPr>
                            <w:sz w:val="20"/>
                          </w:rPr>
                          <w:tab/>
                          <w:t>2015</w:t>
                        </w:r>
                      </w:p>
                    </w:tc>
                    <w:tc>
                      <w:tcPr>
                        <w:tcW w:w="1002" w:type="dxa"/>
                        <w:tcBorders>
                          <w:top w:val="single" w:sz="4" w:space="0" w:color="000000"/>
                          <w:bottom w:val="single" w:sz="8" w:space="0" w:color="000000"/>
                        </w:tcBorders>
                      </w:tcPr>
                      <w:p w:rsidR="00333380" w:rsidRDefault="00333380">
                        <w:pPr>
                          <w:pStyle w:val="TableParagraph"/>
                          <w:spacing w:before="25"/>
                          <w:ind w:right="92"/>
                          <w:jc w:val="right"/>
                          <w:rPr>
                            <w:sz w:val="20"/>
                          </w:rPr>
                        </w:pPr>
                        <w:r>
                          <w:rPr>
                            <w:sz w:val="20"/>
                          </w:rPr>
                          <w:t>2015/2010</w:t>
                        </w:r>
                      </w:p>
                    </w:tc>
                  </w:tr>
                  <w:tr w:rsidR="00333380">
                    <w:trPr>
                      <w:trHeight w:val="699"/>
                    </w:trPr>
                    <w:tc>
                      <w:tcPr>
                        <w:tcW w:w="3593" w:type="dxa"/>
                        <w:tcBorders>
                          <w:top w:val="single" w:sz="8" w:space="0" w:color="000000"/>
                        </w:tcBorders>
                      </w:tcPr>
                      <w:p w:rsidR="00333380" w:rsidRDefault="00333380">
                        <w:pPr>
                          <w:pStyle w:val="TableParagraph"/>
                          <w:spacing w:before="4" w:line="230" w:lineRule="auto"/>
                          <w:ind w:left="56" w:right="369"/>
                          <w:rPr>
                            <w:sz w:val="20"/>
                          </w:rPr>
                        </w:pPr>
                        <w:r>
                          <w:rPr>
                            <w:sz w:val="20"/>
                          </w:rPr>
                          <w:t>Обсяги продукції (товарів та послуг) лісового господарства (у фактичних цінах), млн грн</w:t>
                        </w:r>
                      </w:p>
                    </w:tc>
                    <w:tc>
                      <w:tcPr>
                        <w:tcW w:w="872" w:type="dxa"/>
                        <w:tcBorders>
                          <w:top w:val="single" w:sz="8" w:space="0" w:color="000000"/>
                        </w:tcBorders>
                      </w:tcPr>
                      <w:p w:rsidR="00333380" w:rsidRDefault="00333380">
                        <w:pPr>
                          <w:pStyle w:val="TableParagraph"/>
                          <w:spacing w:before="9"/>
                          <w:rPr>
                            <w:sz w:val="18"/>
                          </w:rPr>
                        </w:pPr>
                      </w:p>
                      <w:p w:rsidR="00333380" w:rsidRDefault="00333380">
                        <w:pPr>
                          <w:pStyle w:val="TableParagraph"/>
                          <w:spacing w:before="1"/>
                          <w:ind w:left="78" w:right="104"/>
                          <w:jc w:val="center"/>
                          <w:rPr>
                            <w:sz w:val="20"/>
                          </w:rPr>
                        </w:pPr>
                        <w:r>
                          <w:rPr>
                            <w:sz w:val="20"/>
                          </w:rPr>
                          <w:t>4097,70</w:t>
                        </w:r>
                      </w:p>
                    </w:tc>
                    <w:tc>
                      <w:tcPr>
                        <w:tcW w:w="876" w:type="dxa"/>
                        <w:tcBorders>
                          <w:top w:val="single" w:sz="8" w:space="0" w:color="000000"/>
                        </w:tcBorders>
                      </w:tcPr>
                      <w:p w:rsidR="00333380" w:rsidRDefault="00333380">
                        <w:pPr>
                          <w:pStyle w:val="TableParagraph"/>
                          <w:spacing w:before="9"/>
                          <w:rPr>
                            <w:sz w:val="18"/>
                          </w:rPr>
                        </w:pPr>
                      </w:p>
                      <w:p w:rsidR="00333380" w:rsidRDefault="00333380">
                        <w:pPr>
                          <w:pStyle w:val="TableParagraph"/>
                          <w:spacing w:before="1"/>
                          <w:ind w:left="54" w:right="31"/>
                          <w:jc w:val="center"/>
                          <w:rPr>
                            <w:sz w:val="20"/>
                          </w:rPr>
                        </w:pPr>
                        <w:r>
                          <w:rPr>
                            <w:sz w:val="20"/>
                          </w:rPr>
                          <w:t>5674,80</w:t>
                        </w:r>
                      </w:p>
                    </w:tc>
                    <w:tc>
                      <w:tcPr>
                        <w:tcW w:w="3636" w:type="dxa"/>
                        <w:gridSpan w:val="4"/>
                        <w:tcBorders>
                          <w:top w:val="single" w:sz="8" w:space="0" w:color="000000"/>
                        </w:tcBorders>
                      </w:tcPr>
                      <w:p w:rsidR="00333380" w:rsidRDefault="00333380">
                        <w:pPr>
                          <w:pStyle w:val="TableParagraph"/>
                          <w:spacing w:before="9"/>
                          <w:rPr>
                            <w:sz w:val="18"/>
                          </w:rPr>
                        </w:pPr>
                      </w:p>
                      <w:p w:rsidR="00333380" w:rsidRDefault="00333380">
                        <w:pPr>
                          <w:pStyle w:val="TableParagraph"/>
                          <w:tabs>
                            <w:tab w:val="left" w:pos="1060"/>
                            <w:tab w:val="left" w:pos="1960"/>
                            <w:tab w:val="left" w:pos="2812"/>
                          </w:tabs>
                          <w:spacing w:before="1"/>
                          <w:ind w:left="164"/>
                          <w:rPr>
                            <w:sz w:val="20"/>
                          </w:rPr>
                        </w:pPr>
                        <w:r>
                          <w:rPr>
                            <w:spacing w:val="-5"/>
                            <w:sz w:val="20"/>
                          </w:rPr>
                          <w:t>5911,60</w:t>
                        </w:r>
                        <w:r>
                          <w:rPr>
                            <w:spacing w:val="-5"/>
                            <w:sz w:val="20"/>
                          </w:rPr>
                          <w:tab/>
                        </w:r>
                        <w:r>
                          <w:rPr>
                            <w:spacing w:val="-4"/>
                            <w:sz w:val="20"/>
                          </w:rPr>
                          <w:t>6363,90</w:t>
                        </w:r>
                        <w:r>
                          <w:rPr>
                            <w:spacing w:val="-4"/>
                            <w:sz w:val="20"/>
                          </w:rPr>
                          <w:tab/>
                          <w:t>7739,90</w:t>
                        </w:r>
                        <w:r>
                          <w:rPr>
                            <w:spacing w:val="-4"/>
                            <w:sz w:val="20"/>
                          </w:rPr>
                          <w:tab/>
                          <w:t>10778,20</w:t>
                        </w:r>
                      </w:p>
                    </w:tc>
                    <w:tc>
                      <w:tcPr>
                        <w:tcW w:w="1002" w:type="dxa"/>
                        <w:tcBorders>
                          <w:top w:val="single" w:sz="8" w:space="0" w:color="000000"/>
                        </w:tcBorders>
                      </w:tcPr>
                      <w:p w:rsidR="00333380" w:rsidRDefault="00333380">
                        <w:pPr>
                          <w:pStyle w:val="TableParagraph"/>
                          <w:spacing w:before="9"/>
                          <w:rPr>
                            <w:sz w:val="18"/>
                          </w:rPr>
                        </w:pPr>
                      </w:p>
                      <w:p w:rsidR="00333380" w:rsidRDefault="00333380">
                        <w:pPr>
                          <w:pStyle w:val="TableParagraph"/>
                          <w:spacing w:before="1"/>
                          <w:ind w:left="167"/>
                          <w:rPr>
                            <w:sz w:val="20"/>
                          </w:rPr>
                        </w:pPr>
                        <w:r>
                          <w:rPr>
                            <w:sz w:val="20"/>
                          </w:rPr>
                          <w:t>6680,50</w:t>
                        </w:r>
                      </w:p>
                    </w:tc>
                  </w:tr>
                  <w:tr w:rsidR="00333380">
                    <w:trPr>
                      <w:trHeight w:val="313"/>
                    </w:trPr>
                    <w:tc>
                      <w:tcPr>
                        <w:tcW w:w="3593" w:type="dxa"/>
                      </w:tcPr>
                      <w:p w:rsidR="00333380" w:rsidRDefault="00333380">
                        <w:pPr>
                          <w:pStyle w:val="TableParagraph"/>
                          <w:spacing w:before="24"/>
                          <w:ind w:left="56"/>
                          <w:rPr>
                            <w:sz w:val="20"/>
                          </w:rPr>
                        </w:pPr>
                        <w:r>
                          <w:rPr>
                            <w:sz w:val="20"/>
                          </w:rPr>
                          <w:t>Площа рубок, га</w:t>
                        </w:r>
                      </w:p>
                    </w:tc>
                    <w:tc>
                      <w:tcPr>
                        <w:tcW w:w="872" w:type="dxa"/>
                      </w:tcPr>
                      <w:p w:rsidR="00333380" w:rsidRDefault="00333380">
                        <w:pPr>
                          <w:pStyle w:val="TableParagraph"/>
                          <w:spacing w:before="24"/>
                          <w:ind w:left="78" w:right="104"/>
                          <w:jc w:val="center"/>
                          <w:rPr>
                            <w:sz w:val="20"/>
                          </w:rPr>
                        </w:pPr>
                        <w:r>
                          <w:rPr>
                            <w:sz w:val="20"/>
                          </w:rPr>
                          <w:t>4097,70</w:t>
                        </w:r>
                      </w:p>
                    </w:tc>
                    <w:tc>
                      <w:tcPr>
                        <w:tcW w:w="876" w:type="dxa"/>
                      </w:tcPr>
                      <w:p w:rsidR="00333380" w:rsidRDefault="00333380">
                        <w:pPr>
                          <w:pStyle w:val="TableParagraph"/>
                          <w:spacing w:before="24"/>
                          <w:ind w:left="54" w:right="31"/>
                          <w:jc w:val="center"/>
                          <w:rPr>
                            <w:sz w:val="20"/>
                          </w:rPr>
                        </w:pPr>
                        <w:r>
                          <w:rPr>
                            <w:sz w:val="20"/>
                          </w:rPr>
                          <w:t>5674,80</w:t>
                        </w:r>
                      </w:p>
                    </w:tc>
                    <w:tc>
                      <w:tcPr>
                        <w:tcW w:w="3636" w:type="dxa"/>
                        <w:gridSpan w:val="4"/>
                      </w:tcPr>
                      <w:p w:rsidR="00333380" w:rsidRDefault="00333380">
                        <w:pPr>
                          <w:pStyle w:val="TableParagraph"/>
                          <w:spacing w:before="24"/>
                          <w:ind w:left="64"/>
                          <w:rPr>
                            <w:sz w:val="20"/>
                          </w:rPr>
                        </w:pPr>
                        <w:r>
                          <w:rPr>
                            <w:sz w:val="20"/>
                          </w:rPr>
                          <w:t>417005,00 415420,00 382623,00 399296,00</w:t>
                        </w:r>
                      </w:p>
                    </w:tc>
                    <w:tc>
                      <w:tcPr>
                        <w:tcW w:w="1002" w:type="dxa"/>
                      </w:tcPr>
                      <w:p w:rsidR="00333380" w:rsidRDefault="00333380">
                        <w:pPr>
                          <w:pStyle w:val="TableParagraph"/>
                          <w:spacing w:before="24"/>
                          <w:ind w:right="110"/>
                          <w:jc w:val="right"/>
                          <w:rPr>
                            <w:sz w:val="20"/>
                          </w:rPr>
                        </w:pPr>
                        <w:r>
                          <w:rPr>
                            <w:sz w:val="20"/>
                          </w:rPr>
                          <w:t>395198,30</w:t>
                        </w:r>
                      </w:p>
                    </w:tc>
                  </w:tr>
                  <w:tr w:rsidR="00333380">
                    <w:trPr>
                      <w:trHeight w:val="340"/>
                    </w:trPr>
                    <w:tc>
                      <w:tcPr>
                        <w:tcW w:w="4465" w:type="dxa"/>
                        <w:gridSpan w:val="2"/>
                      </w:tcPr>
                      <w:p w:rsidR="00333380" w:rsidRDefault="00333380">
                        <w:pPr>
                          <w:pStyle w:val="TableParagraph"/>
                          <w:tabs>
                            <w:tab w:val="left" w:pos="3653"/>
                          </w:tabs>
                          <w:spacing w:before="51"/>
                          <w:ind w:left="56"/>
                          <w:rPr>
                            <w:sz w:val="20"/>
                          </w:rPr>
                        </w:pPr>
                        <w:r>
                          <w:rPr>
                            <w:sz w:val="20"/>
                          </w:rPr>
                          <w:t>Заготівля деревини,</w:t>
                        </w:r>
                        <w:r>
                          <w:rPr>
                            <w:spacing w:val="-4"/>
                            <w:sz w:val="20"/>
                          </w:rPr>
                          <w:t xml:space="preserve"> </w:t>
                        </w:r>
                        <w:r>
                          <w:rPr>
                            <w:sz w:val="20"/>
                          </w:rPr>
                          <w:t>тис.</w:t>
                        </w:r>
                        <w:r>
                          <w:rPr>
                            <w:spacing w:val="-1"/>
                            <w:sz w:val="20"/>
                          </w:rPr>
                          <w:t xml:space="preserve"> </w:t>
                        </w:r>
                        <w:r>
                          <w:rPr>
                            <w:sz w:val="20"/>
                          </w:rPr>
                          <w:t>м</w:t>
                        </w:r>
                        <w:r>
                          <w:rPr>
                            <w:position w:val="7"/>
                            <w:sz w:val="11"/>
                          </w:rPr>
                          <w:t>3</w:t>
                        </w:r>
                        <w:r>
                          <w:rPr>
                            <w:position w:val="7"/>
                            <w:sz w:val="11"/>
                          </w:rPr>
                          <w:tab/>
                        </w:r>
                        <w:r>
                          <w:rPr>
                            <w:spacing w:val="-4"/>
                            <w:sz w:val="20"/>
                          </w:rPr>
                          <w:t>18064,60</w:t>
                        </w:r>
                      </w:p>
                    </w:tc>
                    <w:tc>
                      <w:tcPr>
                        <w:tcW w:w="876" w:type="dxa"/>
                      </w:tcPr>
                      <w:p w:rsidR="00333380" w:rsidRDefault="00333380">
                        <w:pPr>
                          <w:pStyle w:val="TableParagraph"/>
                          <w:spacing w:before="51"/>
                          <w:ind w:left="54" w:right="31"/>
                          <w:jc w:val="center"/>
                          <w:rPr>
                            <w:sz w:val="20"/>
                          </w:rPr>
                        </w:pPr>
                        <w:r>
                          <w:rPr>
                            <w:sz w:val="20"/>
                          </w:rPr>
                          <w:t>19746,20</w:t>
                        </w:r>
                      </w:p>
                    </w:tc>
                    <w:tc>
                      <w:tcPr>
                        <w:tcW w:w="924" w:type="dxa"/>
                      </w:tcPr>
                      <w:p w:rsidR="00333380" w:rsidRDefault="00333380">
                        <w:pPr>
                          <w:pStyle w:val="TableParagraph"/>
                          <w:spacing w:before="51"/>
                          <w:ind w:left="78" w:right="55"/>
                          <w:jc w:val="center"/>
                          <w:rPr>
                            <w:sz w:val="20"/>
                          </w:rPr>
                        </w:pPr>
                        <w:r>
                          <w:rPr>
                            <w:sz w:val="20"/>
                          </w:rPr>
                          <w:t>19763,60</w:t>
                        </w:r>
                      </w:p>
                    </w:tc>
                    <w:tc>
                      <w:tcPr>
                        <w:tcW w:w="900" w:type="dxa"/>
                      </w:tcPr>
                      <w:p w:rsidR="00333380" w:rsidRDefault="00333380">
                        <w:pPr>
                          <w:pStyle w:val="TableParagraph"/>
                          <w:spacing w:before="51"/>
                          <w:ind w:left="55" w:right="55"/>
                          <w:jc w:val="center"/>
                          <w:rPr>
                            <w:sz w:val="20"/>
                          </w:rPr>
                        </w:pPr>
                        <w:r>
                          <w:rPr>
                            <w:sz w:val="20"/>
                          </w:rPr>
                          <w:t>20340,60</w:t>
                        </w:r>
                      </w:p>
                    </w:tc>
                    <w:tc>
                      <w:tcPr>
                        <w:tcW w:w="900" w:type="dxa"/>
                      </w:tcPr>
                      <w:p w:rsidR="00333380" w:rsidRDefault="00333380">
                        <w:pPr>
                          <w:pStyle w:val="TableParagraph"/>
                          <w:spacing w:before="51"/>
                          <w:ind w:left="55" w:right="55"/>
                          <w:jc w:val="center"/>
                          <w:rPr>
                            <w:sz w:val="20"/>
                          </w:rPr>
                        </w:pPr>
                        <w:r>
                          <w:rPr>
                            <w:sz w:val="20"/>
                          </w:rPr>
                          <w:t>20672,40</w:t>
                        </w:r>
                      </w:p>
                    </w:tc>
                    <w:tc>
                      <w:tcPr>
                        <w:tcW w:w="912" w:type="dxa"/>
                      </w:tcPr>
                      <w:p w:rsidR="00333380" w:rsidRDefault="00333380">
                        <w:pPr>
                          <w:pStyle w:val="TableParagraph"/>
                          <w:spacing w:before="51"/>
                          <w:ind w:left="56" w:right="66"/>
                          <w:jc w:val="center"/>
                          <w:rPr>
                            <w:sz w:val="20"/>
                          </w:rPr>
                        </w:pPr>
                        <w:r>
                          <w:rPr>
                            <w:sz w:val="20"/>
                          </w:rPr>
                          <w:t>21924,20</w:t>
                        </w:r>
                      </w:p>
                    </w:tc>
                    <w:tc>
                      <w:tcPr>
                        <w:tcW w:w="1002" w:type="dxa"/>
                      </w:tcPr>
                      <w:p w:rsidR="00333380" w:rsidRDefault="00333380">
                        <w:pPr>
                          <w:pStyle w:val="TableParagraph"/>
                          <w:spacing w:before="51"/>
                          <w:ind w:left="167"/>
                          <w:rPr>
                            <w:sz w:val="20"/>
                          </w:rPr>
                        </w:pPr>
                        <w:r>
                          <w:rPr>
                            <w:sz w:val="20"/>
                          </w:rPr>
                          <w:t>3859,60</w:t>
                        </w:r>
                      </w:p>
                    </w:tc>
                  </w:tr>
                  <w:tr w:rsidR="00333380">
                    <w:trPr>
                      <w:trHeight w:val="340"/>
                    </w:trPr>
                    <w:tc>
                      <w:tcPr>
                        <w:tcW w:w="4465" w:type="dxa"/>
                        <w:gridSpan w:val="2"/>
                      </w:tcPr>
                      <w:p w:rsidR="00333380" w:rsidRDefault="00333380">
                        <w:pPr>
                          <w:pStyle w:val="TableParagraph"/>
                          <w:tabs>
                            <w:tab w:val="left" w:pos="3701"/>
                          </w:tabs>
                          <w:spacing w:before="51"/>
                          <w:ind w:left="56"/>
                          <w:rPr>
                            <w:sz w:val="20"/>
                          </w:rPr>
                        </w:pPr>
                        <w:r>
                          <w:rPr>
                            <w:sz w:val="20"/>
                          </w:rPr>
                          <w:t>Заготівля ліквідної деревини,</w:t>
                        </w:r>
                        <w:r>
                          <w:rPr>
                            <w:spacing w:val="-5"/>
                            <w:sz w:val="20"/>
                          </w:rPr>
                          <w:t xml:space="preserve"> </w:t>
                        </w:r>
                        <w:r>
                          <w:rPr>
                            <w:sz w:val="20"/>
                          </w:rPr>
                          <w:t>тис.</w:t>
                        </w:r>
                        <w:r>
                          <w:rPr>
                            <w:spacing w:val="-1"/>
                            <w:sz w:val="20"/>
                          </w:rPr>
                          <w:t xml:space="preserve"> </w:t>
                        </w:r>
                        <w:r>
                          <w:rPr>
                            <w:sz w:val="20"/>
                          </w:rPr>
                          <w:t>м</w:t>
                        </w:r>
                        <w:r>
                          <w:rPr>
                            <w:position w:val="7"/>
                            <w:sz w:val="11"/>
                          </w:rPr>
                          <w:t>3</w:t>
                        </w:r>
                        <w:r>
                          <w:rPr>
                            <w:position w:val="7"/>
                            <w:sz w:val="11"/>
                          </w:rPr>
                          <w:tab/>
                        </w:r>
                        <w:r>
                          <w:rPr>
                            <w:spacing w:val="-4"/>
                            <w:sz w:val="20"/>
                          </w:rPr>
                          <w:t>16145,6</w:t>
                        </w:r>
                      </w:p>
                    </w:tc>
                    <w:tc>
                      <w:tcPr>
                        <w:tcW w:w="876" w:type="dxa"/>
                      </w:tcPr>
                      <w:p w:rsidR="00333380" w:rsidRDefault="00333380">
                        <w:pPr>
                          <w:pStyle w:val="TableParagraph"/>
                          <w:spacing w:before="51"/>
                          <w:ind w:left="54" w:right="31"/>
                          <w:jc w:val="center"/>
                          <w:rPr>
                            <w:sz w:val="20"/>
                          </w:rPr>
                        </w:pPr>
                        <w:r>
                          <w:rPr>
                            <w:sz w:val="20"/>
                          </w:rPr>
                          <w:t>17510,3</w:t>
                        </w:r>
                      </w:p>
                    </w:tc>
                    <w:tc>
                      <w:tcPr>
                        <w:tcW w:w="924" w:type="dxa"/>
                      </w:tcPr>
                      <w:p w:rsidR="00333380" w:rsidRDefault="00333380">
                        <w:pPr>
                          <w:pStyle w:val="TableParagraph"/>
                          <w:spacing w:before="51"/>
                          <w:ind w:left="78" w:right="55"/>
                          <w:jc w:val="center"/>
                          <w:rPr>
                            <w:sz w:val="20"/>
                          </w:rPr>
                        </w:pPr>
                        <w:r>
                          <w:rPr>
                            <w:sz w:val="20"/>
                          </w:rPr>
                          <w:t>17506,7</w:t>
                        </w:r>
                      </w:p>
                    </w:tc>
                    <w:tc>
                      <w:tcPr>
                        <w:tcW w:w="900" w:type="dxa"/>
                      </w:tcPr>
                      <w:p w:rsidR="00333380" w:rsidRDefault="00333380">
                        <w:pPr>
                          <w:pStyle w:val="TableParagraph"/>
                          <w:spacing w:before="51"/>
                          <w:ind w:left="55" w:right="55"/>
                          <w:jc w:val="center"/>
                          <w:rPr>
                            <w:sz w:val="20"/>
                          </w:rPr>
                        </w:pPr>
                        <w:r>
                          <w:rPr>
                            <w:sz w:val="20"/>
                          </w:rPr>
                          <w:t>18021,9</w:t>
                        </w:r>
                      </w:p>
                    </w:tc>
                    <w:tc>
                      <w:tcPr>
                        <w:tcW w:w="900" w:type="dxa"/>
                      </w:tcPr>
                      <w:p w:rsidR="00333380" w:rsidRDefault="00333380">
                        <w:pPr>
                          <w:pStyle w:val="TableParagraph"/>
                          <w:spacing w:before="51"/>
                          <w:ind w:left="55" w:right="55"/>
                          <w:jc w:val="center"/>
                          <w:rPr>
                            <w:sz w:val="20"/>
                          </w:rPr>
                        </w:pPr>
                        <w:r>
                          <w:rPr>
                            <w:sz w:val="20"/>
                          </w:rPr>
                          <w:t>18333,2</w:t>
                        </w:r>
                      </w:p>
                    </w:tc>
                    <w:tc>
                      <w:tcPr>
                        <w:tcW w:w="912" w:type="dxa"/>
                      </w:tcPr>
                      <w:p w:rsidR="00333380" w:rsidRDefault="00333380">
                        <w:pPr>
                          <w:pStyle w:val="TableParagraph"/>
                          <w:spacing w:before="51"/>
                          <w:ind w:left="56" w:right="66"/>
                          <w:jc w:val="center"/>
                          <w:rPr>
                            <w:sz w:val="20"/>
                          </w:rPr>
                        </w:pPr>
                        <w:r>
                          <w:rPr>
                            <w:sz w:val="20"/>
                          </w:rPr>
                          <w:t>19267,7</w:t>
                        </w:r>
                      </w:p>
                    </w:tc>
                    <w:tc>
                      <w:tcPr>
                        <w:tcW w:w="1002" w:type="dxa"/>
                      </w:tcPr>
                      <w:p w:rsidR="00333380" w:rsidRDefault="00333380">
                        <w:pPr>
                          <w:pStyle w:val="TableParagraph"/>
                          <w:spacing w:before="51"/>
                          <w:ind w:left="167"/>
                          <w:rPr>
                            <w:sz w:val="20"/>
                          </w:rPr>
                        </w:pPr>
                        <w:r>
                          <w:rPr>
                            <w:sz w:val="20"/>
                          </w:rPr>
                          <w:t>3122,10</w:t>
                        </w:r>
                      </w:p>
                    </w:tc>
                  </w:tr>
                  <w:tr w:rsidR="00333380">
                    <w:trPr>
                      <w:trHeight w:val="396"/>
                    </w:trPr>
                    <w:tc>
                      <w:tcPr>
                        <w:tcW w:w="4465" w:type="dxa"/>
                        <w:gridSpan w:val="2"/>
                      </w:tcPr>
                      <w:p w:rsidR="00333380" w:rsidRDefault="00333380">
                        <w:pPr>
                          <w:pStyle w:val="TableParagraph"/>
                          <w:tabs>
                            <w:tab w:val="left" w:pos="3820"/>
                          </w:tabs>
                          <w:spacing w:before="51"/>
                          <w:ind w:left="164"/>
                          <w:rPr>
                            <w:sz w:val="20"/>
                          </w:rPr>
                        </w:pPr>
                        <w:r>
                          <w:rPr>
                            <w:sz w:val="20"/>
                          </w:rPr>
                          <w:t xml:space="preserve">в </w:t>
                        </w:r>
                        <w:r>
                          <w:rPr>
                            <w:spacing w:val="-4"/>
                            <w:sz w:val="20"/>
                          </w:rPr>
                          <w:t xml:space="preserve">т.ч. </w:t>
                        </w:r>
                        <w:r>
                          <w:rPr>
                            <w:sz w:val="20"/>
                          </w:rPr>
                          <w:t>від рубок</w:t>
                        </w:r>
                        <w:r>
                          <w:rPr>
                            <w:spacing w:val="-19"/>
                            <w:sz w:val="20"/>
                          </w:rPr>
                          <w:t xml:space="preserve"> </w:t>
                        </w:r>
                        <w:r>
                          <w:rPr>
                            <w:sz w:val="20"/>
                          </w:rPr>
                          <w:t>головного</w:t>
                        </w:r>
                        <w:r>
                          <w:rPr>
                            <w:spacing w:val="-5"/>
                            <w:sz w:val="20"/>
                          </w:rPr>
                          <w:t xml:space="preserve"> </w:t>
                        </w:r>
                        <w:r>
                          <w:rPr>
                            <w:sz w:val="20"/>
                          </w:rPr>
                          <w:t>користування</w:t>
                        </w:r>
                        <w:r>
                          <w:rPr>
                            <w:sz w:val="20"/>
                          </w:rPr>
                          <w:tab/>
                        </w:r>
                        <w:r>
                          <w:rPr>
                            <w:spacing w:val="-3"/>
                            <w:sz w:val="20"/>
                          </w:rPr>
                          <w:t>7239</w:t>
                        </w:r>
                      </w:p>
                    </w:tc>
                    <w:tc>
                      <w:tcPr>
                        <w:tcW w:w="876" w:type="dxa"/>
                      </w:tcPr>
                      <w:p w:rsidR="00333380" w:rsidRDefault="00333380">
                        <w:pPr>
                          <w:pStyle w:val="TableParagraph"/>
                          <w:spacing w:before="51"/>
                          <w:ind w:left="54" w:right="31"/>
                          <w:jc w:val="center"/>
                          <w:rPr>
                            <w:sz w:val="20"/>
                          </w:rPr>
                        </w:pPr>
                        <w:r>
                          <w:rPr>
                            <w:sz w:val="20"/>
                          </w:rPr>
                          <w:t>8011,7</w:t>
                        </w:r>
                      </w:p>
                    </w:tc>
                    <w:tc>
                      <w:tcPr>
                        <w:tcW w:w="924" w:type="dxa"/>
                      </w:tcPr>
                      <w:p w:rsidR="00333380" w:rsidRDefault="00333380">
                        <w:pPr>
                          <w:pStyle w:val="TableParagraph"/>
                          <w:spacing w:before="51"/>
                          <w:ind w:left="78" w:right="55"/>
                          <w:jc w:val="center"/>
                          <w:rPr>
                            <w:sz w:val="20"/>
                          </w:rPr>
                        </w:pPr>
                        <w:r>
                          <w:rPr>
                            <w:sz w:val="20"/>
                          </w:rPr>
                          <w:t>7790,2</w:t>
                        </w:r>
                      </w:p>
                    </w:tc>
                    <w:tc>
                      <w:tcPr>
                        <w:tcW w:w="900" w:type="dxa"/>
                      </w:tcPr>
                      <w:p w:rsidR="00333380" w:rsidRDefault="00333380">
                        <w:pPr>
                          <w:pStyle w:val="TableParagraph"/>
                          <w:spacing w:before="51"/>
                          <w:ind w:left="55" w:right="55"/>
                          <w:jc w:val="center"/>
                          <w:rPr>
                            <w:sz w:val="20"/>
                          </w:rPr>
                        </w:pPr>
                        <w:r>
                          <w:rPr>
                            <w:sz w:val="20"/>
                          </w:rPr>
                          <w:t>7839,9</w:t>
                        </w:r>
                      </w:p>
                    </w:tc>
                    <w:tc>
                      <w:tcPr>
                        <w:tcW w:w="900" w:type="dxa"/>
                      </w:tcPr>
                      <w:p w:rsidR="00333380" w:rsidRDefault="00333380">
                        <w:pPr>
                          <w:pStyle w:val="TableParagraph"/>
                          <w:spacing w:before="51"/>
                          <w:ind w:left="55" w:right="55"/>
                          <w:jc w:val="center"/>
                          <w:rPr>
                            <w:sz w:val="20"/>
                          </w:rPr>
                        </w:pPr>
                        <w:r>
                          <w:rPr>
                            <w:sz w:val="20"/>
                          </w:rPr>
                          <w:t>8218,6</w:t>
                        </w:r>
                      </w:p>
                    </w:tc>
                    <w:tc>
                      <w:tcPr>
                        <w:tcW w:w="912" w:type="dxa"/>
                      </w:tcPr>
                      <w:p w:rsidR="00333380" w:rsidRDefault="00333380">
                        <w:pPr>
                          <w:pStyle w:val="TableParagraph"/>
                          <w:spacing w:before="51"/>
                          <w:ind w:left="56" w:right="66"/>
                          <w:jc w:val="center"/>
                          <w:rPr>
                            <w:sz w:val="20"/>
                          </w:rPr>
                        </w:pPr>
                        <w:r>
                          <w:rPr>
                            <w:sz w:val="20"/>
                          </w:rPr>
                          <w:t>8391,8</w:t>
                        </w:r>
                      </w:p>
                    </w:tc>
                    <w:tc>
                      <w:tcPr>
                        <w:tcW w:w="1002" w:type="dxa"/>
                      </w:tcPr>
                      <w:p w:rsidR="00333380" w:rsidRDefault="00333380">
                        <w:pPr>
                          <w:pStyle w:val="TableParagraph"/>
                          <w:spacing w:before="51"/>
                          <w:ind w:left="144"/>
                          <w:rPr>
                            <w:sz w:val="20"/>
                          </w:rPr>
                        </w:pPr>
                        <w:r>
                          <w:rPr>
                            <w:sz w:val="20"/>
                          </w:rPr>
                          <w:t>1 152,80</w:t>
                        </w:r>
                      </w:p>
                    </w:tc>
                  </w:tr>
                  <w:tr w:rsidR="00333380">
                    <w:trPr>
                      <w:trHeight w:val="453"/>
                    </w:trPr>
                    <w:tc>
                      <w:tcPr>
                        <w:tcW w:w="4465" w:type="dxa"/>
                        <w:gridSpan w:val="2"/>
                      </w:tcPr>
                      <w:p w:rsidR="00333380" w:rsidRDefault="00333380">
                        <w:pPr>
                          <w:pStyle w:val="TableParagraph"/>
                          <w:tabs>
                            <w:tab w:val="left" w:pos="3749"/>
                          </w:tabs>
                          <w:spacing w:line="235" w:lineRule="auto"/>
                          <w:ind w:left="164"/>
                          <w:rPr>
                            <w:sz w:val="20"/>
                          </w:rPr>
                        </w:pPr>
                        <w:r>
                          <w:rPr>
                            <w:sz w:val="20"/>
                          </w:rPr>
                          <w:t xml:space="preserve">в </w:t>
                        </w:r>
                        <w:r>
                          <w:rPr>
                            <w:spacing w:val="-4"/>
                            <w:sz w:val="20"/>
                          </w:rPr>
                          <w:t xml:space="preserve">т.ч. </w:t>
                        </w:r>
                        <w:r>
                          <w:rPr>
                            <w:sz w:val="20"/>
                          </w:rPr>
                          <w:t>від</w:t>
                        </w:r>
                        <w:r>
                          <w:rPr>
                            <w:spacing w:val="-4"/>
                            <w:sz w:val="20"/>
                          </w:rPr>
                          <w:t xml:space="preserve"> </w:t>
                        </w:r>
                        <w:r>
                          <w:rPr>
                            <w:sz w:val="20"/>
                          </w:rPr>
                          <w:t>рубок</w:t>
                        </w:r>
                        <w:r>
                          <w:rPr>
                            <w:spacing w:val="-2"/>
                            <w:sz w:val="20"/>
                          </w:rPr>
                          <w:t xml:space="preserve"> </w:t>
                        </w:r>
                        <w:r>
                          <w:rPr>
                            <w:sz w:val="20"/>
                          </w:rPr>
                          <w:t>формування</w:t>
                        </w:r>
                        <w:r>
                          <w:rPr>
                            <w:sz w:val="20"/>
                          </w:rPr>
                          <w:tab/>
                        </w:r>
                        <w:r>
                          <w:rPr>
                            <w:spacing w:val="-4"/>
                            <w:position w:val="-10"/>
                            <w:sz w:val="20"/>
                          </w:rPr>
                          <w:t>8906,6</w:t>
                        </w:r>
                      </w:p>
                    </w:tc>
                    <w:tc>
                      <w:tcPr>
                        <w:tcW w:w="876" w:type="dxa"/>
                      </w:tcPr>
                      <w:p w:rsidR="00333380" w:rsidRDefault="00333380">
                        <w:pPr>
                          <w:pStyle w:val="TableParagraph"/>
                          <w:spacing w:before="107"/>
                          <w:ind w:left="54" w:right="31"/>
                          <w:jc w:val="center"/>
                          <w:rPr>
                            <w:sz w:val="20"/>
                          </w:rPr>
                        </w:pPr>
                        <w:r>
                          <w:rPr>
                            <w:sz w:val="20"/>
                          </w:rPr>
                          <w:t>9498,6</w:t>
                        </w:r>
                      </w:p>
                    </w:tc>
                    <w:tc>
                      <w:tcPr>
                        <w:tcW w:w="924" w:type="dxa"/>
                      </w:tcPr>
                      <w:p w:rsidR="00333380" w:rsidRDefault="00333380">
                        <w:pPr>
                          <w:pStyle w:val="TableParagraph"/>
                          <w:spacing w:before="107"/>
                          <w:ind w:left="78" w:right="55"/>
                          <w:jc w:val="center"/>
                          <w:rPr>
                            <w:sz w:val="20"/>
                          </w:rPr>
                        </w:pPr>
                        <w:r>
                          <w:rPr>
                            <w:sz w:val="20"/>
                          </w:rPr>
                          <w:t>9716,5</w:t>
                        </w:r>
                      </w:p>
                    </w:tc>
                    <w:tc>
                      <w:tcPr>
                        <w:tcW w:w="900" w:type="dxa"/>
                      </w:tcPr>
                      <w:p w:rsidR="00333380" w:rsidRDefault="00333380">
                        <w:pPr>
                          <w:pStyle w:val="TableParagraph"/>
                          <w:spacing w:before="107"/>
                          <w:ind w:left="55" w:right="55"/>
                          <w:jc w:val="center"/>
                          <w:rPr>
                            <w:sz w:val="20"/>
                          </w:rPr>
                        </w:pPr>
                        <w:r>
                          <w:rPr>
                            <w:sz w:val="20"/>
                          </w:rPr>
                          <w:t>10182</w:t>
                        </w:r>
                      </w:p>
                    </w:tc>
                    <w:tc>
                      <w:tcPr>
                        <w:tcW w:w="900" w:type="dxa"/>
                      </w:tcPr>
                      <w:p w:rsidR="00333380" w:rsidRDefault="00333380">
                        <w:pPr>
                          <w:pStyle w:val="TableParagraph"/>
                          <w:spacing w:before="107"/>
                          <w:ind w:left="55" w:right="55"/>
                          <w:jc w:val="center"/>
                          <w:rPr>
                            <w:sz w:val="20"/>
                          </w:rPr>
                        </w:pPr>
                        <w:r>
                          <w:rPr>
                            <w:sz w:val="20"/>
                          </w:rPr>
                          <w:t>10114,6</w:t>
                        </w:r>
                      </w:p>
                    </w:tc>
                    <w:tc>
                      <w:tcPr>
                        <w:tcW w:w="912" w:type="dxa"/>
                      </w:tcPr>
                      <w:p w:rsidR="00333380" w:rsidRDefault="00333380">
                        <w:pPr>
                          <w:pStyle w:val="TableParagraph"/>
                          <w:spacing w:before="107"/>
                          <w:ind w:left="56" w:right="66"/>
                          <w:jc w:val="center"/>
                          <w:rPr>
                            <w:sz w:val="20"/>
                          </w:rPr>
                        </w:pPr>
                        <w:r>
                          <w:rPr>
                            <w:sz w:val="20"/>
                          </w:rPr>
                          <w:t>10767,8</w:t>
                        </w:r>
                      </w:p>
                    </w:tc>
                    <w:tc>
                      <w:tcPr>
                        <w:tcW w:w="1002" w:type="dxa"/>
                      </w:tcPr>
                      <w:p w:rsidR="00333380" w:rsidRDefault="00333380">
                        <w:pPr>
                          <w:pStyle w:val="TableParagraph"/>
                          <w:spacing w:before="107"/>
                          <w:ind w:left="144"/>
                          <w:rPr>
                            <w:sz w:val="20"/>
                          </w:rPr>
                        </w:pPr>
                        <w:r>
                          <w:rPr>
                            <w:sz w:val="20"/>
                          </w:rPr>
                          <w:t>1 861,20</w:t>
                        </w:r>
                      </w:p>
                    </w:tc>
                  </w:tr>
                  <w:tr w:rsidR="00333380">
                    <w:trPr>
                      <w:trHeight w:val="453"/>
                    </w:trPr>
                    <w:tc>
                      <w:tcPr>
                        <w:tcW w:w="4465" w:type="dxa"/>
                        <w:gridSpan w:val="2"/>
                      </w:tcPr>
                      <w:p w:rsidR="00333380" w:rsidRDefault="00333380">
                        <w:pPr>
                          <w:pStyle w:val="TableParagraph"/>
                          <w:tabs>
                            <w:tab w:val="left" w:pos="3701"/>
                          </w:tabs>
                          <w:spacing w:before="107"/>
                          <w:ind w:left="56"/>
                          <w:rPr>
                            <w:sz w:val="20"/>
                          </w:rPr>
                        </w:pPr>
                        <w:r>
                          <w:rPr>
                            <w:sz w:val="20"/>
                          </w:rPr>
                          <w:t>Кількість лісових</w:t>
                        </w:r>
                        <w:r>
                          <w:rPr>
                            <w:spacing w:val="-7"/>
                            <w:sz w:val="20"/>
                          </w:rPr>
                          <w:t xml:space="preserve"> </w:t>
                        </w:r>
                        <w:r>
                          <w:rPr>
                            <w:sz w:val="20"/>
                          </w:rPr>
                          <w:t>пожеж,</w:t>
                        </w:r>
                        <w:r>
                          <w:rPr>
                            <w:spacing w:val="-3"/>
                            <w:sz w:val="20"/>
                          </w:rPr>
                          <w:t xml:space="preserve"> </w:t>
                        </w:r>
                        <w:r>
                          <w:rPr>
                            <w:sz w:val="20"/>
                          </w:rPr>
                          <w:t>од.</w:t>
                        </w:r>
                        <w:r>
                          <w:rPr>
                            <w:sz w:val="20"/>
                          </w:rPr>
                          <w:tab/>
                        </w:r>
                        <w:r>
                          <w:rPr>
                            <w:spacing w:val="-4"/>
                            <w:sz w:val="20"/>
                          </w:rPr>
                          <w:t>3240,00</w:t>
                        </w:r>
                      </w:p>
                    </w:tc>
                    <w:tc>
                      <w:tcPr>
                        <w:tcW w:w="876" w:type="dxa"/>
                      </w:tcPr>
                      <w:p w:rsidR="00333380" w:rsidRDefault="00333380">
                        <w:pPr>
                          <w:pStyle w:val="TableParagraph"/>
                          <w:spacing w:before="107"/>
                          <w:ind w:left="54" w:right="31"/>
                          <w:jc w:val="center"/>
                          <w:rPr>
                            <w:sz w:val="20"/>
                          </w:rPr>
                        </w:pPr>
                        <w:r>
                          <w:rPr>
                            <w:sz w:val="20"/>
                          </w:rPr>
                          <w:t>2526,00</w:t>
                        </w:r>
                      </w:p>
                    </w:tc>
                    <w:tc>
                      <w:tcPr>
                        <w:tcW w:w="924" w:type="dxa"/>
                      </w:tcPr>
                      <w:p w:rsidR="00333380" w:rsidRDefault="00333380">
                        <w:pPr>
                          <w:pStyle w:val="TableParagraph"/>
                          <w:spacing w:before="107"/>
                          <w:ind w:left="78" w:right="55"/>
                          <w:jc w:val="center"/>
                          <w:rPr>
                            <w:sz w:val="20"/>
                          </w:rPr>
                        </w:pPr>
                        <w:r>
                          <w:rPr>
                            <w:sz w:val="20"/>
                          </w:rPr>
                          <w:t>2163,00</w:t>
                        </w:r>
                      </w:p>
                    </w:tc>
                    <w:tc>
                      <w:tcPr>
                        <w:tcW w:w="900" w:type="dxa"/>
                      </w:tcPr>
                      <w:p w:rsidR="00333380" w:rsidRDefault="00333380">
                        <w:pPr>
                          <w:pStyle w:val="TableParagraph"/>
                          <w:spacing w:before="107"/>
                          <w:ind w:left="55" w:right="55"/>
                          <w:jc w:val="center"/>
                          <w:rPr>
                            <w:sz w:val="20"/>
                          </w:rPr>
                        </w:pPr>
                        <w:r>
                          <w:rPr>
                            <w:sz w:val="20"/>
                          </w:rPr>
                          <w:t>1113,00</w:t>
                        </w:r>
                      </w:p>
                    </w:tc>
                    <w:tc>
                      <w:tcPr>
                        <w:tcW w:w="900" w:type="dxa"/>
                      </w:tcPr>
                      <w:p w:rsidR="00333380" w:rsidRDefault="00333380">
                        <w:pPr>
                          <w:pStyle w:val="TableParagraph"/>
                          <w:spacing w:before="107"/>
                          <w:ind w:left="55" w:right="55"/>
                          <w:jc w:val="center"/>
                          <w:rPr>
                            <w:sz w:val="20"/>
                          </w:rPr>
                        </w:pPr>
                        <w:r>
                          <w:rPr>
                            <w:sz w:val="20"/>
                          </w:rPr>
                          <w:t>2003,00</w:t>
                        </w:r>
                      </w:p>
                    </w:tc>
                    <w:tc>
                      <w:tcPr>
                        <w:tcW w:w="912" w:type="dxa"/>
                      </w:tcPr>
                      <w:p w:rsidR="00333380" w:rsidRDefault="00333380">
                        <w:pPr>
                          <w:pStyle w:val="TableParagraph"/>
                          <w:spacing w:before="107"/>
                          <w:ind w:left="56" w:right="66"/>
                          <w:jc w:val="center"/>
                          <w:rPr>
                            <w:sz w:val="20"/>
                          </w:rPr>
                        </w:pPr>
                        <w:r>
                          <w:rPr>
                            <w:sz w:val="20"/>
                          </w:rPr>
                          <w:t>3813,00</w:t>
                        </w:r>
                      </w:p>
                    </w:tc>
                    <w:tc>
                      <w:tcPr>
                        <w:tcW w:w="1002" w:type="dxa"/>
                      </w:tcPr>
                      <w:p w:rsidR="00333380" w:rsidRDefault="00333380">
                        <w:pPr>
                          <w:pStyle w:val="TableParagraph"/>
                          <w:spacing w:before="107"/>
                          <w:ind w:left="215"/>
                          <w:rPr>
                            <w:sz w:val="20"/>
                          </w:rPr>
                        </w:pPr>
                        <w:r>
                          <w:rPr>
                            <w:sz w:val="20"/>
                          </w:rPr>
                          <w:t>573,00</w:t>
                        </w:r>
                      </w:p>
                    </w:tc>
                  </w:tr>
                  <w:tr w:rsidR="00333380">
                    <w:trPr>
                      <w:trHeight w:val="453"/>
                    </w:trPr>
                    <w:tc>
                      <w:tcPr>
                        <w:tcW w:w="4465" w:type="dxa"/>
                        <w:gridSpan w:val="2"/>
                      </w:tcPr>
                      <w:p w:rsidR="00333380" w:rsidRDefault="00333380">
                        <w:pPr>
                          <w:pStyle w:val="TableParagraph"/>
                          <w:tabs>
                            <w:tab w:val="left" w:pos="3701"/>
                          </w:tabs>
                          <w:spacing w:line="235" w:lineRule="auto"/>
                          <w:ind w:left="56"/>
                          <w:rPr>
                            <w:sz w:val="20"/>
                          </w:rPr>
                        </w:pPr>
                        <w:r>
                          <w:rPr>
                            <w:sz w:val="20"/>
                          </w:rPr>
                          <w:t>Площа лісових</w:t>
                        </w:r>
                        <w:r>
                          <w:rPr>
                            <w:spacing w:val="-5"/>
                            <w:sz w:val="20"/>
                          </w:rPr>
                          <w:t xml:space="preserve"> </w:t>
                        </w:r>
                        <w:r>
                          <w:rPr>
                            <w:sz w:val="20"/>
                          </w:rPr>
                          <w:t>земель,</w:t>
                        </w:r>
                        <w:r>
                          <w:rPr>
                            <w:spacing w:val="-2"/>
                            <w:sz w:val="20"/>
                          </w:rPr>
                          <w:t xml:space="preserve"> </w:t>
                        </w:r>
                        <w:r>
                          <w:rPr>
                            <w:sz w:val="20"/>
                          </w:rPr>
                          <w:t>пройдена</w:t>
                        </w:r>
                        <w:r>
                          <w:rPr>
                            <w:sz w:val="20"/>
                          </w:rPr>
                          <w:tab/>
                        </w:r>
                        <w:r>
                          <w:rPr>
                            <w:spacing w:val="-4"/>
                            <w:position w:val="-10"/>
                            <w:sz w:val="20"/>
                          </w:rPr>
                          <w:t>3668,00</w:t>
                        </w:r>
                      </w:p>
                    </w:tc>
                    <w:tc>
                      <w:tcPr>
                        <w:tcW w:w="876" w:type="dxa"/>
                      </w:tcPr>
                      <w:p w:rsidR="00333380" w:rsidRDefault="00333380">
                        <w:pPr>
                          <w:pStyle w:val="TableParagraph"/>
                          <w:spacing w:before="107"/>
                          <w:ind w:left="54" w:right="31"/>
                          <w:jc w:val="center"/>
                          <w:rPr>
                            <w:sz w:val="20"/>
                          </w:rPr>
                        </w:pPr>
                        <w:r>
                          <w:rPr>
                            <w:sz w:val="20"/>
                          </w:rPr>
                          <w:t>1049,00</w:t>
                        </w:r>
                      </w:p>
                    </w:tc>
                    <w:tc>
                      <w:tcPr>
                        <w:tcW w:w="924" w:type="dxa"/>
                      </w:tcPr>
                      <w:p w:rsidR="00333380" w:rsidRDefault="00333380">
                        <w:pPr>
                          <w:pStyle w:val="TableParagraph"/>
                          <w:spacing w:before="107"/>
                          <w:ind w:left="78" w:right="55"/>
                          <w:jc w:val="center"/>
                          <w:rPr>
                            <w:sz w:val="20"/>
                          </w:rPr>
                        </w:pPr>
                        <w:r>
                          <w:rPr>
                            <w:sz w:val="20"/>
                          </w:rPr>
                          <w:t>3 479,00</w:t>
                        </w:r>
                      </w:p>
                    </w:tc>
                    <w:tc>
                      <w:tcPr>
                        <w:tcW w:w="900" w:type="dxa"/>
                      </w:tcPr>
                      <w:p w:rsidR="00333380" w:rsidRDefault="00333380">
                        <w:pPr>
                          <w:pStyle w:val="TableParagraph"/>
                          <w:spacing w:before="107"/>
                          <w:ind w:left="55" w:right="55"/>
                          <w:jc w:val="center"/>
                          <w:rPr>
                            <w:sz w:val="20"/>
                          </w:rPr>
                        </w:pPr>
                        <w:r>
                          <w:rPr>
                            <w:sz w:val="20"/>
                          </w:rPr>
                          <w:t>418,00</w:t>
                        </w:r>
                      </w:p>
                    </w:tc>
                    <w:tc>
                      <w:tcPr>
                        <w:tcW w:w="900" w:type="dxa"/>
                      </w:tcPr>
                      <w:p w:rsidR="00333380" w:rsidRDefault="00333380">
                        <w:pPr>
                          <w:pStyle w:val="TableParagraph"/>
                          <w:spacing w:before="107"/>
                          <w:ind w:left="55" w:right="55"/>
                          <w:jc w:val="center"/>
                          <w:rPr>
                            <w:sz w:val="20"/>
                          </w:rPr>
                        </w:pPr>
                        <w:r>
                          <w:rPr>
                            <w:sz w:val="20"/>
                          </w:rPr>
                          <w:t>13778,00</w:t>
                        </w:r>
                      </w:p>
                    </w:tc>
                    <w:tc>
                      <w:tcPr>
                        <w:tcW w:w="912" w:type="dxa"/>
                      </w:tcPr>
                      <w:p w:rsidR="00333380" w:rsidRDefault="00333380">
                        <w:pPr>
                          <w:pStyle w:val="TableParagraph"/>
                          <w:spacing w:before="107"/>
                          <w:ind w:left="56" w:right="66"/>
                          <w:jc w:val="center"/>
                          <w:rPr>
                            <w:sz w:val="20"/>
                          </w:rPr>
                        </w:pPr>
                        <w:r>
                          <w:rPr>
                            <w:sz w:val="20"/>
                          </w:rPr>
                          <w:t>14691,00</w:t>
                        </w:r>
                      </w:p>
                    </w:tc>
                    <w:tc>
                      <w:tcPr>
                        <w:tcW w:w="1002" w:type="dxa"/>
                      </w:tcPr>
                      <w:p w:rsidR="00333380" w:rsidRDefault="00333380">
                        <w:pPr>
                          <w:pStyle w:val="TableParagraph"/>
                          <w:spacing w:before="107"/>
                          <w:ind w:right="162"/>
                          <w:jc w:val="right"/>
                          <w:rPr>
                            <w:sz w:val="20"/>
                          </w:rPr>
                        </w:pPr>
                        <w:r>
                          <w:rPr>
                            <w:sz w:val="20"/>
                          </w:rPr>
                          <w:t>11023,00</w:t>
                        </w:r>
                      </w:p>
                    </w:tc>
                  </w:tr>
                  <w:tr w:rsidR="00333380">
                    <w:trPr>
                      <w:trHeight w:val="453"/>
                    </w:trPr>
                    <w:tc>
                      <w:tcPr>
                        <w:tcW w:w="4465" w:type="dxa"/>
                        <w:gridSpan w:val="2"/>
                      </w:tcPr>
                      <w:p w:rsidR="00333380" w:rsidRDefault="00333380">
                        <w:pPr>
                          <w:pStyle w:val="TableParagraph"/>
                          <w:tabs>
                            <w:tab w:val="right" w:pos="4304"/>
                          </w:tabs>
                          <w:spacing w:before="107"/>
                          <w:ind w:left="56"/>
                          <w:rPr>
                            <w:sz w:val="20"/>
                          </w:rPr>
                        </w:pPr>
                        <w:r>
                          <w:rPr>
                            <w:sz w:val="20"/>
                          </w:rPr>
                          <w:t xml:space="preserve">Згоріло та </w:t>
                        </w:r>
                        <w:r>
                          <w:rPr>
                            <w:spacing w:val="-3"/>
                            <w:sz w:val="20"/>
                          </w:rPr>
                          <w:t xml:space="preserve">пошкоджено </w:t>
                        </w:r>
                        <w:r>
                          <w:rPr>
                            <w:sz w:val="20"/>
                          </w:rPr>
                          <w:t>лісу на</w:t>
                        </w:r>
                        <w:r>
                          <w:rPr>
                            <w:spacing w:val="3"/>
                            <w:sz w:val="20"/>
                          </w:rPr>
                          <w:t xml:space="preserve"> </w:t>
                        </w:r>
                        <w:r>
                          <w:rPr>
                            <w:sz w:val="20"/>
                          </w:rPr>
                          <w:t>пні,</w:t>
                        </w:r>
                        <w:r>
                          <w:rPr>
                            <w:spacing w:val="-1"/>
                            <w:sz w:val="20"/>
                          </w:rPr>
                          <w:t xml:space="preserve"> </w:t>
                        </w:r>
                        <w:r>
                          <w:rPr>
                            <w:sz w:val="20"/>
                          </w:rPr>
                          <w:t>м</w:t>
                        </w:r>
                        <w:r>
                          <w:rPr>
                            <w:position w:val="7"/>
                            <w:sz w:val="11"/>
                          </w:rPr>
                          <w:t>3</w:t>
                        </w:r>
                        <w:r>
                          <w:rPr>
                            <w:position w:val="7"/>
                            <w:sz w:val="11"/>
                          </w:rPr>
                          <w:tab/>
                        </w:r>
                        <w:r>
                          <w:rPr>
                            <w:spacing w:val="-4"/>
                            <w:sz w:val="20"/>
                          </w:rPr>
                          <w:t>343840</w:t>
                        </w:r>
                      </w:p>
                    </w:tc>
                    <w:tc>
                      <w:tcPr>
                        <w:tcW w:w="876" w:type="dxa"/>
                      </w:tcPr>
                      <w:p w:rsidR="00333380" w:rsidRDefault="00333380">
                        <w:pPr>
                          <w:pStyle w:val="TableParagraph"/>
                          <w:spacing w:before="107"/>
                          <w:ind w:left="54" w:right="31"/>
                          <w:jc w:val="center"/>
                          <w:rPr>
                            <w:sz w:val="20"/>
                          </w:rPr>
                        </w:pPr>
                        <w:r>
                          <w:rPr>
                            <w:sz w:val="20"/>
                          </w:rPr>
                          <w:t>11804</w:t>
                        </w:r>
                      </w:p>
                    </w:tc>
                    <w:tc>
                      <w:tcPr>
                        <w:tcW w:w="924" w:type="dxa"/>
                      </w:tcPr>
                      <w:p w:rsidR="00333380" w:rsidRDefault="00333380">
                        <w:pPr>
                          <w:pStyle w:val="TableParagraph"/>
                          <w:spacing w:before="107"/>
                          <w:ind w:left="78" w:right="55"/>
                          <w:jc w:val="center"/>
                          <w:rPr>
                            <w:sz w:val="20"/>
                          </w:rPr>
                        </w:pPr>
                        <w:r>
                          <w:rPr>
                            <w:sz w:val="20"/>
                          </w:rPr>
                          <w:t>289291</w:t>
                        </w:r>
                      </w:p>
                    </w:tc>
                    <w:tc>
                      <w:tcPr>
                        <w:tcW w:w="900" w:type="dxa"/>
                      </w:tcPr>
                      <w:p w:rsidR="00333380" w:rsidRDefault="00333380">
                        <w:pPr>
                          <w:pStyle w:val="TableParagraph"/>
                          <w:spacing w:before="107"/>
                          <w:ind w:left="55" w:right="55"/>
                          <w:jc w:val="center"/>
                          <w:rPr>
                            <w:sz w:val="20"/>
                          </w:rPr>
                        </w:pPr>
                        <w:r>
                          <w:rPr>
                            <w:sz w:val="20"/>
                          </w:rPr>
                          <w:t>2 496</w:t>
                        </w:r>
                      </w:p>
                    </w:tc>
                    <w:tc>
                      <w:tcPr>
                        <w:tcW w:w="900" w:type="dxa"/>
                      </w:tcPr>
                      <w:p w:rsidR="00333380" w:rsidRDefault="00333380">
                        <w:pPr>
                          <w:pStyle w:val="TableParagraph"/>
                          <w:spacing w:before="107"/>
                          <w:ind w:left="55" w:right="55"/>
                          <w:jc w:val="center"/>
                          <w:rPr>
                            <w:sz w:val="20"/>
                          </w:rPr>
                        </w:pPr>
                        <w:r>
                          <w:rPr>
                            <w:sz w:val="20"/>
                          </w:rPr>
                          <w:t>144694</w:t>
                        </w:r>
                      </w:p>
                    </w:tc>
                    <w:tc>
                      <w:tcPr>
                        <w:tcW w:w="912" w:type="dxa"/>
                      </w:tcPr>
                      <w:p w:rsidR="00333380" w:rsidRDefault="00333380">
                        <w:pPr>
                          <w:pStyle w:val="TableParagraph"/>
                          <w:spacing w:before="107"/>
                          <w:ind w:left="56" w:right="66"/>
                          <w:jc w:val="center"/>
                          <w:rPr>
                            <w:sz w:val="20"/>
                          </w:rPr>
                        </w:pPr>
                        <w:r>
                          <w:rPr>
                            <w:sz w:val="20"/>
                          </w:rPr>
                          <w:t>170686</w:t>
                        </w:r>
                      </w:p>
                    </w:tc>
                    <w:tc>
                      <w:tcPr>
                        <w:tcW w:w="1002" w:type="dxa"/>
                      </w:tcPr>
                      <w:p w:rsidR="00333380" w:rsidRDefault="00333380">
                        <w:pPr>
                          <w:pStyle w:val="TableParagraph"/>
                          <w:spacing w:before="107"/>
                          <w:ind w:left="158"/>
                          <w:rPr>
                            <w:sz w:val="20"/>
                          </w:rPr>
                        </w:pPr>
                        <w:r>
                          <w:rPr>
                            <w:sz w:val="20"/>
                          </w:rPr>
                          <w:t>-173154</w:t>
                        </w:r>
                      </w:p>
                    </w:tc>
                  </w:tr>
                  <w:tr w:rsidR="00333380">
                    <w:trPr>
                      <w:trHeight w:val="451"/>
                    </w:trPr>
                    <w:tc>
                      <w:tcPr>
                        <w:tcW w:w="4465" w:type="dxa"/>
                        <w:gridSpan w:val="2"/>
                      </w:tcPr>
                      <w:p w:rsidR="00333380" w:rsidRDefault="00333380">
                        <w:pPr>
                          <w:pStyle w:val="TableParagraph"/>
                          <w:tabs>
                            <w:tab w:val="left" w:pos="3653"/>
                          </w:tabs>
                          <w:spacing w:line="235" w:lineRule="auto"/>
                          <w:ind w:left="56"/>
                          <w:rPr>
                            <w:sz w:val="20"/>
                          </w:rPr>
                        </w:pPr>
                        <w:r>
                          <w:rPr>
                            <w:sz w:val="20"/>
                          </w:rPr>
                          <w:t>Збитки, заподіяні</w:t>
                        </w:r>
                        <w:r>
                          <w:rPr>
                            <w:spacing w:val="-7"/>
                            <w:sz w:val="20"/>
                          </w:rPr>
                          <w:t xml:space="preserve"> </w:t>
                        </w:r>
                        <w:r>
                          <w:rPr>
                            <w:sz w:val="20"/>
                          </w:rPr>
                          <w:t>лісовими</w:t>
                        </w:r>
                        <w:r>
                          <w:rPr>
                            <w:spacing w:val="-3"/>
                            <w:sz w:val="20"/>
                          </w:rPr>
                          <w:t xml:space="preserve"> </w:t>
                        </w:r>
                        <w:r>
                          <w:rPr>
                            <w:sz w:val="20"/>
                          </w:rPr>
                          <w:t>пожежами,</w:t>
                        </w:r>
                        <w:r>
                          <w:rPr>
                            <w:sz w:val="20"/>
                          </w:rPr>
                          <w:tab/>
                        </w:r>
                        <w:r>
                          <w:rPr>
                            <w:spacing w:val="-4"/>
                            <w:position w:val="-10"/>
                            <w:sz w:val="20"/>
                          </w:rPr>
                          <w:t>26728,40</w:t>
                        </w:r>
                      </w:p>
                    </w:tc>
                    <w:tc>
                      <w:tcPr>
                        <w:tcW w:w="876" w:type="dxa"/>
                      </w:tcPr>
                      <w:p w:rsidR="00333380" w:rsidRDefault="00333380">
                        <w:pPr>
                          <w:pStyle w:val="TableParagraph"/>
                          <w:spacing w:before="107"/>
                          <w:ind w:left="54" w:right="31"/>
                          <w:jc w:val="center"/>
                          <w:rPr>
                            <w:sz w:val="20"/>
                          </w:rPr>
                        </w:pPr>
                        <w:r>
                          <w:rPr>
                            <w:sz w:val="20"/>
                          </w:rPr>
                          <w:t>3215,90</w:t>
                        </w:r>
                      </w:p>
                    </w:tc>
                    <w:tc>
                      <w:tcPr>
                        <w:tcW w:w="924" w:type="dxa"/>
                      </w:tcPr>
                      <w:p w:rsidR="00333380" w:rsidRDefault="00333380">
                        <w:pPr>
                          <w:pStyle w:val="TableParagraph"/>
                          <w:spacing w:before="107"/>
                          <w:ind w:left="78" w:right="55"/>
                          <w:jc w:val="center"/>
                          <w:rPr>
                            <w:sz w:val="20"/>
                          </w:rPr>
                        </w:pPr>
                        <w:r>
                          <w:rPr>
                            <w:sz w:val="20"/>
                          </w:rPr>
                          <w:t>56062,70</w:t>
                        </w:r>
                      </w:p>
                    </w:tc>
                    <w:tc>
                      <w:tcPr>
                        <w:tcW w:w="900" w:type="dxa"/>
                      </w:tcPr>
                      <w:p w:rsidR="00333380" w:rsidRDefault="00333380">
                        <w:pPr>
                          <w:pStyle w:val="TableParagraph"/>
                          <w:spacing w:before="107"/>
                          <w:ind w:left="55" w:right="55"/>
                          <w:jc w:val="center"/>
                          <w:rPr>
                            <w:sz w:val="20"/>
                          </w:rPr>
                        </w:pPr>
                        <w:r>
                          <w:rPr>
                            <w:sz w:val="20"/>
                          </w:rPr>
                          <w:t>1376,20</w:t>
                        </w:r>
                      </w:p>
                    </w:tc>
                    <w:tc>
                      <w:tcPr>
                        <w:tcW w:w="900" w:type="dxa"/>
                      </w:tcPr>
                      <w:p w:rsidR="00333380" w:rsidRDefault="00333380">
                        <w:pPr>
                          <w:pStyle w:val="TableParagraph"/>
                          <w:spacing w:before="107"/>
                          <w:ind w:left="55" w:right="55"/>
                          <w:jc w:val="center"/>
                          <w:rPr>
                            <w:sz w:val="20"/>
                          </w:rPr>
                        </w:pPr>
                        <w:r>
                          <w:rPr>
                            <w:sz w:val="20"/>
                          </w:rPr>
                          <w:t>51701,80</w:t>
                        </w:r>
                      </w:p>
                    </w:tc>
                    <w:tc>
                      <w:tcPr>
                        <w:tcW w:w="912" w:type="dxa"/>
                      </w:tcPr>
                      <w:p w:rsidR="00333380" w:rsidRDefault="00333380">
                        <w:pPr>
                          <w:pStyle w:val="TableParagraph"/>
                          <w:spacing w:before="107"/>
                          <w:ind w:left="56" w:right="66"/>
                          <w:jc w:val="center"/>
                          <w:rPr>
                            <w:sz w:val="20"/>
                          </w:rPr>
                        </w:pPr>
                        <w:r>
                          <w:rPr>
                            <w:sz w:val="20"/>
                          </w:rPr>
                          <w:t>20164,50</w:t>
                        </w:r>
                      </w:p>
                    </w:tc>
                    <w:tc>
                      <w:tcPr>
                        <w:tcW w:w="1002" w:type="dxa"/>
                      </w:tcPr>
                      <w:p w:rsidR="00333380" w:rsidRDefault="00333380">
                        <w:pPr>
                          <w:pStyle w:val="TableParagraph"/>
                          <w:spacing w:before="107"/>
                          <w:ind w:left="135"/>
                          <w:rPr>
                            <w:sz w:val="20"/>
                          </w:rPr>
                        </w:pPr>
                        <w:r>
                          <w:rPr>
                            <w:sz w:val="20"/>
                          </w:rPr>
                          <w:t>-6563,90</w:t>
                        </w:r>
                      </w:p>
                    </w:tc>
                  </w:tr>
                  <w:tr w:rsidR="00333380">
                    <w:trPr>
                      <w:trHeight w:val="386"/>
                    </w:trPr>
                    <w:tc>
                      <w:tcPr>
                        <w:tcW w:w="4465" w:type="dxa"/>
                        <w:gridSpan w:val="2"/>
                        <w:tcBorders>
                          <w:bottom w:val="single" w:sz="8" w:space="0" w:color="000000"/>
                        </w:tcBorders>
                      </w:tcPr>
                      <w:p w:rsidR="00333380" w:rsidRDefault="00333380">
                        <w:pPr>
                          <w:pStyle w:val="TableParagraph"/>
                          <w:tabs>
                            <w:tab w:val="left" w:pos="3797"/>
                          </w:tabs>
                          <w:spacing w:before="105"/>
                          <w:ind w:left="56"/>
                          <w:rPr>
                            <w:sz w:val="20"/>
                          </w:rPr>
                        </w:pPr>
                        <w:r>
                          <w:rPr>
                            <w:sz w:val="20"/>
                          </w:rPr>
                          <w:t>Площа відтворення лісів,</w:t>
                        </w:r>
                        <w:r>
                          <w:rPr>
                            <w:spacing w:val="-7"/>
                            <w:sz w:val="20"/>
                          </w:rPr>
                          <w:t xml:space="preserve"> </w:t>
                        </w:r>
                        <w:r>
                          <w:rPr>
                            <w:sz w:val="20"/>
                          </w:rPr>
                          <w:t>тис.</w:t>
                        </w:r>
                        <w:r>
                          <w:rPr>
                            <w:spacing w:val="-1"/>
                            <w:sz w:val="20"/>
                          </w:rPr>
                          <w:t xml:space="preserve"> </w:t>
                        </w:r>
                        <w:r>
                          <w:rPr>
                            <w:sz w:val="20"/>
                          </w:rPr>
                          <w:t>га</w:t>
                        </w:r>
                        <w:r>
                          <w:rPr>
                            <w:sz w:val="20"/>
                          </w:rPr>
                          <w:tab/>
                        </w:r>
                        <w:r>
                          <w:rPr>
                            <w:spacing w:val="-4"/>
                            <w:sz w:val="20"/>
                          </w:rPr>
                          <w:t>70,10</w:t>
                        </w:r>
                      </w:p>
                    </w:tc>
                    <w:tc>
                      <w:tcPr>
                        <w:tcW w:w="876" w:type="dxa"/>
                        <w:tcBorders>
                          <w:bottom w:val="single" w:sz="8" w:space="0" w:color="000000"/>
                        </w:tcBorders>
                      </w:tcPr>
                      <w:p w:rsidR="00333380" w:rsidRDefault="00333380">
                        <w:pPr>
                          <w:pStyle w:val="TableParagraph"/>
                          <w:spacing w:before="105"/>
                          <w:ind w:left="54" w:right="31"/>
                          <w:jc w:val="center"/>
                          <w:rPr>
                            <w:sz w:val="20"/>
                          </w:rPr>
                        </w:pPr>
                        <w:r>
                          <w:rPr>
                            <w:sz w:val="20"/>
                          </w:rPr>
                          <w:t>72,40</w:t>
                        </w:r>
                      </w:p>
                    </w:tc>
                    <w:tc>
                      <w:tcPr>
                        <w:tcW w:w="924" w:type="dxa"/>
                        <w:tcBorders>
                          <w:bottom w:val="single" w:sz="8" w:space="0" w:color="000000"/>
                        </w:tcBorders>
                      </w:tcPr>
                      <w:p w:rsidR="00333380" w:rsidRDefault="00333380">
                        <w:pPr>
                          <w:pStyle w:val="TableParagraph"/>
                          <w:spacing w:before="105"/>
                          <w:ind w:left="78" w:right="55"/>
                          <w:jc w:val="center"/>
                          <w:rPr>
                            <w:sz w:val="20"/>
                          </w:rPr>
                        </w:pPr>
                        <w:r>
                          <w:rPr>
                            <w:sz w:val="20"/>
                          </w:rPr>
                          <w:t>70,10</w:t>
                        </w:r>
                      </w:p>
                    </w:tc>
                    <w:tc>
                      <w:tcPr>
                        <w:tcW w:w="900" w:type="dxa"/>
                        <w:tcBorders>
                          <w:bottom w:val="single" w:sz="8" w:space="0" w:color="000000"/>
                        </w:tcBorders>
                      </w:tcPr>
                      <w:p w:rsidR="00333380" w:rsidRDefault="00333380">
                        <w:pPr>
                          <w:pStyle w:val="TableParagraph"/>
                          <w:spacing w:before="105"/>
                          <w:ind w:left="55" w:right="55"/>
                          <w:jc w:val="center"/>
                          <w:rPr>
                            <w:sz w:val="20"/>
                          </w:rPr>
                        </w:pPr>
                        <w:r>
                          <w:rPr>
                            <w:sz w:val="20"/>
                          </w:rPr>
                          <w:t>67,70</w:t>
                        </w:r>
                      </w:p>
                    </w:tc>
                    <w:tc>
                      <w:tcPr>
                        <w:tcW w:w="900" w:type="dxa"/>
                        <w:tcBorders>
                          <w:bottom w:val="single" w:sz="8" w:space="0" w:color="000000"/>
                        </w:tcBorders>
                      </w:tcPr>
                      <w:p w:rsidR="00333380" w:rsidRDefault="00333380">
                        <w:pPr>
                          <w:pStyle w:val="TableParagraph"/>
                          <w:spacing w:before="105"/>
                          <w:ind w:left="55" w:right="55"/>
                          <w:jc w:val="center"/>
                          <w:rPr>
                            <w:sz w:val="20"/>
                          </w:rPr>
                        </w:pPr>
                        <w:r>
                          <w:rPr>
                            <w:sz w:val="20"/>
                          </w:rPr>
                          <w:t>58,00</w:t>
                        </w:r>
                      </w:p>
                    </w:tc>
                    <w:tc>
                      <w:tcPr>
                        <w:tcW w:w="912" w:type="dxa"/>
                        <w:tcBorders>
                          <w:bottom w:val="single" w:sz="8" w:space="0" w:color="000000"/>
                        </w:tcBorders>
                      </w:tcPr>
                      <w:p w:rsidR="00333380" w:rsidRDefault="00333380">
                        <w:pPr>
                          <w:pStyle w:val="TableParagraph"/>
                          <w:spacing w:before="105"/>
                          <w:ind w:left="56" w:right="66"/>
                          <w:jc w:val="center"/>
                          <w:rPr>
                            <w:sz w:val="20"/>
                          </w:rPr>
                        </w:pPr>
                        <w:r>
                          <w:rPr>
                            <w:sz w:val="20"/>
                          </w:rPr>
                          <w:t>60,40</w:t>
                        </w:r>
                      </w:p>
                    </w:tc>
                    <w:tc>
                      <w:tcPr>
                        <w:tcW w:w="1002" w:type="dxa"/>
                        <w:tcBorders>
                          <w:bottom w:val="single" w:sz="8" w:space="0" w:color="000000"/>
                        </w:tcBorders>
                      </w:tcPr>
                      <w:p w:rsidR="00333380" w:rsidRDefault="00333380">
                        <w:pPr>
                          <w:pStyle w:val="TableParagraph"/>
                          <w:spacing w:before="105"/>
                          <w:ind w:left="279"/>
                          <w:rPr>
                            <w:sz w:val="20"/>
                          </w:rPr>
                        </w:pPr>
                        <w:r>
                          <w:rPr>
                            <w:sz w:val="20"/>
                          </w:rPr>
                          <w:t>-9,70</w:t>
                        </w:r>
                      </w:p>
                    </w:tc>
                  </w:tr>
                </w:tbl>
                <w:p w:rsidR="00333380" w:rsidRDefault="00333380" w:rsidP="000B2CEB">
                  <w:pPr>
                    <w:pStyle w:val="BodyText"/>
                    <w:jc w:val="left"/>
                  </w:pPr>
                </w:p>
              </w:txbxContent>
            </v:textbox>
            <w10:wrap anchorx="page"/>
          </v:shape>
        </w:pict>
      </w:r>
      <w:ins w:id="1050" w:author="Admin" w:date="2019-02-28T10:09:00Z">
        <w:r w:rsidRPr="00333380">
          <w:rPr>
            <w:sz w:val="20"/>
            <w:lang w:val="ru-RU"/>
            <w:rPrChange w:id="1051" w:author="Admin" w:date="2019-02-28T10:09:00Z">
              <w:rPr>
                <w:sz w:val="20"/>
              </w:rPr>
            </w:rPrChange>
          </w:rPr>
          <w:t>Показники</w:t>
        </w:r>
      </w:ins>
    </w:p>
    <w:p w:rsidR="00333380" w:rsidRPr="00333380" w:rsidRDefault="00333380" w:rsidP="000B2CEB">
      <w:pPr>
        <w:numPr>
          <w:ins w:id="1052" w:author="Admin" w:date="2019-02-28T10:09:00Z"/>
        </w:numPr>
        <w:spacing w:before="163"/>
        <w:ind w:left="1461"/>
        <w:rPr>
          <w:ins w:id="1053" w:author="Admin" w:date="2019-02-28T10:09:00Z"/>
          <w:sz w:val="20"/>
          <w:lang w:val="ru-RU"/>
          <w:rPrChange w:id="1054" w:author="Admin" w:date="2019-02-28T10:09:00Z">
            <w:rPr>
              <w:ins w:id="1055" w:author="Admin" w:date="2019-02-28T10:09:00Z"/>
              <w:sz w:val="20"/>
            </w:rPr>
          </w:rPrChange>
        </w:rPr>
      </w:pPr>
      <w:ins w:id="1056" w:author="Admin" w:date="2019-02-28T10:09:00Z">
        <w:r w:rsidRPr="000B2CEB">
          <w:rPr>
            <w:lang w:val="ru-RU"/>
            <w:rPrChange w:id="1057" w:author="Admin" w:date="2019-02-28T10:09:00Z">
              <w:rPr>
                <w:lang w:val="ru-RU"/>
              </w:rPr>
            </w:rPrChange>
          </w:rPr>
          <w:br w:type="column"/>
        </w:r>
        <w:r w:rsidRPr="00333380">
          <w:rPr>
            <w:sz w:val="20"/>
            <w:lang w:val="ru-RU"/>
            <w:rPrChange w:id="1058" w:author="Admin" w:date="2019-02-28T10:09:00Z">
              <w:rPr>
                <w:sz w:val="20"/>
              </w:rPr>
            </w:rPrChange>
          </w:rPr>
          <w:t>Роки</w:t>
        </w:r>
      </w:ins>
    </w:p>
    <w:p w:rsidR="00333380" w:rsidRPr="000B2CEB" w:rsidRDefault="00333380" w:rsidP="000B2CEB">
      <w:pPr>
        <w:numPr>
          <w:ins w:id="1059" w:author="Admin" w:date="2019-02-28T10:09:00Z"/>
        </w:numPr>
        <w:rPr>
          <w:ins w:id="1060" w:author="Admin" w:date="2019-02-28T10:09:00Z"/>
          <w:sz w:val="20"/>
          <w:lang w:val="ru-RU"/>
          <w:rPrChange w:id="1061" w:author="Admin" w:date="2019-02-28T10:09:00Z">
            <w:rPr>
              <w:ins w:id="1062" w:author="Admin" w:date="2019-02-28T10:09:00Z"/>
              <w:sz w:val="20"/>
              <w:lang w:val="ru-RU"/>
            </w:rPr>
          </w:rPrChange>
        </w:rPr>
        <w:sectPr w:rsidR="00333380" w:rsidRPr="000B2CEB">
          <w:type w:val="continuous"/>
          <w:pgSz w:w="11910" w:h="16840"/>
          <w:pgMar w:top="1140" w:right="0" w:bottom="1760" w:left="780" w:header="720" w:footer="720" w:gutter="0"/>
          <w:cols w:num="2" w:space="720" w:equalWidth="0">
            <w:col w:w="2426" w:space="2820"/>
            <w:col w:w="5884"/>
          </w:cols>
        </w:sectPr>
      </w:pPr>
    </w:p>
    <w:p w:rsidR="00333380" w:rsidRDefault="00333380" w:rsidP="000B2CEB">
      <w:pPr>
        <w:pStyle w:val="BodyText"/>
        <w:numPr>
          <w:ins w:id="1063" w:author="Admin" w:date="2019-02-28T10:09:00Z"/>
        </w:numPr>
        <w:jc w:val="left"/>
        <w:rPr>
          <w:ins w:id="1064" w:author="Admin" w:date="2019-02-28T10:09:00Z"/>
          <w:sz w:val="20"/>
        </w:rPr>
      </w:pPr>
    </w:p>
    <w:p w:rsidR="00333380" w:rsidRDefault="00333380" w:rsidP="000B2CEB">
      <w:pPr>
        <w:pStyle w:val="BodyText"/>
        <w:numPr>
          <w:ins w:id="1065" w:author="Admin" w:date="2019-02-28T10:09:00Z"/>
        </w:numPr>
        <w:jc w:val="left"/>
        <w:rPr>
          <w:ins w:id="1066" w:author="Admin" w:date="2019-02-28T10:09:00Z"/>
          <w:sz w:val="20"/>
        </w:rPr>
      </w:pPr>
    </w:p>
    <w:p w:rsidR="00333380" w:rsidRDefault="00333380" w:rsidP="000B2CEB">
      <w:pPr>
        <w:pStyle w:val="BodyText"/>
        <w:numPr>
          <w:ins w:id="1067" w:author="Admin" w:date="2019-02-28T10:09:00Z"/>
        </w:numPr>
        <w:jc w:val="left"/>
        <w:rPr>
          <w:ins w:id="1068" w:author="Admin" w:date="2019-02-28T10:09:00Z"/>
          <w:sz w:val="20"/>
        </w:rPr>
      </w:pPr>
    </w:p>
    <w:p w:rsidR="00333380" w:rsidRDefault="00333380" w:rsidP="000B2CEB">
      <w:pPr>
        <w:pStyle w:val="BodyText"/>
        <w:numPr>
          <w:ins w:id="1069" w:author="Admin" w:date="2019-02-28T10:09:00Z"/>
        </w:numPr>
        <w:jc w:val="left"/>
        <w:rPr>
          <w:ins w:id="1070" w:author="Admin" w:date="2019-02-28T10:09:00Z"/>
          <w:sz w:val="20"/>
        </w:rPr>
      </w:pPr>
    </w:p>
    <w:p w:rsidR="00333380" w:rsidRDefault="00333380" w:rsidP="000B2CEB">
      <w:pPr>
        <w:pStyle w:val="BodyText"/>
        <w:numPr>
          <w:ins w:id="1071" w:author="Admin" w:date="2019-02-28T10:09:00Z"/>
        </w:numPr>
        <w:jc w:val="left"/>
        <w:rPr>
          <w:ins w:id="1072" w:author="Admin" w:date="2019-02-28T10:09:00Z"/>
          <w:sz w:val="20"/>
        </w:rPr>
      </w:pPr>
    </w:p>
    <w:p w:rsidR="00333380" w:rsidRDefault="00333380" w:rsidP="000B2CEB">
      <w:pPr>
        <w:pStyle w:val="BodyText"/>
        <w:numPr>
          <w:ins w:id="1073" w:author="Admin" w:date="2019-02-28T10:09:00Z"/>
        </w:numPr>
        <w:jc w:val="left"/>
        <w:rPr>
          <w:ins w:id="1074" w:author="Admin" w:date="2019-02-28T10:09:00Z"/>
          <w:sz w:val="20"/>
        </w:rPr>
      </w:pPr>
    </w:p>
    <w:p w:rsidR="00333380" w:rsidRDefault="00333380" w:rsidP="000B2CEB">
      <w:pPr>
        <w:pStyle w:val="BodyText"/>
        <w:numPr>
          <w:ins w:id="1075" w:author="Admin" w:date="2019-02-28T10:09:00Z"/>
        </w:numPr>
        <w:jc w:val="left"/>
        <w:rPr>
          <w:ins w:id="1076" w:author="Admin" w:date="2019-02-28T10:09:00Z"/>
          <w:sz w:val="20"/>
        </w:rPr>
      </w:pPr>
    </w:p>
    <w:p w:rsidR="00333380" w:rsidRDefault="00333380" w:rsidP="000B2CEB">
      <w:pPr>
        <w:pStyle w:val="BodyText"/>
        <w:numPr>
          <w:ins w:id="1077" w:author="Admin" w:date="2019-02-28T10:09:00Z"/>
        </w:numPr>
        <w:jc w:val="left"/>
        <w:rPr>
          <w:ins w:id="1078" w:author="Admin" w:date="2019-02-28T10:09:00Z"/>
          <w:sz w:val="20"/>
        </w:rPr>
      </w:pPr>
    </w:p>
    <w:p w:rsidR="00333380" w:rsidRDefault="00333380" w:rsidP="000B2CEB">
      <w:pPr>
        <w:pStyle w:val="BodyText"/>
        <w:numPr>
          <w:ins w:id="1079" w:author="Admin" w:date="2019-02-28T10:09:00Z"/>
        </w:numPr>
        <w:jc w:val="left"/>
        <w:rPr>
          <w:ins w:id="1080" w:author="Admin" w:date="2019-02-28T10:09:00Z"/>
          <w:sz w:val="20"/>
        </w:rPr>
      </w:pPr>
    </w:p>
    <w:p w:rsidR="00333380" w:rsidRDefault="00333380" w:rsidP="000B2CEB">
      <w:pPr>
        <w:pStyle w:val="BodyText"/>
        <w:numPr>
          <w:ins w:id="1081" w:author="Admin" w:date="2019-02-28T10:09:00Z"/>
        </w:numPr>
        <w:spacing w:before="10"/>
        <w:jc w:val="left"/>
        <w:rPr>
          <w:ins w:id="1082" w:author="Admin" w:date="2019-02-28T10:09:00Z"/>
          <w:sz w:val="29"/>
        </w:rPr>
      </w:pPr>
    </w:p>
    <w:p w:rsidR="00333380" w:rsidRPr="00333380" w:rsidRDefault="00333380" w:rsidP="000B2CEB">
      <w:pPr>
        <w:numPr>
          <w:ins w:id="1083" w:author="Admin" w:date="2019-02-28T10:09:00Z"/>
        </w:numPr>
        <w:spacing w:before="92"/>
        <w:ind w:left="291"/>
        <w:rPr>
          <w:ins w:id="1084" w:author="Admin" w:date="2019-02-28T10:09:00Z"/>
          <w:sz w:val="20"/>
          <w:lang w:val="ru-RU"/>
          <w:rPrChange w:id="1085" w:author="Admin" w:date="2019-02-28T10:09:00Z">
            <w:rPr>
              <w:ins w:id="1086" w:author="Admin" w:date="2019-02-28T10:09:00Z"/>
              <w:sz w:val="20"/>
            </w:rPr>
          </w:rPrChange>
        </w:rPr>
      </w:pPr>
      <w:ins w:id="1087" w:author="Admin" w:date="2019-02-28T10:09:00Z">
        <w:r w:rsidRPr="00333380">
          <w:rPr>
            <w:sz w:val="20"/>
            <w:lang w:val="ru-RU"/>
            <w:rPrChange w:id="1088" w:author="Admin" w:date="2019-02-28T10:09:00Z">
              <w:rPr>
                <w:sz w:val="20"/>
              </w:rPr>
            </w:rPrChange>
          </w:rPr>
          <w:t>та оздоровлення лісів та інших заходів</w:t>
        </w:r>
      </w:ins>
    </w:p>
    <w:p w:rsidR="00333380" w:rsidRDefault="00333380" w:rsidP="000B2CEB">
      <w:pPr>
        <w:pStyle w:val="BodyText"/>
        <w:numPr>
          <w:ins w:id="1089" w:author="Admin" w:date="2019-02-28T10:09:00Z"/>
        </w:numPr>
        <w:jc w:val="left"/>
        <w:rPr>
          <w:ins w:id="1090" w:author="Admin" w:date="2019-02-28T10:09:00Z"/>
        </w:rPr>
      </w:pPr>
    </w:p>
    <w:p w:rsidR="00333380" w:rsidRDefault="00333380" w:rsidP="000B2CEB">
      <w:pPr>
        <w:pStyle w:val="BodyText"/>
        <w:numPr>
          <w:ins w:id="1091" w:author="Admin" w:date="2019-02-28T10:09:00Z"/>
        </w:numPr>
        <w:jc w:val="left"/>
        <w:rPr>
          <w:ins w:id="1092" w:author="Admin" w:date="2019-02-28T10:09:00Z"/>
        </w:rPr>
      </w:pPr>
    </w:p>
    <w:p w:rsidR="00333380" w:rsidRPr="00333380" w:rsidRDefault="00333380" w:rsidP="000B2CEB">
      <w:pPr>
        <w:numPr>
          <w:ins w:id="1093" w:author="Admin" w:date="2019-02-28T10:09:00Z"/>
        </w:numPr>
        <w:spacing w:before="171"/>
        <w:ind w:left="183"/>
        <w:rPr>
          <w:ins w:id="1094" w:author="Admin" w:date="2019-02-28T10:09:00Z"/>
          <w:sz w:val="20"/>
          <w:lang w:val="ru-RU"/>
          <w:rPrChange w:id="1095" w:author="Admin" w:date="2019-02-28T10:09:00Z">
            <w:rPr>
              <w:ins w:id="1096" w:author="Admin" w:date="2019-02-28T10:09:00Z"/>
              <w:sz w:val="20"/>
            </w:rPr>
          </w:rPrChange>
        </w:rPr>
      </w:pPr>
      <w:ins w:id="1097" w:author="Admin" w:date="2019-02-28T10:09:00Z">
        <w:r w:rsidRPr="00333380">
          <w:rPr>
            <w:sz w:val="20"/>
            <w:lang w:val="ru-RU"/>
            <w:rPrChange w:id="1098" w:author="Admin" w:date="2019-02-28T10:09:00Z">
              <w:rPr>
                <w:sz w:val="20"/>
              </w:rPr>
            </w:rPrChange>
          </w:rPr>
          <w:t>пожежами, га</w:t>
        </w:r>
      </w:ins>
    </w:p>
    <w:p w:rsidR="00333380" w:rsidRDefault="00333380" w:rsidP="000B2CEB">
      <w:pPr>
        <w:pStyle w:val="BodyText"/>
        <w:numPr>
          <w:ins w:id="1099" w:author="Admin" w:date="2019-02-28T10:09:00Z"/>
        </w:numPr>
        <w:jc w:val="left"/>
        <w:rPr>
          <w:ins w:id="1100" w:author="Admin" w:date="2019-02-28T10:09:00Z"/>
        </w:rPr>
      </w:pPr>
    </w:p>
    <w:p w:rsidR="00333380" w:rsidRDefault="00333380" w:rsidP="000B2CEB">
      <w:pPr>
        <w:pStyle w:val="BodyText"/>
        <w:numPr>
          <w:ins w:id="1101" w:author="Admin" w:date="2019-02-28T10:09:00Z"/>
        </w:numPr>
        <w:jc w:val="left"/>
        <w:rPr>
          <w:ins w:id="1102" w:author="Admin" w:date="2019-02-28T10:09:00Z"/>
        </w:rPr>
      </w:pPr>
    </w:p>
    <w:p w:rsidR="00333380" w:rsidRPr="00333380" w:rsidRDefault="00333380" w:rsidP="000B2CEB">
      <w:pPr>
        <w:numPr>
          <w:ins w:id="1103" w:author="Admin" w:date="2019-02-28T10:09:00Z"/>
        </w:numPr>
        <w:spacing w:before="171"/>
        <w:ind w:left="183"/>
        <w:rPr>
          <w:ins w:id="1104" w:author="Admin" w:date="2019-02-28T10:09:00Z"/>
          <w:sz w:val="20"/>
          <w:lang w:val="ru-RU"/>
          <w:rPrChange w:id="1105" w:author="Admin" w:date="2019-02-28T10:09:00Z">
            <w:rPr>
              <w:ins w:id="1106" w:author="Admin" w:date="2019-02-28T10:09:00Z"/>
              <w:sz w:val="20"/>
            </w:rPr>
          </w:rPrChange>
        </w:rPr>
      </w:pPr>
      <w:ins w:id="1107" w:author="Admin" w:date="2019-02-28T10:09:00Z">
        <w:r w:rsidRPr="00333380">
          <w:rPr>
            <w:sz w:val="20"/>
            <w:lang w:val="ru-RU"/>
            <w:rPrChange w:id="1108" w:author="Admin" w:date="2019-02-28T10:09:00Z">
              <w:rPr>
                <w:sz w:val="20"/>
              </w:rPr>
            </w:rPrChange>
          </w:rPr>
          <w:t>тис. грн</w:t>
        </w:r>
      </w:ins>
    </w:p>
    <w:p w:rsidR="00333380" w:rsidRDefault="00333380" w:rsidP="000B2CEB">
      <w:pPr>
        <w:pStyle w:val="BodyText"/>
        <w:numPr>
          <w:ins w:id="1109" w:author="Admin" w:date="2019-02-28T10:09:00Z"/>
        </w:numPr>
        <w:jc w:val="left"/>
        <w:rPr>
          <w:ins w:id="1110" w:author="Admin" w:date="2019-02-28T10:09:00Z"/>
        </w:rPr>
      </w:pPr>
    </w:p>
    <w:p w:rsidR="00333380" w:rsidRPr="00333380" w:rsidRDefault="00333380" w:rsidP="000B2CEB">
      <w:pPr>
        <w:numPr>
          <w:ins w:id="1111" w:author="Admin" w:date="2019-02-28T10:09:00Z"/>
        </w:numPr>
        <w:spacing w:before="194"/>
        <w:ind w:left="410"/>
        <w:rPr>
          <w:ins w:id="1112" w:author="Admin" w:date="2019-02-28T10:09:00Z"/>
          <w:i/>
          <w:sz w:val="20"/>
          <w:lang w:val="ru-RU"/>
          <w:rPrChange w:id="1113" w:author="Admin" w:date="2019-02-28T10:09:00Z">
            <w:rPr>
              <w:ins w:id="1114" w:author="Admin" w:date="2019-02-28T10:09:00Z"/>
              <w:i/>
              <w:sz w:val="20"/>
            </w:rPr>
          </w:rPrChange>
        </w:rPr>
      </w:pPr>
      <w:ins w:id="1115" w:author="Admin" w:date="2019-02-28T10:09:00Z">
        <w:r w:rsidRPr="00333380">
          <w:rPr>
            <w:i/>
            <w:sz w:val="20"/>
            <w:lang w:val="ru-RU"/>
            <w:rPrChange w:id="1116" w:author="Admin" w:date="2019-02-28T10:09:00Z">
              <w:rPr>
                <w:i/>
                <w:sz w:val="20"/>
              </w:rPr>
            </w:rPrChange>
          </w:rPr>
          <w:t>Джерело: за даними Державної служби статистики України</w:t>
        </w:r>
      </w:ins>
    </w:p>
    <w:p w:rsidR="00333380" w:rsidRDefault="00333380" w:rsidP="000B2CEB">
      <w:pPr>
        <w:pStyle w:val="BodyText"/>
        <w:numPr>
          <w:ins w:id="1117" w:author="Admin" w:date="2019-02-28T10:09:00Z"/>
        </w:numPr>
        <w:jc w:val="left"/>
        <w:rPr>
          <w:ins w:id="1118" w:author="Admin" w:date="2019-02-28T10:09:00Z"/>
          <w:i/>
          <w:sz w:val="10"/>
        </w:rPr>
      </w:pPr>
    </w:p>
    <w:p w:rsidR="00333380" w:rsidRPr="000B2CEB" w:rsidRDefault="00333380" w:rsidP="000B2CEB">
      <w:pPr>
        <w:numPr>
          <w:ins w:id="1119" w:author="Admin" w:date="2019-02-28T10:09:00Z"/>
        </w:numPr>
        <w:rPr>
          <w:ins w:id="1120" w:author="Admin" w:date="2019-02-28T10:09:00Z"/>
          <w:sz w:val="10"/>
          <w:lang w:val="ru-RU"/>
          <w:rPrChange w:id="1121" w:author="Admin" w:date="2019-02-28T10:09:00Z">
            <w:rPr>
              <w:ins w:id="1122" w:author="Admin" w:date="2019-02-28T10:09:00Z"/>
              <w:sz w:val="10"/>
              <w:lang w:val="ru-RU"/>
            </w:rPr>
          </w:rPrChange>
        </w:rPr>
        <w:sectPr w:rsidR="00333380" w:rsidRPr="000B2CEB">
          <w:type w:val="continuous"/>
          <w:pgSz w:w="11910" w:h="16840"/>
          <w:pgMar w:top="1140" w:right="0" w:bottom="1760" w:left="780" w:header="720" w:footer="720" w:gutter="0"/>
          <w:cols w:space="720"/>
        </w:sectPr>
      </w:pPr>
    </w:p>
    <w:p w:rsidR="00333380" w:rsidRDefault="00333380" w:rsidP="000B2CEB">
      <w:pPr>
        <w:pStyle w:val="BodyText"/>
        <w:numPr>
          <w:ins w:id="1123" w:author="Admin" w:date="2019-02-28T10:09:00Z"/>
        </w:numPr>
        <w:spacing w:before="107" w:line="220" w:lineRule="auto"/>
        <w:ind w:left="127" w:right="39" w:firstLine="283"/>
        <w:rPr>
          <w:ins w:id="1124" w:author="Admin" w:date="2019-02-28T10:09:00Z"/>
        </w:rPr>
      </w:pPr>
      <w:ins w:id="1125" w:author="Admin" w:date="2019-02-28T10:09:00Z">
        <w:r>
          <w:t xml:space="preserve">За </w:t>
        </w:r>
        <w:r>
          <w:rPr>
            <w:spacing w:val="3"/>
          </w:rPr>
          <w:t xml:space="preserve">зменшення загальної площі </w:t>
        </w:r>
        <w:r>
          <w:t xml:space="preserve">рубок </w:t>
        </w:r>
        <w:r>
          <w:rPr>
            <w:spacing w:val="2"/>
          </w:rPr>
          <w:t xml:space="preserve">лісу </w:t>
        </w:r>
        <w:r>
          <w:t xml:space="preserve">на </w:t>
        </w:r>
        <w:r>
          <w:rPr>
            <w:spacing w:val="2"/>
          </w:rPr>
          <w:t xml:space="preserve">2,9 </w:t>
        </w:r>
        <w:r>
          <w:rPr>
            <w:spacing w:val="3"/>
          </w:rPr>
          <w:t xml:space="preserve">тис. </w:t>
        </w:r>
        <w:r>
          <w:t xml:space="preserve">га у </w:t>
        </w:r>
        <w:r>
          <w:rPr>
            <w:spacing w:val="3"/>
          </w:rPr>
          <w:t xml:space="preserve">2015 </w:t>
        </w:r>
        <w:r>
          <w:t xml:space="preserve">р. </w:t>
        </w:r>
        <w:r>
          <w:rPr>
            <w:spacing w:val="3"/>
          </w:rPr>
          <w:t xml:space="preserve">порівняно </w:t>
        </w:r>
        <w:r>
          <w:t xml:space="preserve">з </w:t>
        </w:r>
        <w:r>
          <w:rPr>
            <w:spacing w:val="3"/>
          </w:rPr>
          <w:t xml:space="preserve">2010 </w:t>
        </w:r>
        <w:r>
          <w:rPr>
            <w:spacing w:val="2"/>
          </w:rPr>
          <w:t xml:space="preserve">р., </w:t>
        </w:r>
        <w:r>
          <w:rPr>
            <w:spacing w:val="4"/>
          </w:rPr>
          <w:t xml:space="preserve">спостере- </w:t>
        </w:r>
        <w:r>
          <w:rPr>
            <w:spacing w:val="2"/>
          </w:rPr>
          <w:t xml:space="preserve">жено </w:t>
        </w:r>
        <w:r>
          <w:rPr>
            <w:spacing w:val="3"/>
          </w:rPr>
          <w:t xml:space="preserve">збільшення площі </w:t>
        </w:r>
        <w:r>
          <w:t xml:space="preserve">рубок </w:t>
        </w:r>
        <w:r>
          <w:rPr>
            <w:spacing w:val="2"/>
          </w:rPr>
          <w:t xml:space="preserve">головного </w:t>
        </w:r>
        <w:r>
          <w:t xml:space="preserve">корис- </w:t>
        </w:r>
        <w:r>
          <w:rPr>
            <w:spacing w:val="2"/>
          </w:rPr>
          <w:t xml:space="preserve">тування </w:t>
        </w:r>
        <w:r>
          <w:t xml:space="preserve">на </w:t>
        </w:r>
        <w:r>
          <w:rPr>
            <w:spacing w:val="2"/>
          </w:rPr>
          <w:t xml:space="preserve">5,5 </w:t>
        </w:r>
        <w:r>
          <w:rPr>
            <w:spacing w:val="3"/>
          </w:rPr>
          <w:t xml:space="preserve">тис. </w:t>
        </w:r>
        <w:r>
          <w:rPr>
            <w:spacing w:val="2"/>
          </w:rPr>
          <w:t xml:space="preserve">га, </w:t>
        </w:r>
        <w:r>
          <w:t xml:space="preserve">що </w:t>
        </w:r>
        <w:r>
          <w:rPr>
            <w:spacing w:val="3"/>
          </w:rPr>
          <w:t xml:space="preserve">загалом </w:t>
        </w:r>
        <w:r>
          <w:t xml:space="preserve">є </w:t>
        </w:r>
        <w:r>
          <w:rPr>
            <w:spacing w:val="3"/>
          </w:rPr>
          <w:t>позитивним явищем.</w:t>
        </w:r>
      </w:ins>
    </w:p>
    <w:p w:rsidR="00333380" w:rsidRDefault="00333380" w:rsidP="000B2CEB">
      <w:pPr>
        <w:pStyle w:val="BodyText"/>
        <w:numPr>
          <w:ins w:id="1126" w:author="Admin" w:date="2019-02-28T10:09:00Z"/>
        </w:numPr>
        <w:spacing w:line="220" w:lineRule="auto"/>
        <w:ind w:left="127" w:right="39" w:firstLine="283"/>
        <w:rPr>
          <w:ins w:id="1127" w:author="Admin" w:date="2019-02-28T10:09:00Z"/>
        </w:rPr>
      </w:pPr>
      <w:ins w:id="1128" w:author="Admin" w:date="2019-02-28T10:09:00Z">
        <w:r>
          <w:t>Обсяг штучного відтворення лісів помітно зменшився (у 2015 р. порівняно з 2010 р. змен- шився на 9,7 тис. га) як наслідок переходу під- приємств на природне залісення зрубів.</w:t>
        </w:r>
      </w:ins>
    </w:p>
    <w:p w:rsidR="00333380" w:rsidRDefault="00333380" w:rsidP="000B2CEB">
      <w:pPr>
        <w:pStyle w:val="BodyText"/>
        <w:numPr>
          <w:ins w:id="1129" w:author="Admin" w:date="2019-02-28T10:09:00Z"/>
        </w:numPr>
        <w:spacing w:line="220" w:lineRule="auto"/>
        <w:ind w:left="127" w:right="38" w:firstLine="283"/>
        <w:rPr>
          <w:ins w:id="1130" w:author="Admin" w:date="2019-02-28T10:09:00Z"/>
        </w:rPr>
      </w:pPr>
      <w:ins w:id="1131" w:author="Admin" w:date="2019-02-28T10:09:00Z">
        <w:r>
          <w:rPr>
            <w:b/>
          </w:rPr>
          <w:t xml:space="preserve">Висновки. </w:t>
        </w:r>
        <w:r>
          <w:t xml:space="preserve">Втрата лісогосподарськими підпри- ємства фінансової стабільності виявляє не лише негативні фінансово-економічні наслідки, але й соціальні та екологічні, негативно відображаю- чись на цінності деревини, погіршенні її товарної  і сортиментної структури. </w:t>
        </w:r>
        <w:r>
          <w:rPr>
            <w:spacing w:val="-6"/>
          </w:rPr>
          <w:t xml:space="preserve">Тому </w:t>
        </w:r>
        <w:r>
          <w:t xml:space="preserve">реалізація </w:t>
        </w:r>
        <w:r>
          <w:rPr>
            <w:spacing w:val="-4"/>
          </w:rPr>
          <w:t xml:space="preserve">комп- </w:t>
        </w:r>
        <w:r>
          <w:t xml:space="preserve">лексу </w:t>
        </w:r>
        <w:r>
          <w:rPr>
            <w:spacing w:val="-3"/>
          </w:rPr>
          <w:t xml:space="preserve">заходів </w:t>
        </w:r>
        <w:r>
          <w:t xml:space="preserve">з упорядкування системи </w:t>
        </w:r>
        <w:r>
          <w:rPr>
            <w:spacing w:val="-3"/>
          </w:rPr>
          <w:t xml:space="preserve">фінансу- </w:t>
        </w:r>
        <w:r>
          <w:t>вання лісогосподарського виробництва сприятиме поступовому поліпшенню екологічної ситуації та стабільному забезпеченню вітчизняної промисло- вості деревиною.</w:t>
        </w:r>
      </w:ins>
    </w:p>
    <w:p w:rsidR="00333380" w:rsidRDefault="00333380" w:rsidP="000B2CEB">
      <w:pPr>
        <w:pStyle w:val="BodyText"/>
        <w:numPr>
          <w:ins w:id="1132" w:author="Admin" w:date="2019-02-28T10:13:00Z"/>
        </w:numPr>
        <w:spacing w:before="109" w:line="220" w:lineRule="auto"/>
        <w:ind w:left="127" w:right="1017"/>
        <w:rPr>
          <w:ins w:id="1133" w:author="Admin" w:date="2019-02-28T10:13:00Z"/>
        </w:rPr>
      </w:pPr>
      <w:ins w:id="1134" w:author="Admin" w:date="2019-02-28T10:09:00Z">
        <w:r>
          <w:rPr>
            <w:spacing w:val="-3"/>
          </w:rPr>
          <w:t xml:space="preserve">Бюджетні </w:t>
        </w:r>
        <w:r>
          <w:t xml:space="preserve">видатки на  лісову  галузь  є  одним  із важливих інструментів </w:t>
        </w:r>
        <w:r>
          <w:rPr>
            <w:spacing w:val="-2"/>
          </w:rPr>
          <w:t xml:space="preserve">впливу </w:t>
        </w:r>
        <w:r>
          <w:t>на її розвиток, оскільки основними цілями ведення лісового гос- подарства є відтворення лісів на не вкритих лісо- вою</w:t>
        </w:r>
        <w:r>
          <w:rPr>
            <w:spacing w:val="-12"/>
          </w:rPr>
          <w:t xml:space="preserve"> </w:t>
        </w:r>
        <w:r>
          <w:t>рослинністю</w:t>
        </w:r>
        <w:r>
          <w:rPr>
            <w:spacing w:val="-12"/>
          </w:rPr>
          <w:t xml:space="preserve"> </w:t>
        </w:r>
        <w:r>
          <w:t>землях,</w:t>
        </w:r>
        <w:r>
          <w:rPr>
            <w:spacing w:val="-12"/>
          </w:rPr>
          <w:t xml:space="preserve"> </w:t>
        </w:r>
        <w:r>
          <w:t>створення</w:t>
        </w:r>
        <w:r>
          <w:rPr>
            <w:spacing w:val="-12"/>
          </w:rPr>
          <w:t xml:space="preserve"> </w:t>
        </w:r>
        <w:r>
          <w:t>лісів</w:t>
        </w:r>
        <w:r>
          <w:rPr>
            <w:spacing w:val="-11"/>
          </w:rPr>
          <w:t xml:space="preserve"> </w:t>
        </w:r>
        <w:r>
          <w:t>на</w:t>
        </w:r>
        <w:r>
          <w:rPr>
            <w:spacing w:val="-12"/>
          </w:rPr>
          <w:t xml:space="preserve"> </w:t>
        </w:r>
        <w:r>
          <w:t xml:space="preserve">нелісо- вих землях, </w:t>
        </w:r>
        <w:r>
          <w:rPr>
            <w:spacing w:val="-3"/>
          </w:rPr>
          <w:t xml:space="preserve">догляд </w:t>
        </w:r>
        <w:r>
          <w:t xml:space="preserve">за насадженнями, </w:t>
        </w:r>
        <w:r>
          <w:rPr>
            <w:spacing w:val="-3"/>
          </w:rPr>
          <w:t xml:space="preserve">охорона </w:t>
        </w:r>
        <w:r>
          <w:t>лісів від пожеж та лісопорушень, захист лісів від шкід- ників</w:t>
        </w:r>
        <w:r>
          <w:rPr>
            <w:spacing w:val="-14"/>
          </w:rPr>
          <w:t xml:space="preserve"> </w:t>
        </w:r>
        <w:r>
          <w:t>і</w:t>
        </w:r>
        <w:r>
          <w:rPr>
            <w:spacing w:val="-14"/>
          </w:rPr>
          <w:t xml:space="preserve"> </w:t>
        </w:r>
        <w:r>
          <w:t>хвороб,</w:t>
        </w:r>
        <w:r>
          <w:rPr>
            <w:spacing w:val="-14"/>
          </w:rPr>
          <w:t xml:space="preserve"> </w:t>
        </w:r>
        <w:r>
          <w:rPr>
            <w:spacing w:val="-3"/>
          </w:rPr>
          <w:t>будівництво</w:t>
        </w:r>
        <w:r>
          <w:rPr>
            <w:spacing w:val="-13"/>
          </w:rPr>
          <w:t xml:space="preserve"> </w:t>
        </w:r>
        <w:r>
          <w:t>доріг</w:t>
        </w:r>
        <w:r>
          <w:rPr>
            <w:spacing w:val="-14"/>
          </w:rPr>
          <w:t xml:space="preserve"> </w:t>
        </w:r>
        <w:r>
          <w:t xml:space="preserve">лісогосподарсько- </w:t>
        </w:r>
        <w:r>
          <w:rPr>
            <w:spacing w:val="-3"/>
          </w:rPr>
          <w:t>го</w:t>
        </w:r>
        <w:r>
          <w:rPr>
            <w:spacing w:val="-17"/>
          </w:rPr>
          <w:t xml:space="preserve"> </w:t>
        </w:r>
        <w:r>
          <w:t>призначення,</w:t>
        </w:r>
        <w:r>
          <w:rPr>
            <w:spacing w:val="-17"/>
          </w:rPr>
          <w:t xml:space="preserve"> </w:t>
        </w:r>
        <w:r>
          <w:t>оплата</w:t>
        </w:r>
        <w:r>
          <w:rPr>
            <w:spacing w:val="-17"/>
          </w:rPr>
          <w:t xml:space="preserve"> </w:t>
        </w:r>
        <w:r>
          <w:t>праці,</w:t>
        </w:r>
        <w:r>
          <w:rPr>
            <w:spacing w:val="-17"/>
          </w:rPr>
          <w:t xml:space="preserve"> </w:t>
        </w:r>
        <w:r>
          <w:t>страхування,</w:t>
        </w:r>
        <w:r>
          <w:rPr>
            <w:spacing w:val="-16"/>
          </w:rPr>
          <w:t xml:space="preserve"> </w:t>
        </w:r>
        <w:r>
          <w:t xml:space="preserve">соціаль- на захищеність працівників. Перелічені напрямки діяльності фінансуються недостатньо, що </w:t>
        </w:r>
        <w:r>
          <w:rPr>
            <w:spacing w:val="-4"/>
          </w:rPr>
          <w:t xml:space="preserve">значною </w:t>
        </w:r>
        <w:r>
          <w:t>мірою стримує розвиток та осучаснення</w:t>
        </w:r>
        <w:r>
          <w:rPr>
            <w:spacing w:val="-23"/>
          </w:rPr>
          <w:t xml:space="preserve"> </w:t>
        </w:r>
        <w:r>
          <w:rPr>
            <w:spacing w:val="-3"/>
          </w:rPr>
          <w:t>лісового</w:t>
        </w:r>
      </w:ins>
      <w:ins w:id="1135" w:author="Admin" w:date="2019-02-28T10:13:00Z">
        <w:r>
          <w:rPr>
            <w:spacing w:val="-3"/>
          </w:rPr>
          <w:t xml:space="preserve"> </w:t>
        </w:r>
        <w:r>
          <w:t xml:space="preserve">господарства. Зокрема, відсутність фінансування </w:t>
        </w:r>
        <w:r>
          <w:rPr>
            <w:spacing w:val="-4"/>
          </w:rPr>
          <w:t xml:space="preserve">наукових </w:t>
        </w:r>
        <w:r>
          <w:t>досліджень не дає змоги повною мірою зрозуміти</w:t>
        </w:r>
        <w:r>
          <w:rPr>
            <w:spacing w:val="-11"/>
          </w:rPr>
          <w:t xml:space="preserve"> </w:t>
        </w:r>
        <w:r>
          <w:t>поточний</w:t>
        </w:r>
        <w:r>
          <w:rPr>
            <w:spacing w:val="-10"/>
          </w:rPr>
          <w:t xml:space="preserve"> </w:t>
        </w:r>
        <w:r>
          <w:t>вплив</w:t>
        </w:r>
        <w:r>
          <w:rPr>
            <w:spacing w:val="-11"/>
          </w:rPr>
          <w:t xml:space="preserve"> </w:t>
        </w:r>
        <w:r>
          <w:t>змін</w:t>
        </w:r>
        <w:r>
          <w:rPr>
            <w:spacing w:val="-10"/>
          </w:rPr>
          <w:t xml:space="preserve"> </w:t>
        </w:r>
        <w:r>
          <w:t>клімату</w:t>
        </w:r>
        <w:r>
          <w:rPr>
            <w:spacing w:val="-11"/>
          </w:rPr>
          <w:t xml:space="preserve"> </w:t>
        </w:r>
        <w:r>
          <w:t>на</w:t>
        </w:r>
        <w:r>
          <w:rPr>
            <w:spacing w:val="-11"/>
          </w:rPr>
          <w:t xml:space="preserve"> </w:t>
        </w:r>
        <w:r>
          <w:t xml:space="preserve">стійкість лісів та їх продуктивність, своєчасно виявити май- бутні негативні впливи та розробити відповідні </w:t>
        </w:r>
        <w:r>
          <w:rPr>
            <w:spacing w:val="-4"/>
          </w:rPr>
          <w:t xml:space="preserve">ко- </w:t>
        </w:r>
        <w:r>
          <w:t>ригуючі</w:t>
        </w:r>
        <w:r>
          <w:rPr>
            <w:spacing w:val="-1"/>
          </w:rPr>
          <w:t xml:space="preserve"> </w:t>
        </w:r>
        <w:r>
          <w:rPr>
            <w:spacing w:val="-3"/>
          </w:rPr>
          <w:t>заходи.</w:t>
        </w:r>
      </w:ins>
    </w:p>
    <w:p w:rsidR="00333380" w:rsidRDefault="00333380" w:rsidP="000B2CEB">
      <w:pPr>
        <w:pStyle w:val="BodyText"/>
        <w:numPr>
          <w:ins w:id="1136" w:author="Admin" w:date="2019-02-28T10:13:00Z"/>
        </w:numPr>
        <w:spacing w:line="220" w:lineRule="auto"/>
        <w:ind w:left="127" w:right="1017" w:firstLine="283"/>
        <w:rPr>
          <w:ins w:id="1137" w:author="Admin" w:date="2019-02-28T10:13:00Z"/>
        </w:rPr>
      </w:pPr>
      <w:ins w:id="1138" w:author="Admin" w:date="2019-02-28T10:13:00Z">
        <w:r>
          <w:t>Одним із способів регулювання раціонального природокористування є використання податків, які дають змогу вилучити частину ренти з метою її</w:t>
        </w:r>
        <w:r>
          <w:rPr>
            <w:spacing w:val="-24"/>
          </w:rPr>
          <w:t xml:space="preserve"> </w:t>
        </w:r>
        <w:r>
          <w:t>ви- користання для фінансування потреб відтворення природних ресурсів та створення передумов</w:t>
        </w:r>
        <w:r>
          <w:rPr>
            <w:spacing w:val="37"/>
          </w:rPr>
          <w:t xml:space="preserve"> </w:t>
        </w:r>
        <w:r>
          <w:t xml:space="preserve">для стимулювання ефективного та </w:t>
        </w:r>
        <w:r>
          <w:rPr>
            <w:spacing w:val="-3"/>
          </w:rPr>
          <w:t xml:space="preserve">економного </w:t>
        </w:r>
        <w:r>
          <w:t xml:space="preserve">їх </w:t>
        </w:r>
        <w:r>
          <w:rPr>
            <w:spacing w:val="-3"/>
          </w:rPr>
          <w:t xml:space="preserve">вико- </w:t>
        </w:r>
        <w:r>
          <w:t>ристання.</w:t>
        </w:r>
      </w:ins>
    </w:p>
    <w:p w:rsidR="00333380" w:rsidRDefault="00333380" w:rsidP="000B2CEB">
      <w:pPr>
        <w:pStyle w:val="BodyText"/>
        <w:numPr>
          <w:ins w:id="1139" w:author="Admin" w:date="2019-02-28T10:13:00Z"/>
        </w:numPr>
        <w:spacing w:line="220" w:lineRule="auto"/>
        <w:ind w:left="127" w:right="1017" w:firstLine="283"/>
        <w:rPr>
          <w:ins w:id="1140" w:author="Admin" w:date="2019-02-28T10:13:00Z"/>
        </w:rPr>
      </w:pPr>
      <w:ins w:id="1141" w:author="Admin" w:date="2019-02-28T10:13:00Z">
        <w:r>
          <w:t xml:space="preserve">Існуюче </w:t>
        </w:r>
        <w:r>
          <w:rPr>
            <w:spacing w:val="-4"/>
          </w:rPr>
          <w:t xml:space="preserve">податкове </w:t>
        </w:r>
        <w:r>
          <w:t xml:space="preserve">законодавство не дає змоги </w:t>
        </w:r>
        <w:r>
          <w:rPr>
            <w:spacing w:val="-3"/>
          </w:rPr>
          <w:t xml:space="preserve">акумулювати </w:t>
        </w:r>
        <w:r>
          <w:t xml:space="preserve">частину </w:t>
        </w:r>
        <w:r>
          <w:rPr>
            <w:spacing w:val="-3"/>
          </w:rPr>
          <w:t xml:space="preserve">податкових надходжень </w:t>
        </w:r>
        <w:r>
          <w:t>на спеціальних рахунках Держагентства, яке реалізує політику в галузі використання лісових ресурсів, що не дає можливості нагромаджувати інвестицій- ну</w:t>
        </w:r>
        <w:r>
          <w:rPr>
            <w:spacing w:val="-11"/>
          </w:rPr>
          <w:t xml:space="preserve"> </w:t>
        </w:r>
        <w:r>
          <w:t>базу</w:t>
        </w:r>
        <w:r>
          <w:rPr>
            <w:spacing w:val="-11"/>
          </w:rPr>
          <w:t xml:space="preserve"> </w:t>
        </w:r>
        <w:r>
          <w:t>відтворення</w:t>
        </w:r>
        <w:r>
          <w:rPr>
            <w:spacing w:val="-11"/>
          </w:rPr>
          <w:t xml:space="preserve"> </w:t>
        </w:r>
        <w:r>
          <w:t>природоохоронної</w:t>
        </w:r>
        <w:r>
          <w:rPr>
            <w:spacing w:val="-11"/>
          </w:rPr>
          <w:t xml:space="preserve"> </w:t>
        </w:r>
        <w:r>
          <w:t xml:space="preserve">інфраструк- тури та покращувати режим залучення ресурсів у відтворювальний процес. Вагомим стимулом до нарощення обсягів вторинної переробки й застосу- вання технологій, які сприяють </w:t>
        </w:r>
        <w:r>
          <w:rPr>
            <w:spacing w:val="-3"/>
          </w:rPr>
          <w:t xml:space="preserve">економії </w:t>
        </w:r>
        <w:r>
          <w:t>природної сировини, стало б суттєве збільшення нормативів плати за спеціальне використання природних ре- сурсів та розширення бази</w:t>
        </w:r>
        <w:r>
          <w:rPr>
            <w:spacing w:val="-5"/>
          </w:rPr>
          <w:t xml:space="preserve"> </w:t>
        </w:r>
        <w:r>
          <w:t>оподаткування.</w:t>
        </w:r>
      </w:ins>
    </w:p>
    <w:p w:rsidR="00333380" w:rsidRDefault="00333380" w:rsidP="000B2CEB">
      <w:pPr>
        <w:pStyle w:val="BodyText"/>
        <w:numPr>
          <w:ins w:id="1142" w:author="Admin" w:date="2019-02-28T10:13:00Z"/>
        </w:numPr>
        <w:spacing w:line="220" w:lineRule="auto"/>
        <w:ind w:left="127" w:right="1017" w:firstLine="283"/>
        <w:rPr>
          <w:ins w:id="1143" w:author="Admin" w:date="2019-02-28T10:13:00Z"/>
        </w:rPr>
      </w:pPr>
      <w:ins w:id="1144" w:author="Admin" w:date="2019-02-28T10:13:00Z">
        <w:r>
          <w:t>Результатом державної стратегії розвитку лі- сової галузі має стати підвищення рівня життя та добробуту населення, як наслідок вдосконалення наповнення бюджету за рахунок податкових над- ходжень. Необхідним елементом в удосконаленні вищезазначеного процесу є дослідження впливу</w:t>
        </w:r>
      </w:ins>
    </w:p>
    <w:p w:rsidR="00333380" w:rsidRDefault="00333380" w:rsidP="000B2CEB">
      <w:pPr>
        <w:pStyle w:val="BodyText"/>
        <w:numPr>
          <w:ins w:id="1145" w:author="Admin" w:date="2019-02-28T10:13:00Z"/>
        </w:numPr>
        <w:spacing w:before="199" w:line="220" w:lineRule="auto"/>
        <w:ind w:left="240" w:right="14"/>
        <w:jc w:val="left"/>
        <w:rPr>
          <w:ins w:id="1146" w:author="Admin" w:date="2019-02-28T10:13:00Z"/>
        </w:rPr>
      </w:pPr>
      <w:ins w:id="1147" w:author="Admin" w:date="2019-02-28T10:13:00Z">
        <w:r>
          <w:t>фіскального механізму на розвиток лісового госпо- дарства.</w:t>
        </w:r>
      </w:ins>
    </w:p>
    <w:p w:rsidR="00333380" w:rsidRDefault="00333380" w:rsidP="000B2CEB">
      <w:pPr>
        <w:pStyle w:val="BodyText"/>
        <w:numPr>
          <w:ins w:id="1148" w:author="Admin" w:date="2019-02-28T10:13:00Z"/>
        </w:numPr>
        <w:spacing w:before="1"/>
        <w:jc w:val="left"/>
        <w:rPr>
          <w:ins w:id="1149" w:author="Admin" w:date="2019-02-28T10:13:00Z"/>
          <w:sz w:val="23"/>
        </w:rPr>
      </w:pPr>
    </w:p>
    <w:p w:rsidR="00333380" w:rsidRDefault="00333380" w:rsidP="000B2CEB">
      <w:pPr>
        <w:pStyle w:val="Heading8"/>
        <w:numPr>
          <w:ins w:id="1150" w:author="Admin" w:date="2019-02-28T10:13:00Z"/>
        </w:numPr>
        <w:rPr>
          <w:ins w:id="1151" w:author="Admin" w:date="2019-02-28T10:13:00Z"/>
        </w:rPr>
      </w:pPr>
      <w:ins w:id="1152" w:author="Admin" w:date="2019-02-28T10:13:00Z">
        <w:r>
          <w:t>Бібліографічні посилання</w:t>
        </w:r>
      </w:ins>
    </w:p>
    <w:p w:rsidR="00333380" w:rsidRDefault="00333380" w:rsidP="000B2CEB">
      <w:pPr>
        <w:numPr>
          <w:ins w:id="1153" w:author="Admin" w:date="2019-02-28T10:13:00Z"/>
        </w:numPr>
        <w:spacing w:before="165" w:line="220" w:lineRule="auto"/>
        <w:ind w:left="410" w:right="38" w:hanging="171"/>
        <w:jc w:val="both"/>
        <w:rPr>
          <w:ins w:id="1154" w:author="Admin" w:date="2019-02-28T10:13:00Z"/>
        </w:rPr>
      </w:pPr>
      <w:ins w:id="1155" w:author="Admin" w:date="2019-02-28T10:13:00Z">
        <w:r>
          <w:t>Antonenko</w:t>
        </w:r>
        <w:r w:rsidRPr="000B2CEB">
          <w:rPr>
            <w:lang w:val="uk-UA"/>
          </w:rPr>
          <w:t xml:space="preserve">, І. </w:t>
        </w:r>
        <w:r>
          <w:rPr>
            <w:spacing w:val="-8"/>
          </w:rPr>
          <w:t>Ya</w:t>
        </w:r>
        <w:r w:rsidRPr="000B2CEB">
          <w:rPr>
            <w:spacing w:val="-8"/>
            <w:lang w:val="uk-UA"/>
          </w:rPr>
          <w:t xml:space="preserve">. </w:t>
        </w:r>
        <w:r>
          <w:t xml:space="preserve">(2001). </w:t>
        </w:r>
        <w:r>
          <w:rPr>
            <w:i/>
          </w:rPr>
          <w:t>Ecological-economic assessment</w:t>
        </w:r>
        <w:r>
          <w:rPr>
            <w:i/>
            <w:spacing w:val="-24"/>
          </w:rPr>
          <w:t xml:space="preserve"> </w:t>
        </w:r>
        <w:r>
          <w:rPr>
            <w:i/>
          </w:rPr>
          <w:t>of</w:t>
        </w:r>
        <w:r>
          <w:rPr>
            <w:i/>
            <w:spacing w:val="-23"/>
          </w:rPr>
          <w:t xml:space="preserve"> </w:t>
        </w:r>
        <w:r>
          <w:rPr>
            <w:i/>
          </w:rPr>
          <w:t>the</w:t>
        </w:r>
        <w:r>
          <w:rPr>
            <w:i/>
            <w:spacing w:val="-23"/>
          </w:rPr>
          <w:t xml:space="preserve"> </w:t>
        </w:r>
        <w:r>
          <w:rPr>
            <w:i/>
          </w:rPr>
          <w:t>effectiveness</w:t>
        </w:r>
        <w:r>
          <w:rPr>
            <w:i/>
            <w:spacing w:val="-23"/>
          </w:rPr>
          <w:t xml:space="preserve"> </w:t>
        </w:r>
        <w:r>
          <w:rPr>
            <w:i/>
          </w:rPr>
          <w:t>of</w:t>
        </w:r>
        <w:r>
          <w:rPr>
            <w:i/>
            <w:spacing w:val="-23"/>
          </w:rPr>
          <w:t xml:space="preserve"> </w:t>
        </w:r>
        <w:r>
          <w:rPr>
            <w:i/>
          </w:rPr>
          <w:t>use</w:t>
        </w:r>
        <w:r>
          <w:rPr>
            <w:i/>
            <w:spacing w:val="-23"/>
          </w:rPr>
          <w:t xml:space="preserve"> </w:t>
        </w:r>
        <w:r>
          <w:rPr>
            <w:i/>
          </w:rPr>
          <w:t>and</w:t>
        </w:r>
        <w:r>
          <w:rPr>
            <w:i/>
            <w:spacing w:val="-23"/>
          </w:rPr>
          <w:t xml:space="preserve"> </w:t>
        </w:r>
        <w:r>
          <w:rPr>
            <w:i/>
          </w:rPr>
          <w:t>protection</w:t>
        </w:r>
        <w:r>
          <w:rPr>
            <w:i/>
            <w:spacing w:val="-23"/>
          </w:rPr>
          <w:t xml:space="preserve"> </w:t>
        </w:r>
        <w:r>
          <w:rPr>
            <w:i/>
            <w:spacing w:val="-8"/>
          </w:rPr>
          <w:t xml:space="preserve">of </w:t>
        </w:r>
        <w:r>
          <w:rPr>
            <w:i/>
          </w:rPr>
          <w:t>forest</w:t>
        </w:r>
        <w:r>
          <w:rPr>
            <w:i/>
            <w:spacing w:val="-28"/>
          </w:rPr>
          <w:t xml:space="preserve"> </w:t>
        </w:r>
        <w:r>
          <w:rPr>
            <w:i/>
          </w:rPr>
          <w:t>resources</w:t>
        </w:r>
        <w:r>
          <w:rPr>
            <w:i/>
            <w:spacing w:val="-27"/>
          </w:rPr>
          <w:t xml:space="preserve"> </w:t>
        </w:r>
        <w:r>
          <w:t>(Doctoral</w:t>
        </w:r>
        <w:r>
          <w:rPr>
            <w:spacing w:val="-28"/>
          </w:rPr>
          <w:t xml:space="preserve"> </w:t>
        </w:r>
        <w:r>
          <w:t>dissertation,</w:t>
        </w:r>
        <w:r>
          <w:rPr>
            <w:spacing w:val="-27"/>
          </w:rPr>
          <w:t xml:space="preserve"> </w:t>
        </w:r>
        <w:r>
          <w:t>Council</w:t>
        </w:r>
        <w:r>
          <w:rPr>
            <w:spacing w:val="-28"/>
          </w:rPr>
          <w:t xml:space="preserve"> </w:t>
        </w:r>
        <w:r>
          <w:t>for</w:t>
        </w:r>
        <w:r>
          <w:rPr>
            <w:spacing w:val="-27"/>
          </w:rPr>
          <w:t xml:space="preserve"> </w:t>
        </w:r>
        <w:r>
          <w:rPr>
            <w:spacing w:val="-5"/>
          </w:rPr>
          <w:t xml:space="preserve">the </w:t>
        </w:r>
        <w:r>
          <w:t>Study</w:t>
        </w:r>
        <w:r>
          <w:rPr>
            <w:spacing w:val="-20"/>
          </w:rPr>
          <w:t xml:space="preserve"> </w:t>
        </w:r>
        <w:r>
          <w:t>of</w:t>
        </w:r>
        <w:r>
          <w:rPr>
            <w:spacing w:val="-19"/>
          </w:rPr>
          <w:t xml:space="preserve"> </w:t>
        </w:r>
        <w:r>
          <w:t>Productive</w:t>
        </w:r>
        <w:r>
          <w:rPr>
            <w:spacing w:val="-20"/>
          </w:rPr>
          <w:t xml:space="preserve"> </w:t>
        </w:r>
        <w:r>
          <w:t>Forces</w:t>
        </w:r>
        <w:r>
          <w:rPr>
            <w:spacing w:val="-19"/>
          </w:rPr>
          <w:t xml:space="preserve"> </w:t>
        </w:r>
        <w:r>
          <w:t>of</w:t>
        </w:r>
        <w:r>
          <w:rPr>
            <w:spacing w:val="-20"/>
          </w:rPr>
          <w:t xml:space="preserve"> </w:t>
        </w:r>
        <w:r>
          <w:t>Ukraine</w:t>
        </w:r>
        <w:r>
          <w:rPr>
            <w:spacing w:val="-19"/>
          </w:rPr>
          <w:t xml:space="preserve"> </w:t>
        </w:r>
        <w:r>
          <w:t>of</w:t>
        </w:r>
        <w:r>
          <w:rPr>
            <w:spacing w:val="-19"/>
          </w:rPr>
          <w:t xml:space="preserve"> </w:t>
        </w:r>
        <w:r>
          <w:t>the</w:t>
        </w:r>
        <w:r>
          <w:rPr>
            <w:spacing w:val="-20"/>
          </w:rPr>
          <w:t xml:space="preserve"> </w:t>
        </w:r>
        <w:r>
          <w:t xml:space="preserve">National Academy of Sciences of Ukraine, </w:t>
        </w:r>
        <w:r>
          <w:rPr>
            <w:spacing w:val="-4"/>
          </w:rPr>
          <w:t xml:space="preserve">Kyiv, </w:t>
        </w:r>
        <w:r>
          <w:t xml:space="preserve">Ukraine). Retrieved from </w:t>
        </w:r>
        <w:r>
          <w:fldChar w:fldCharType="begin"/>
        </w:r>
        <w:r>
          <w:instrText>HYPERLINK "http://www.irbis-nbuv.gov.ua/cgi-" \h</w:instrText>
        </w:r>
        <w:r>
          <w:fldChar w:fldCharType="separate"/>
        </w:r>
        <w:r>
          <w:rPr>
            <w:spacing w:val="-3"/>
          </w:rPr>
          <w:t>https://www.irbis-nbuv</w:t>
        </w:r>
        <w:r>
          <w:fldChar w:fldCharType="end"/>
        </w:r>
        <w:r>
          <w:rPr>
            <w:spacing w:val="-3"/>
          </w:rPr>
          <w:t>.gov</w:t>
        </w:r>
        <w:r>
          <w:fldChar w:fldCharType="begin"/>
        </w:r>
        <w:r>
          <w:instrText>HYPERLINK "http://www.irbis-nbuv.gov.ua/cgi-" \h</w:instrText>
        </w:r>
        <w:r>
          <w:fldChar w:fldCharType="separate"/>
        </w:r>
        <w:r>
          <w:rPr>
            <w:spacing w:val="-3"/>
          </w:rPr>
          <w:t>.ua/cgi-</w:t>
        </w:r>
        <w:r>
          <w:fldChar w:fldCharType="end"/>
        </w:r>
        <w:r>
          <w:rPr>
            <w:spacing w:val="-3"/>
          </w:rPr>
          <w:t xml:space="preserve"> </w:t>
        </w:r>
        <w:r>
          <w:t>bin/irbis64r_81/cgiirbis_64.exe. (in</w:t>
        </w:r>
        <w:r>
          <w:rPr>
            <w:spacing w:val="-19"/>
          </w:rPr>
          <w:t xml:space="preserve"> </w:t>
        </w:r>
        <w:r>
          <w:t>Ukrainian).</w:t>
        </w:r>
      </w:ins>
    </w:p>
    <w:p w:rsidR="00333380" w:rsidRDefault="00333380" w:rsidP="000B2CEB">
      <w:pPr>
        <w:numPr>
          <w:ins w:id="1156" w:author="Admin" w:date="2019-02-28T10:13:00Z"/>
        </w:numPr>
        <w:spacing w:before="12" w:line="220" w:lineRule="auto"/>
        <w:ind w:left="410" w:right="39" w:hanging="171"/>
        <w:jc w:val="both"/>
        <w:rPr>
          <w:ins w:id="1157" w:author="Admin" w:date="2019-02-28T10:13:00Z"/>
        </w:rPr>
      </w:pPr>
      <w:ins w:id="1158" w:author="Admin" w:date="2019-02-28T10:13:00Z">
        <w:r>
          <w:t xml:space="preserve">Bakaleiko, I. </w:t>
        </w:r>
        <w:r>
          <w:rPr>
            <w:spacing w:val="-10"/>
          </w:rPr>
          <w:t xml:space="preserve">V., </w:t>
        </w:r>
        <w:r>
          <w:t xml:space="preserve">&amp; </w:t>
        </w:r>
        <w:r>
          <w:rPr>
            <w:spacing w:val="-3"/>
          </w:rPr>
          <w:t xml:space="preserve">Volynchuk, </w:t>
        </w:r>
        <w:r>
          <w:rPr>
            <w:spacing w:val="-9"/>
          </w:rPr>
          <w:t xml:space="preserve">Yu. </w:t>
        </w:r>
        <w:r>
          <w:rPr>
            <w:spacing w:val="-15"/>
          </w:rPr>
          <w:t xml:space="preserve">V. </w:t>
        </w:r>
        <w:r>
          <w:t>(2014). Organization</w:t>
        </w:r>
        <w:r>
          <w:rPr>
            <w:spacing w:val="-18"/>
          </w:rPr>
          <w:t xml:space="preserve"> </w:t>
        </w:r>
        <w:r>
          <w:t>of</w:t>
        </w:r>
        <w:r>
          <w:rPr>
            <w:spacing w:val="-16"/>
          </w:rPr>
          <w:t xml:space="preserve"> </w:t>
        </w:r>
        <w:r>
          <w:t>financial</w:t>
        </w:r>
        <w:r>
          <w:rPr>
            <w:spacing w:val="-18"/>
          </w:rPr>
          <w:t xml:space="preserve"> </w:t>
        </w:r>
        <w:r>
          <w:t>flows</w:t>
        </w:r>
        <w:r>
          <w:rPr>
            <w:spacing w:val="-17"/>
          </w:rPr>
          <w:t xml:space="preserve"> </w:t>
        </w:r>
        <w:r>
          <w:t>in</w:t>
        </w:r>
        <w:r>
          <w:rPr>
            <w:spacing w:val="-17"/>
          </w:rPr>
          <w:t xml:space="preserve"> </w:t>
        </w:r>
        <w:r>
          <w:t>the</w:t>
        </w:r>
        <w:r>
          <w:rPr>
            <w:spacing w:val="-17"/>
          </w:rPr>
          <w:t xml:space="preserve"> </w:t>
        </w:r>
        <w:r>
          <w:t>system</w:t>
        </w:r>
        <w:r>
          <w:rPr>
            <w:spacing w:val="-18"/>
          </w:rPr>
          <w:t xml:space="preserve"> </w:t>
        </w:r>
        <w:r>
          <w:t>of</w:t>
        </w:r>
        <w:r>
          <w:rPr>
            <w:spacing w:val="-16"/>
          </w:rPr>
          <w:t xml:space="preserve"> </w:t>
        </w:r>
        <w:r>
          <w:t xml:space="preserve">forest enterprises. </w:t>
        </w:r>
        <w:r>
          <w:rPr>
            <w:i/>
          </w:rPr>
          <w:t>Economic sciences. Series: Economics and Management</w:t>
        </w:r>
        <w:r>
          <w:t xml:space="preserve">, </w:t>
        </w:r>
        <w:r>
          <w:rPr>
            <w:i/>
            <w:spacing w:val="-6"/>
          </w:rPr>
          <w:t>11</w:t>
        </w:r>
        <w:r>
          <w:rPr>
            <w:spacing w:val="-6"/>
          </w:rPr>
          <w:t xml:space="preserve">, </w:t>
        </w:r>
        <w:r>
          <w:t>6-19 (in</w:t>
        </w:r>
        <w:r>
          <w:rPr>
            <w:spacing w:val="3"/>
          </w:rPr>
          <w:t xml:space="preserve"> </w:t>
        </w:r>
        <w:r>
          <w:t>Ukrainian).</w:t>
        </w:r>
      </w:ins>
    </w:p>
    <w:p w:rsidR="00333380" w:rsidRDefault="00333380" w:rsidP="000B2CEB">
      <w:pPr>
        <w:pStyle w:val="BodyText"/>
        <w:numPr>
          <w:ins w:id="1159" w:author="Admin" w:date="2019-02-28T10:13:00Z"/>
        </w:numPr>
        <w:spacing w:before="14" w:line="220" w:lineRule="auto"/>
        <w:ind w:left="410" w:right="40" w:hanging="171"/>
        <w:rPr>
          <w:ins w:id="1160" w:author="Admin" w:date="2019-02-28T10:13:00Z"/>
        </w:rPr>
      </w:pPr>
      <w:ins w:id="1161" w:author="Admin" w:date="2019-02-28T10:13:00Z">
        <w:r>
          <w:t>Bobko,</w:t>
        </w:r>
        <w:r>
          <w:rPr>
            <w:spacing w:val="-23"/>
          </w:rPr>
          <w:t xml:space="preserve"> </w:t>
        </w:r>
        <w:r>
          <w:t>A.</w:t>
        </w:r>
        <w:r>
          <w:rPr>
            <w:spacing w:val="-11"/>
          </w:rPr>
          <w:t xml:space="preserve"> </w:t>
        </w:r>
        <w:r>
          <w:t>M.</w:t>
        </w:r>
        <w:r>
          <w:rPr>
            <w:spacing w:val="-11"/>
          </w:rPr>
          <w:t xml:space="preserve"> </w:t>
        </w:r>
        <w:r>
          <w:t>(2014).</w:t>
        </w:r>
        <w:r>
          <w:rPr>
            <w:spacing w:val="-12"/>
          </w:rPr>
          <w:t xml:space="preserve"> </w:t>
        </w:r>
        <w:r>
          <w:t>Protection</w:t>
        </w:r>
        <w:r>
          <w:rPr>
            <w:spacing w:val="-11"/>
          </w:rPr>
          <w:t xml:space="preserve"> </w:t>
        </w:r>
        <w:r>
          <w:t>of</w:t>
        </w:r>
        <w:r>
          <w:rPr>
            <w:spacing w:val="-11"/>
          </w:rPr>
          <w:t xml:space="preserve"> </w:t>
        </w:r>
        <w:r>
          <w:t>land</w:t>
        </w:r>
        <w:r>
          <w:rPr>
            <w:spacing w:val="-11"/>
          </w:rPr>
          <w:t xml:space="preserve"> </w:t>
        </w:r>
        <w:r>
          <w:t>and</w:t>
        </w:r>
        <w:r>
          <w:rPr>
            <w:spacing w:val="-11"/>
          </w:rPr>
          <w:t xml:space="preserve"> </w:t>
        </w:r>
        <w:r>
          <w:t>land</w:t>
        </w:r>
        <w:r>
          <w:rPr>
            <w:spacing w:val="-11"/>
          </w:rPr>
          <w:t xml:space="preserve"> </w:t>
        </w:r>
        <w:r>
          <w:t>use</w:t>
        </w:r>
        <w:r>
          <w:rPr>
            <w:spacing w:val="-11"/>
          </w:rPr>
          <w:t xml:space="preserve"> </w:t>
        </w:r>
        <w:r>
          <w:t xml:space="preserve">in the field of forestry. </w:t>
        </w:r>
        <w:r>
          <w:rPr>
            <w:i/>
            <w:spacing w:val="-3"/>
          </w:rPr>
          <w:t xml:space="preserve">Viche. </w:t>
        </w:r>
        <w:r>
          <w:rPr>
            <w:i/>
          </w:rPr>
          <w:t>19</w:t>
        </w:r>
        <w:r>
          <w:t>. Retrieved from</w:t>
        </w:r>
        <w:r>
          <w:rPr>
            <w:spacing w:val="-13"/>
          </w:rPr>
          <w:t xml:space="preserve"> </w:t>
        </w:r>
        <w:r>
          <w:t xml:space="preserve">http:// </w:t>
        </w:r>
        <w:r>
          <w:fldChar w:fldCharType="begin"/>
        </w:r>
        <w:r>
          <w:instrText>HYPERLINK "http://www.viche.info/journal/4386" \h</w:instrText>
        </w:r>
        <w:r>
          <w:fldChar w:fldCharType="separate"/>
        </w:r>
        <w:r>
          <w:t>www.viche.info/journal/4386</w:t>
        </w:r>
        <w:r>
          <w:fldChar w:fldCharType="end"/>
        </w:r>
        <w:r>
          <w:t xml:space="preserve"> (in</w:t>
        </w:r>
        <w:r>
          <w:rPr>
            <w:spacing w:val="-4"/>
          </w:rPr>
          <w:t xml:space="preserve"> </w:t>
        </w:r>
        <w:r>
          <w:t>Ukrainian).</w:t>
        </w:r>
      </w:ins>
    </w:p>
    <w:p w:rsidR="00333380" w:rsidRDefault="00333380" w:rsidP="000B2CEB">
      <w:pPr>
        <w:numPr>
          <w:ins w:id="1162" w:author="Admin" w:date="2019-02-28T10:13:00Z"/>
        </w:numPr>
        <w:spacing w:before="15" w:line="220" w:lineRule="auto"/>
        <w:ind w:left="410" w:right="39" w:hanging="171"/>
        <w:jc w:val="both"/>
        <w:rPr>
          <w:ins w:id="1163" w:author="Admin" w:date="2019-02-28T10:13:00Z"/>
        </w:rPr>
      </w:pPr>
      <w:ins w:id="1164" w:author="Admin" w:date="2019-02-28T10:13:00Z">
        <w:r>
          <w:t xml:space="preserve">Conception of transition of Ukraine to steady development (1992). </w:t>
        </w:r>
        <w:r>
          <w:fldChar w:fldCharType="begin"/>
        </w:r>
        <w:r>
          <w:instrText>HYPERLINK "http://www.mns.gov.ua/laws/laws/" \h</w:instrText>
        </w:r>
        <w:r>
          <w:fldChar w:fldCharType="separate"/>
        </w:r>
        <w:r>
          <w:rPr>
            <w:i/>
          </w:rPr>
          <w:t>www.mns.gov.ua/laws/laws/</w:t>
        </w:r>
        <w:r>
          <w:fldChar w:fldCharType="end"/>
        </w:r>
        <w:r>
          <w:rPr>
            <w:i/>
          </w:rPr>
          <w:t xml:space="preserve"> nuclear/92.htm </w:t>
        </w:r>
        <w:r>
          <w:t xml:space="preserve">Retrieved from </w:t>
        </w:r>
        <w:r>
          <w:fldChar w:fldCharType="begin"/>
        </w:r>
        <w:r>
          <w:instrText>HYPERLINK "http://www.mns.gov/" \h</w:instrText>
        </w:r>
        <w:r>
          <w:fldChar w:fldCharType="separate"/>
        </w:r>
        <w:r>
          <w:t>http://www.mns.gov.</w:t>
        </w:r>
        <w:r>
          <w:fldChar w:fldCharType="end"/>
        </w:r>
        <w:r>
          <w:t xml:space="preserve"> ua/laws/laws/nuclear/92.htm (in Ukrainian).</w:t>
        </w:r>
      </w:ins>
    </w:p>
    <w:p w:rsidR="00333380" w:rsidRDefault="00333380" w:rsidP="000B2CEB">
      <w:pPr>
        <w:numPr>
          <w:ins w:id="1165" w:author="Admin" w:date="2019-02-28T10:13:00Z"/>
        </w:numPr>
        <w:spacing w:before="15" w:line="220" w:lineRule="auto"/>
        <w:ind w:left="410" w:right="38" w:hanging="171"/>
        <w:jc w:val="both"/>
        <w:rPr>
          <w:ins w:id="1166" w:author="Admin" w:date="2019-02-28T10:13:00Z"/>
        </w:rPr>
      </w:pPr>
      <w:ins w:id="1167" w:author="Admin" w:date="2019-02-28T10:13:00Z">
        <w:r>
          <w:t xml:space="preserve">Dubas, R. H. (2011). An estimation of efficiency of recreation of forest resources is basis of </w:t>
        </w:r>
        <w:r>
          <w:rPr>
            <w:spacing w:val="-2"/>
          </w:rPr>
          <w:t xml:space="preserve">ecologically </w:t>
        </w:r>
        <w:r>
          <w:t xml:space="preserve">balanced forest use. </w:t>
        </w:r>
        <w:r>
          <w:rPr>
            <w:i/>
          </w:rPr>
          <w:t>The Journal of Zhytomyr State Technological University. Series: Economics</w:t>
        </w:r>
        <w:r>
          <w:t xml:space="preserve">, </w:t>
        </w:r>
        <w:r>
          <w:rPr>
            <w:i/>
          </w:rPr>
          <w:t>4</w:t>
        </w:r>
        <w:r>
          <w:rPr>
            <w:i/>
            <w:spacing w:val="-31"/>
          </w:rPr>
          <w:t xml:space="preserve"> </w:t>
        </w:r>
        <w:r>
          <w:t>(58),</w:t>
        </w:r>
      </w:ins>
    </w:p>
    <w:p w:rsidR="00333380" w:rsidRDefault="00333380" w:rsidP="000B2CEB">
      <w:pPr>
        <w:pStyle w:val="BodyText"/>
        <w:numPr>
          <w:ins w:id="1168" w:author="Admin" w:date="2019-02-28T10:13:00Z"/>
        </w:numPr>
        <w:spacing w:line="232" w:lineRule="exact"/>
        <w:ind w:left="410"/>
        <w:rPr>
          <w:ins w:id="1169" w:author="Admin" w:date="2019-02-28T10:13:00Z"/>
        </w:rPr>
      </w:pPr>
      <w:ins w:id="1170" w:author="Admin" w:date="2019-02-28T10:13:00Z">
        <w:r>
          <w:t>214-217. (in Ukrainian).</w:t>
        </w:r>
      </w:ins>
    </w:p>
    <w:p w:rsidR="00333380" w:rsidRDefault="00333380" w:rsidP="000B2CEB">
      <w:pPr>
        <w:numPr>
          <w:ins w:id="1171" w:author="Admin" w:date="2019-02-28T10:13:00Z"/>
        </w:numPr>
        <w:spacing w:before="14" w:line="220" w:lineRule="auto"/>
        <w:ind w:left="410" w:right="39" w:hanging="171"/>
        <w:jc w:val="both"/>
        <w:rPr>
          <w:ins w:id="1172" w:author="Admin" w:date="2019-02-28T10:13:00Z"/>
        </w:rPr>
      </w:pPr>
      <w:ins w:id="1173" w:author="Admin" w:date="2019-02-28T10:13:00Z">
        <w:r>
          <w:t xml:space="preserve">Forest code of Ukraine (1994). </w:t>
        </w:r>
        <w:r>
          <w:rPr>
            <w:i/>
          </w:rPr>
          <w:t>zakon3.rada.gov.ua/ laws/show/3852-12</w:t>
        </w:r>
        <w:r>
          <w:t xml:space="preserve">. Retrieved from: </w:t>
        </w:r>
        <w:r>
          <w:fldChar w:fldCharType="begin"/>
        </w:r>
        <w:r>
          <w:instrText>HYPERLINK "http://zakon3/" \h</w:instrText>
        </w:r>
        <w:r>
          <w:fldChar w:fldCharType="separate"/>
        </w:r>
        <w:r>
          <w:t>http://zakon3.</w:t>
        </w:r>
        <w:r>
          <w:fldChar w:fldCharType="end"/>
        </w:r>
        <w:r>
          <w:t xml:space="preserve"> rada.gov.ua/laws/show/3852-12 (in Ukrainian).</w:t>
        </w:r>
      </w:ins>
    </w:p>
    <w:p w:rsidR="00333380" w:rsidRDefault="00333380" w:rsidP="000B2CEB">
      <w:pPr>
        <w:pStyle w:val="BodyText"/>
        <w:numPr>
          <w:ins w:id="1174" w:author="Admin" w:date="2019-02-28T10:13:00Z"/>
        </w:numPr>
        <w:spacing w:before="15" w:line="220" w:lineRule="auto"/>
        <w:ind w:left="410" w:right="38" w:hanging="171"/>
        <w:rPr>
          <w:ins w:id="1175" w:author="Admin" w:date="2019-02-28T10:13:00Z"/>
        </w:rPr>
      </w:pPr>
      <w:ins w:id="1176" w:author="Admin" w:date="2019-02-28T10:13:00Z">
        <w:r>
          <w:t xml:space="preserve">Furdichko, O. І., Bobko, A. M. (2013). Land for forestry in ecological and economic terms in land management. </w:t>
        </w:r>
        <w:r>
          <w:rPr>
            <w:i/>
          </w:rPr>
          <w:t>Balanced nature management. 2-3</w:t>
        </w:r>
        <w:r>
          <w:t>, 5-13 (in Ukrainian).</w:t>
        </w:r>
      </w:ins>
    </w:p>
    <w:p w:rsidR="00333380" w:rsidRDefault="00333380" w:rsidP="000B2CEB">
      <w:pPr>
        <w:numPr>
          <w:ins w:id="1177" w:author="Admin" w:date="2019-02-28T10:13:00Z"/>
        </w:numPr>
        <w:spacing w:before="15" w:line="220" w:lineRule="auto"/>
        <w:ind w:left="410" w:right="38" w:hanging="171"/>
        <w:jc w:val="both"/>
        <w:rPr>
          <w:ins w:id="1178" w:author="Admin" w:date="2019-02-28T10:13:00Z"/>
        </w:rPr>
      </w:pPr>
      <w:ins w:id="1179" w:author="Admin" w:date="2019-02-28T10:13:00Z">
        <w:r>
          <w:t xml:space="preserve">Ilnytska-Hykavchuk, H., &amp; </w:t>
        </w:r>
        <w:r>
          <w:rPr>
            <w:spacing w:val="-3"/>
          </w:rPr>
          <w:t xml:space="preserve">Rymar, </w:t>
        </w:r>
        <w:r>
          <w:t xml:space="preserve">M. (2006). Taxation in the system of financial provision of forestry development in the conditions of European integration. </w:t>
        </w:r>
        <w:r>
          <w:rPr>
            <w:i/>
          </w:rPr>
          <w:t xml:space="preserve">Herald of the National University of </w:t>
        </w:r>
        <w:r>
          <w:rPr>
            <w:i/>
            <w:spacing w:val="-5"/>
          </w:rPr>
          <w:t>Water</w:t>
        </w:r>
        <w:r>
          <w:rPr>
            <w:i/>
            <w:spacing w:val="-10"/>
          </w:rPr>
          <w:t xml:space="preserve"> </w:t>
        </w:r>
        <w:r>
          <w:rPr>
            <w:i/>
          </w:rPr>
          <w:t>Management</w:t>
        </w:r>
        <w:r>
          <w:rPr>
            <w:i/>
            <w:spacing w:val="-9"/>
          </w:rPr>
          <w:t xml:space="preserve"> </w:t>
        </w:r>
        <w:r>
          <w:rPr>
            <w:i/>
          </w:rPr>
          <w:t>and</w:t>
        </w:r>
        <w:r>
          <w:rPr>
            <w:i/>
            <w:spacing w:val="-9"/>
          </w:rPr>
          <w:t xml:space="preserve"> </w:t>
        </w:r>
        <w:r>
          <w:rPr>
            <w:i/>
          </w:rPr>
          <w:t>Nature</w:t>
        </w:r>
        <w:r>
          <w:rPr>
            <w:i/>
            <w:spacing w:val="-9"/>
          </w:rPr>
          <w:t xml:space="preserve"> </w:t>
        </w:r>
        <w:r>
          <w:rPr>
            <w:i/>
          </w:rPr>
          <w:t>Management</w:t>
        </w:r>
        <w:r>
          <w:t>,</w:t>
        </w:r>
        <w:r>
          <w:rPr>
            <w:spacing w:val="-9"/>
          </w:rPr>
          <w:t xml:space="preserve"> </w:t>
        </w:r>
        <w:r>
          <w:rPr>
            <w:i/>
          </w:rPr>
          <w:t>4</w:t>
        </w:r>
        <w:r>
          <w:t>,</w:t>
        </w:r>
        <w:r>
          <w:rPr>
            <w:spacing w:val="-10"/>
          </w:rPr>
          <w:t xml:space="preserve"> </w:t>
        </w:r>
        <w:r>
          <w:rPr>
            <w:spacing w:val="-4"/>
          </w:rPr>
          <w:t xml:space="preserve">408- </w:t>
        </w:r>
        <w:r>
          <w:t>413 (in</w:t>
        </w:r>
        <w:r>
          <w:rPr>
            <w:spacing w:val="-1"/>
          </w:rPr>
          <w:t xml:space="preserve"> </w:t>
        </w:r>
        <w:r>
          <w:t>Ukrainian).</w:t>
        </w:r>
      </w:ins>
    </w:p>
    <w:p w:rsidR="00333380" w:rsidRDefault="00333380" w:rsidP="000B2CEB">
      <w:pPr>
        <w:numPr>
          <w:ins w:id="1180" w:author="Admin" w:date="2019-02-28T10:13:00Z"/>
        </w:numPr>
        <w:spacing w:before="13" w:line="220" w:lineRule="auto"/>
        <w:ind w:left="410" w:right="39" w:hanging="171"/>
        <w:jc w:val="both"/>
        <w:rPr>
          <w:ins w:id="1181" w:author="Admin" w:date="2019-02-28T10:13:00Z"/>
        </w:rPr>
      </w:pPr>
      <w:ins w:id="1182" w:author="Admin" w:date="2019-02-28T10:13:00Z">
        <w:r>
          <w:t xml:space="preserve">Khvesik, M. A., Shubaliy, O. M., &amp; Vasilik N. M. (2011). </w:t>
        </w:r>
        <w:r>
          <w:rPr>
            <w:i/>
          </w:rPr>
          <w:t>Integrated use of forest resource potential</w:t>
        </w:r>
        <w:r>
          <w:t>. Kyiv: DKS (in Ukrainian).</w:t>
        </w:r>
      </w:ins>
    </w:p>
    <w:p w:rsidR="00333380" w:rsidRDefault="00333380" w:rsidP="000B2CEB">
      <w:pPr>
        <w:pStyle w:val="BodyText"/>
        <w:numPr>
          <w:ins w:id="1183" w:author="Admin" w:date="2019-02-28T10:13:00Z"/>
        </w:numPr>
        <w:spacing w:before="15" w:line="220" w:lineRule="auto"/>
        <w:ind w:left="410" w:right="39" w:hanging="171"/>
        <w:rPr>
          <w:ins w:id="1184" w:author="Admin" w:date="2019-02-28T10:13:00Z"/>
        </w:rPr>
      </w:pPr>
      <w:ins w:id="1185" w:author="Admin" w:date="2019-02-28T10:13:00Z">
        <w:r>
          <w:t xml:space="preserve">Savushchyk, M., Poliakova, L. &amp; Popov, M. (2001). Forest renewal and afforestation in Ukraine. </w:t>
        </w:r>
        <w:r>
          <w:rPr>
            <w:i/>
          </w:rPr>
          <w:t>Forest and hunting magazine</w:t>
        </w:r>
        <w:r>
          <w:t xml:space="preserve">, </w:t>
        </w:r>
        <w:r>
          <w:rPr>
            <w:i/>
          </w:rPr>
          <w:t>2</w:t>
        </w:r>
        <w:r>
          <w:t>, 8-9. (in Ukrainian).</w:t>
        </w:r>
      </w:ins>
    </w:p>
    <w:p w:rsidR="00333380" w:rsidRDefault="00333380" w:rsidP="000B2CEB">
      <w:pPr>
        <w:pStyle w:val="BodyText"/>
        <w:numPr>
          <w:ins w:id="1186" w:author="Admin" w:date="2019-02-28T10:13:00Z"/>
        </w:numPr>
        <w:spacing w:before="15" w:line="220" w:lineRule="auto"/>
        <w:ind w:left="410" w:right="39" w:hanging="171"/>
        <w:rPr>
          <w:ins w:id="1187" w:author="Admin" w:date="2019-02-28T10:13:00Z"/>
        </w:rPr>
      </w:pPr>
      <w:ins w:id="1188" w:author="Admin" w:date="2019-02-28T10:13:00Z">
        <w:r>
          <w:t>Shershun, M. Kh. (Eds.). (2012). Reformation of the forestry system in Ukraine is in the context of the European prospect of development. Kyiv: DIA (in Ukrainian).</w:t>
        </w:r>
      </w:ins>
    </w:p>
    <w:p w:rsidR="00333380" w:rsidRDefault="00333380" w:rsidP="000B2CEB">
      <w:pPr>
        <w:pStyle w:val="BodyText"/>
        <w:numPr>
          <w:ins w:id="1189" w:author="Admin" w:date="2019-02-28T10:13:00Z"/>
        </w:numPr>
        <w:spacing w:before="14" w:line="220" w:lineRule="auto"/>
        <w:ind w:left="410" w:right="39" w:hanging="171"/>
        <w:rPr>
          <w:ins w:id="1190" w:author="Admin" w:date="2019-02-28T10:13:00Z"/>
        </w:rPr>
      </w:pPr>
      <w:ins w:id="1191" w:author="Admin" w:date="2019-02-28T10:13:00Z">
        <w:r>
          <w:t xml:space="preserve">Shvydenko, A. I. (2004). </w:t>
        </w:r>
        <w:r>
          <w:rPr>
            <w:i/>
            <w:spacing w:val="-3"/>
          </w:rPr>
          <w:t xml:space="preserve">Forestry. </w:t>
        </w:r>
        <w:r>
          <w:t>Chernivtsi: Rutа</w:t>
        </w:r>
        <w:r>
          <w:rPr>
            <w:spacing w:val="-28"/>
          </w:rPr>
          <w:t xml:space="preserve"> </w:t>
        </w:r>
        <w:r>
          <w:t>(in Ukrainian).</w:t>
        </w:r>
      </w:ins>
    </w:p>
    <w:p w:rsidR="00333380" w:rsidRPr="000B2CEB" w:rsidRDefault="00333380" w:rsidP="000B2CEB">
      <w:pPr>
        <w:numPr>
          <w:ins w:id="1192" w:author="Admin" w:date="2019-02-28T10:13:00Z"/>
        </w:numPr>
        <w:spacing w:line="220" w:lineRule="auto"/>
        <w:rPr>
          <w:ins w:id="1193" w:author="Admin" w:date="2019-02-28T10:13:00Z"/>
          <w:lang w:val="uk-UA"/>
          <w:rPrChange w:id="1194" w:author="Admin" w:date="2019-02-28T10:13:00Z">
            <w:rPr>
              <w:ins w:id="1195" w:author="Admin" w:date="2019-02-28T10:13:00Z"/>
              <w:lang w:val="uk-UA"/>
            </w:rPr>
          </w:rPrChange>
        </w:rPr>
        <w:sectPr w:rsidR="00333380" w:rsidRPr="000B2CEB">
          <w:type w:val="continuous"/>
          <w:pgSz w:w="11910" w:h="16840"/>
          <w:pgMar w:top="1140" w:right="0" w:bottom="1760" w:left="780" w:header="720" w:footer="720" w:gutter="0"/>
          <w:cols w:num="2" w:space="720" w:equalWidth="0">
            <w:col w:w="4988" w:space="171"/>
            <w:col w:w="5971"/>
          </w:cols>
        </w:sectPr>
      </w:pPr>
    </w:p>
    <w:p w:rsidR="00333380" w:rsidRDefault="00333380" w:rsidP="000B2CEB">
      <w:pPr>
        <w:numPr>
          <w:ins w:id="1196" w:author="Admin" w:date="2019-02-28T10:14:00Z"/>
        </w:numPr>
        <w:spacing w:before="16" w:line="220" w:lineRule="auto"/>
        <w:ind w:left="410" w:right="38" w:hanging="171"/>
        <w:jc w:val="both"/>
        <w:rPr>
          <w:ins w:id="1197" w:author="Admin" w:date="2019-02-28T10:14:00Z"/>
        </w:rPr>
      </w:pPr>
      <w:ins w:id="1198" w:author="Admin" w:date="2019-02-28T10:14:00Z">
        <w:r>
          <w:t>Tunytsia, Iu. Iu. (2011). Natural economy and close to nature</w:t>
        </w:r>
        <w:r>
          <w:rPr>
            <w:spacing w:val="-16"/>
          </w:rPr>
          <w:t xml:space="preserve"> </w:t>
        </w:r>
        <w:r>
          <w:t>forestry:</w:t>
        </w:r>
        <w:r>
          <w:rPr>
            <w:spacing w:val="-16"/>
          </w:rPr>
          <w:t xml:space="preserve"> </w:t>
        </w:r>
        <w:r>
          <w:t>identity</w:t>
        </w:r>
        <w:r>
          <w:rPr>
            <w:spacing w:val="-16"/>
          </w:rPr>
          <w:t xml:space="preserve"> </w:t>
        </w:r>
        <w:r>
          <w:t>of</w:t>
        </w:r>
        <w:r>
          <w:rPr>
            <w:spacing w:val="-16"/>
          </w:rPr>
          <w:t xml:space="preserve"> </w:t>
        </w:r>
        <w:r>
          <w:t>concepts</w:t>
        </w:r>
        <w:r>
          <w:rPr>
            <w:spacing w:val="-16"/>
          </w:rPr>
          <w:t xml:space="preserve"> </w:t>
        </w:r>
        <w:r>
          <w:t>and</w:t>
        </w:r>
        <w:r>
          <w:rPr>
            <w:spacing w:val="-15"/>
          </w:rPr>
          <w:t xml:space="preserve"> </w:t>
        </w:r>
        <w:r>
          <w:t xml:space="preserve">opportunities for their mutual enrichment. </w:t>
        </w:r>
        <w:r>
          <w:rPr>
            <w:i/>
          </w:rPr>
          <w:t>Proceedings of the Forestry Academy of Sciences of Ukraine, 9</w:t>
        </w:r>
        <w:r>
          <w:t>, 14-20. (in</w:t>
        </w:r>
        <w:r>
          <w:rPr>
            <w:spacing w:val="-1"/>
          </w:rPr>
          <w:t xml:space="preserve"> </w:t>
        </w:r>
        <w:r>
          <w:t>Ukrainian).</w:t>
        </w:r>
      </w:ins>
    </w:p>
    <w:p w:rsidR="00333380" w:rsidRDefault="00333380" w:rsidP="000B2CEB">
      <w:pPr>
        <w:numPr>
          <w:ins w:id="1199" w:author="Admin" w:date="2019-02-28T10:14:00Z"/>
        </w:numPr>
        <w:spacing w:before="14" w:line="220" w:lineRule="auto"/>
        <w:ind w:left="410" w:right="38" w:hanging="171"/>
        <w:jc w:val="both"/>
        <w:rPr>
          <w:ins w:id="1200" w:author="Admin" w:date="2019-02-28T10:14:00Z"/>
        </w:rPr>
      </w:pPr>
      <w:ins w:id="1201" w:author="Admin" w:date="2019-02-28T10:14:00Z">
        <w:r>
          <w:t xml:space="preserve">Turkevich, I. </w:t>
        </w:r>
        <w:r>
          <w:rPr>
            <w:spacing w:val="-15"/>
          </w:rPr>
          <w:t xml:space="preserve">V. </w:t>
        </w:r>
        <w:r>
          <w:t xml:space="preserve">(1977). </w:t>
        </w:r>
        <w:r>
          <w:rPr>
            <w:i/>
          </w:rPr>
          <w:t xml:space="preserve">Cadastral valuation of </w:t>
        </w:r>
        <w:r>
          <w:rPr>
            <w:i/>
            <w:spacing w:val="-4"/>
          </w:rPr>
          <w:t>forests</w:t>
        </w:r>
        <w:r>
          <w:rPr>
            <w:spacing w:val="-4"/>
          </w:rPr>
          <w:t xml:space="preserve">. </w:t>
        </w:r>
        <w:r>
          <w:t>Moscow: Forest Industry (in Russian).</w:t>
        </w:r>
      </w:ins>
    </w:p>
    <w:p w:rsidR="00333380" w:rsidRDefault="00333380" w:rsidP="000B2CEB">
      <w:pPr>
        <w:pStyle w:val="Heading5"/>
        <w:numPr>
          <w:ins w:id="1202" w:author="Admin" w:date="2019-02-28T10:14:00Z"/>
        </w:numPr>
        <w:spacing w:before="212" w:line="213" w:lineRule="auto"/>
        <w:ind w:right="872"/>
        <w:rPr>
          <w:ins w:id="1203" w:author="Admin" w:date="2019-02-28T10:14:00Z"/>
        </w:rPr>
      </w:pPr>
      <w:ins w:id="1204" w:author="Admin" w:date="2019-02-28T10:14:00Z">
        <w:r>
          <w:rPr>
            <w:b w:val="0"/>
          </w:rPr>
          <w:br w:type="column"/>
        </w:r>
        <w:r>
          <w:rPr>
            <w:w w:val="110"/>
          </w:rPr>
          <w:t xml:space="preserve">Анализ финансирования </w:t>
        </w:r>
        <w:r>
          <w:rPr>
            <w:spacing w:val="-3"/>
            <w:w w:val="110"/>
          </w:rPr>
          <w:t xml:space="preserve">расходов </w:t>
        </w:r>
        <w:r>
          <w:rPr>
            <w:w w:val="110"/>
          </w:rPr>
          <w:t>предприятий Гослесагентства</w:t>
        </w:r>
      </w:ins>
    </w:p>
    <w:p w:rsidR="00333380" w:rsidRPr="000B2CEB" w:rsidRDefault="00333380" w:rsidP="000B2CEB">
      <w:pPr>
        <w:numPr>
          <w:ins w:id="1205" w:author="Admin" w:date="2019-02-28T10:14:00Z"/>
        </w:numPr>
        <w:spacing w:line="266" w:lineRule="exact"/>
        <w:ind w:left="207" w:right="871"/>
        <w:jc w:val="center"/>
        <w:rPr>
          <w:ins w:id="1206" w:author="Admin" w:date="2019-02-28T10:14:00Z"/>
          <w:b/>
          <w:sz w:val="24"/>
          <w:lang w:val="ru-RU"/>
        </w:rPr>
      </w:pPr>
      <w:ins w:id="1207" w:author="Admin" w:date="2019-02-28T10:14:00Z">
        <w:r w:rsidRPr="000B2CEB">
          <w:rPr>
            <w:b/>
            <w:w w:val="110"/>
            <w:sz w:val="24"/>
            <w:lang w:val="ru-RU"/>
          </w:rPr>
          <w:t>из государственного бюджета Украины</w:t>
        </w:r>
      </w:ins>
    </w:p>
    <w:p w:rsidR="00333380" w:rsidRDefault="00333380" w:rsidP="000B2CEB">
      <w:pPr>
        <w:pStyle w:val="BodyText"/>
        <w:numPr>
          <w:ins w:id="1208" w:author="Admin" w:date="2019-02-28T10:14:00Z"/>
        </w:numPr>
        <w:spacing w:before="147"/>
        <w:ind w:left="207" w:right="871"/>
        <w:jc w:val="center"/>
        <w:rPr>
          <w:ins w:id="1209" w:author="Admin" w:date="2019-02-28T10:14:00Z"/>
          <w:rFonts w:ascii="Calibri" w:hAnsi="Calibri"/>
          <w:sz w:val="13"/>
        </w:rPr>
      </w:pPr>
      <w:ins w:id="1210" w:author="Admin" w:date="2019-02-28T10:14:00Z">
        <w:r>
          <w:rPr>
            <w:rFonts w:ascii="Calibri" w:hAnsi="Calibri"/>
          </w:rPr>
          <w:t>А. И. Карпук</w:t>
        </w:r>
        <w:r>
          <w:rPr>
            <w:rFonts w:ascii="Calibri" w:hAnsi="Calibri"/>
            <w:position w:val="7"/>
            <w:sz w:val="13"/>
          </w:rPr>
          <w:t>1</w:t>
        </w:r>
        <w:r>
          <w:rPr>
            <w:rFonts w:ascii="Calibri" w:hAnsi="Calibri"/>
          </w:rPr>
          <w:t>, И. М. Лицур</w:t>
        </w:r>
        <w:r>
          <w:rPr>
            <w:rFonts w:ascii="Calibri" w:hAnsi="Calibri"/>
            <w:position w:val="7"/>
            <w:sz w:val="13"/>
          </w:rPr>
          <w:t>2</w:t>
        </w:r>
      </w:ins>
    </w:p>
    <w:p w:rsidR="00333380" w:rsidRDefault="00333380" w:rsidP="000B2CEB">
      <w:pPr>
        <w:pStyle w:val="BodyText"/>
        <w:numPr>
          <w:ins w:id="1211" w:author="Admin" w:date="2019-02-28T10:14:00Z"/>
        </w:numPr>
        <w:spacing w:before="6"/>
        <w:jc w:val="left"/>
        <w:rPr>
          <w:ins w:id="1212" w:author="Admin" w:date="2019-02-28T10:14:00Z"/>
          <w:rFonts w:ascii="Calibri"/>
          <w:sz w:val="26"/>
        </w:rPr>
      </w:pPr>
    </w:p>
    <w:p w:rsidR="00333380" w:rsidRDefault="00333380" w:rsidP="000B2CEB">
      <w:pPr>
        <w:pStyle w:val="BodyText"/>
        <w:numPr>
          <w:ins w:id="1213" w:author="Admin" w:date="2019-02-28T10:14:00Z"/>
        </w:numPr>
        <w:spacing w:before="1" w:line="220" w:lineRule="auto"/>
        <w:ind w:left="240" w:right="903" w:firstLine="283"/>
        <w:rPr>
          <w:ins w:id="1214" w:author="Admin" w:date="2019-02-28T10:14:00Z"/>
        </w:rPr>
      </w:pPr>
      <w:ins w:id="1215" w:author="Admin" w:date="2019-02-28T10:14:00Z">
        <w:r>
          <w:t>Исследована сущность и особенности меха- низма фискального регулирования, обоснованны научно-теоретические основы его влияния на обес- печение сбалансированного развития лесного хо- зяйства в системе фискальной политики природо- пользования.</w:t>
        </w:r>
      </w:ins>
    </w:p>
    <w:p w:rsidR="00333380" w:rsidRDefault="00333380" w:rsidP="000B2CEB">
      <w:pPr>
        <w:pStyle w:val="BodyText"/>
        <w:numPr>
          <w:ins w:id="1216" w:author="Admin" w:date="2019-02-28T10:14:00Z"/>
        </w:numPr>
        <w:spacing w:line="220" w:lineRule="auto"/>
        <w:ind w:left="240" w:right="903" w:firstLine="283"/>
        <w:rPr>
          <w:ins w:id="1217" w:author="Admin" w:date="2019-02-28T10:14:00Z"/>
        </w:rPr>
      </w:pPr>
      <w:ins w:id="1218" w:author="Admin" w:date="2019-02-28T10:14:00Z">
        <w:r>
          <w:rPr>
            <w:spacing w:val="-3"/>
          </w:rPr>
          <w:t>Установлено,</w:t>
        </w:r>
        <w:r>
          <w:rPr>
            <w:spacing w:val="-25"/>
          </w:rPr>
          <w:t xml:space="preserve"> </w:t>
        </w:r>
        <w:r>
          <w:t>что</w:t>
        </w:r>
        <w:r>
          <w:rPr>
            <w:spacing w:val="-24"/>
          </w:rPr>
          <w:t xml:space="preserve"> </w:t>
        </w:r>
        <w:r>
          <w:t>снижение</w:t>
        </w:r>
        <w:r>
          <w:rPr>
            <w:spacing w:val="-25"/>
          </w:rPr>
          <w:t xml:space="preserve"> </w:t>
        </w:r>
        <w:r>
          <w:t>финансовой</w:t>
        </w:r>
        <w:r>
          <w:rPr>
            <w:spacing w:val="-23"/>
          </w:rPr>
          <w:t xml:space="preserve"> </w:t>
        </w:r>
        <w:r>
          <w:t xml:space="preserve">стабиль- ности лесохозяйственных предприятий негативно влияет не </w:t>
        </w:r>
        <w:r>
          <w:rPr>
            <w:spacing w:val="-3"/>
          </w:rPr>
          <w:t xml:space="preserve">только </w:t>
        </w:r>
        <w:r>
          <w:t xml:space="preserve">на финансово-экономическую, но и социальную, экологическую ситуацию, продук- тивность лесных экосистем, приводит к </w:t>
        </w:r>
        <w:r>
          <w:rPr>
            <w:spacing w:val="-4"/>
          </w:rPr>
          <w:t xml:space="preserve">ухудше- </w:t>
        </w:r>
        <w:r>
          <w:t xml:space="preserve">нию сортиментной структуры древесины, потерю ею конкурентоспособности на рынке. Основными причинами недостатка средств </w:t>
        </w:r>
        <w:r>
          <w:rPr>
            <w:spacing w:val="-3"/>
          </w:rPr>
          <w:t xml:space="preserve">бюджетов </w:t>
        </w:r>
        <w:r>
          <w:t xml:space="preserve">различных уровней являются: </w:t>
        </w:r>
        <w:r>
          <w:rPr>
            <w:spacing w:val="-3"/>
          </w:rPr>
          <w:t xml:space="preserve">низкое </w:t>
        </w:r>
        <w:r>
          <w:t>долевое</w:t>
        </w:r>
        <w:r>
          <w:rPr>
            <w:spacing w:val="-24"/>
          </w:rPr>
          <w:t xml:space="preserve"> </w:t>
        </w:r>
        <w:r>
          <w:t xml:space="preserve">учас- тие собственных </w:t>
        </w:r>
        <w:r>
          <w:rPr>
            <w:spacing w:val="-3"/>
          </w:rPr>
          <w:t xml:space="preserve">доходных </w:t>
        </w:r>
        <w:r>
          <w:t xml:space="preserve">средств, зависимость </w:t>
        </w:r>
        <w:r>
          <w:rPr>
            <w:spacing w:val="-8"/>
          </w:rPr>
          <w:t xml:space="preserve">от </w:t>
        </w:r>
        <w:r>
          <w:t>государственного</w:t>
        </w:r>
        <w:r>
          <w:rPr>
            <w:spacing w:val="-15"/>
          </w:rPr>
          <w:t xml:space="preserve"> </w:t>
        </w:r>
        <w:r>
          <w:t>финансирования,</w:t>
        </w:r>
        <w:r>
          <w:rPr>
            <w:spacing w:val="-14"/>
          </w:rPr>
          <w:t xml:space="preserve"> </w:t>
        </w:r>
        <w:r>
          <w:t>отсутствие</w:t>
        </w:r>
        <w:r>
          <w:rPr>
            <w:spacing w:val="-15"/>
          </w:rPr>
          <w:t xml:space="preserve"> </w:t>
        </w:r>
        <w:r>
          <w:rPr>
            <w:spacing w:val="-3"/>
          </w:rPr>
          <w:t xml:space="preserve">сти- мулов </w:t>
        </w:r>
        <w:r>
          <w:t xml:space="preserve">для дополнительного получения </w:t>
        </w:r>
        <w:r>
          <w:rPr>
            <w:spacing w:val="-4"/>
          </w:rPr>
          <w:t xml:space="preserve">доходов </w:t>
        </w:r>
        <w:r>
          <w:t xml:space="preserve">и </w:t>
        </w:r>
        <w:r>
          <w:rPr>
            <w:spacing w:val="-3"/>
          </w:rPr>
          <w:t xml:space="preserve">экономного </w:t>
        </w:r>
        <w:r>
          <w:t>расходования бюджетных средств.</w:t>
        </w:r>
        <w:r>
          <w:rPr>
            <w:spacing w:val="-36"/>
          </w:rPr>
          <w:t xml:space="preserve"> </w:t>
        </w:r>
        <w:r>
          <w:t>При эффективной</w:t>
        </w:r>
        <w:r>
          <w:rPr>
            <w:spacing w:val="-18"/>
          </w:rPr>
          <w:t xml:space="preserve"> </w:t>
        </w:r>
        <w:r>
          <w:t>организации</w:t>
        </w:r>
        <w:r>
          <w:rPr>
            <w:spacing w:val="-17"/>
          </w:rPr>
          <w:t xml:space="preserve"> </w:t>
        </w:r>
        <w:r>
          <w:t>внутриотраслевого</w:t>
        </w:r>
        <w:r>
          <w:rPr>
            <w:spacing w:val="-17"/>
          </w:rPr>
          <w:t xml:space="preserve"> </w:t>
        </w:r>
        <w:r>
          <w:t>взаи- модействия</w:t>
        </w:r>
        <w:r>
          <w:rPr>
            <w:spacing w:val="-24"/>
          </w:rPr>
          <w:t xml:space="preserve"> </w:t>
        </w:r>
        <w:r>
          <w:t>возможно</w:t>
        </w:r>
        <w:r>
          <w:rPr>
            <w:spacing w:val="-23"/>
          </w:rPr>
          <w:t xml:space="preserve"> </w:t>
        </w:r>
        <w:r>
          <w:t>минимизировать</w:t>
        </w:r>
        <w:r>
          <w:rPr>
            <w:spacing w:val="-23"/>
          </w:rPr>
          <w:t xml:space="preserve"> </w:t>
        </w:r>
        <w:r>
          <w:t xml:space="preserve">бюджетную поддержку и успешно функционировать на основе самоокупаемости, одновременно увеличив посту- пления в </w:t>
        </w:r>
        <w:r>
          <w:rPr>
            <w:spacing w:val="-3"/>
          </w:rPr>
          <w:t xml:space="preserve">бюджеты </w:t>
        </w:r>
        <w:r>
          <w:t>всех уровней</w:t>
        </w:r>
      </w:ins>
    </w:p>
    <w:p w:rsidR="00333380" w:rsidRDefault="00333380" w:rsidP="000B2CEB">
      <w:pPr>
        <w:pStyle w:val="BodyText"/>
        <w:numPr>
          <w:ins w:id="1219" w:author="Admin" w:date="2019-02-28T10:14:00Z"/>
        </w:numPr>
        <w:spacing w:line="212" w:lineRule="exact"/>
        <w:ind w:left="523"/>
        <w:rPr>
          <w:ins w:id="1220" w:author="Admin" w:date="2019-02-28T10:14:00Z"/>
        </w:rPr>
      </w:pPr>
      <w:ins w:id="1221" w:author="Admin" w:date="2019-02-28T10:14:00Z">
        <w:r>
          <w:t>Раскрыто   современное   состояние</w:t>
        </w:r>
        <w:r>
          <w:rPr>
            <w:spacing w:val="32"/>
          </w:rPr>
          <w:t xml:space="preserve"> </w:t>
        </w:r>
        <w:r>
          <w:t>фискально-</w:t>
        </w:r>
      </w:ins>
    </w:p>
    <w:p w:rsidR="00333380" w:rsidRDefault="00333380" w:rsidP="000B2CEB">
      <w:pPr>
        <w:pStyle w:val="BodyText"/>
        <w:numPr>
          <w:ins w:id="1222" w:author="Admin" w:date="2019-02-28T10:14:00Z"/>
        </w:numPr>
        <w:spacing w:before="2" w:line="220" w:lineRule="auto"/>
        <w:ind w:left="240" w:right="902"/>
        <w:rPr>
          <w:ins w:id="1223" w:author="Admin" w:date="2019-02-28T10:14:00Z"/>
        </w:rPr>
      </w:pPr>
      <w:ins w:id="1224" w:author="Admin" w:date="2019-02-28T10:14:00Z">
        <w:r>
          <w:rPr>
            <w:spacing w:val="-3"/>
          </w:rPr>
          <w:t xml:space="preserve">го </w:t>
        </w:r>
        <w:r>
          <w:t xml:space="preserve">регулирования лесного хозяйства </w:t>
        </w:r>
        <w:r>
          <w:rPr>
            <w:spacing w:val="-3"/>
          </w:rPr>
          <w:t xml:space="preserve">Украины </w:t>
        </w:r>
        <w:r>
          <w:t xml:space="preserve">и систематизированы показатели оценки влияния </w:t>
        </w:r>
        <w:r>
          <w:rPr>
            <w:w w:val="95"/>
          </w:rPr>
          <w:t xml:space="preserve">соответствующего механизма на лесохозяйственную </w:t>
        </w:r>
        <w:r>
          <w:t xml:space="preserve">деятельность. Усовершенствовано методический </w:t>
        </w:r>
        <w:r>
          <w:rPr>
            <w:spacing w:val="-4"/>
          </w:rPr>
          <w:t>подход</w:t>
        </w:r>
        <w:r>
          <w:rPr>
            <w:spacing w:val="-16"/>
          </w:rPr>
          <w:t xml:space="preserve"> </w:t>
        </w:r>
        <w:r>
          <w:t>к</w:t>
        </w:r>
        <w:r>
          <w:rPr>
            <w:spacing w:val="-16"/>
          </w:rPr>
          <w:t xml:space="preserve"> </w:t>
        </w:r>
        <w:r>
          <w:t>оценке</w:t>
        </w:r>
        <w:r>
          <w:rPr>
            <w:spacing w:val="-16"/>
          </w:rPr>
          <w:t xml:space="preserve"> </w:t>
        </w:r>
        <w:r>
          <w:t>эффективности</w:t>
        </w:r>
        <w:r>
          <w:rPr>
            <w:spacing w:val="-15"/>
          </w:rPr>
          <w:t xml:space="preserve"> </w:t>
        </w:r>
        <w:r>
          <w:t>функционирования механизма фискального регулирования в</w:t>
        </w:r>
        <w:r>
          <w:rPr>
            <w:spacing w:val="-18"/>
          </w:rPr>
          <w:t xml:space="preserve"> </w:t>
        </w:r>
        <w:r>
          <w:t>обеспече- нии</w:t>
        </w:r>
        <w:r>
          <w:rPr>
            <w:spacing w:val="-14"/>
          </w:rPr>
          <w:t xml:space="preserve"> </w:t>
        </w:r>
        <w:r>
          <w:t>сбалансированного</w:t>
        </w:r>
        <w:r>
          <w:rPr>
            <w:spacing w:val="-14"/>
          </w:rPr>
          <w:t xml:space="preserve"> </w:t>
        </w:r>
        <w:r>
          <w:t>развития</w:t>
        </w:r>
        <w:r>
          <w:rPr>
            <w:spacing w:val="-14"/>
          </w:rPr>
          <w:t xml:space="preserve"> </w:t>
        </w:r>
        <w:r>
          <w:t>лесного</w:t>
        </w:r>
        <w:r>
          <w:rPr>
            <w:spacing w:val="-14"/>
          </w:rPr>
          <w:t xml:space="preserve"> </w:t>
        </w:r>
        <w:r>
          <w:t xml:space="preserve">хозяйства с применением </w:t>
        </w:r>
        <w:r>
          <w:rPr>
            <w:spacing w:val="-3"/>
          </w:rPr>
          <w:t xml:space="preserve">комплекса </w:t>
        </w:r>
        <w:r>
          <w:t xml:space="preserve">инструментов, а именно: уровня </w:t>
        </w:r>
        <w:r>
          <w:rPr>
            <w:spacing w:val="-3"/>
          </w:rPr>
          <w:t xml:space="preserve">отдачи </w:t>
        </w:r>
        <w:r>
          <w:t xml:space="preserve">собранных налогов, фискальной до- статочности, налогоотдачи и интенсивности про- цессов лесовосстановления. Определены основные причины нехватки средств </w:t>
        </w:r>
        <w:r>
          <w:rPr>
            <w:spacing w:val="-3"/>
          </w:rPr>
          <w:t xml:space="preserve">бюджетов </w:t>
        </w:r>
        <w:r>
          <w:t xml:space="preserve">различных уровней: </w:t>
        </w:r>
        <w:r>
          <w:rPr>
            <w:spacing w:val="-3"/>
          </w:rPr>
          <w:t xml:space="preserve">низкое </w:t>
        </w:r>
        <w:r>
          <w:t xml:space="preserve">долевое участие собственных до- </w:t>
        </w:r>
        <w:r>
          <w:rPr>
            <w:spacing w:val="-3"/>
          </w:rPr>
          <w:t xml:space="preserve">ходных </w:t>
        </w:r>
        <w:r>
          <w:t>средств, зависимость от государственного финансирования,</w:t>
        </w:r>
        <w:r>
          <w:rPr>
            <w:spacing w:val="-30"/>
          </w:rPr>
          <w:t xml:space="preserve"> </w:t>
        </w:r>
        <w:r>
          <w:t>отсутствие</w:t>
        </w:r>
        <w:r>
          <w:rPr>
            <w:spacing w:val="-30"/>
          </w:rPr>
          <w:t xml:space="preserve"> </w:t>
        </w:r>
        <w:r>
          <w:t>стимулов</w:t>
        </w:r>
        <w:r>
          <w:rPr>
            <w:spacing w:val="-30"/>
          </w:rPr>
          <w:t xml:space="preserve"> </w:t>
        </w:r>
        <w:r>
          <w:t>для</w:t>
        </w:r>
        <w:r>
          <w:rPr>
            <w:spacing w:val="-29"/>
          </w:rPr>
          <w:t xml:space="preserve"> </w:t>
        </w:r>
        <w:r>
          <w:t xml:space="preserve">дополни- тельного получения </w:t>
        </w:r>
        <w:r>
          <w:rPr>
            <w:spacing w:val="-4"/>
          </w:rPr>
          <w:t xml:space="preserve">доходов </w:t>
        </w:r>
        <w:r>
          <w:t xml:space="preserve">и </w:t>
        </w:r>
        <w:r>
          <w:rPr>
            <w:spacing w:val="-3"/>
          </w:rPr>
          <w:t xml:space="preserve">экономного расходо- </w:t>
        </w:r>
        <w:r>
          <w:t>вания</w:t>
        </w:r>
        <w:r>
          <w:rPr>
            <w:spacing w:val="-31"/>
          </w:rPr>
          <w:t xml:space="preserve"> </w:t>
        </w:r>
        <w:r>
          <w:t>бюджетных</w:t>
        </w:r>
        <w:r>
          <w:rPr>
            <w:spacing w:val="-30"/>
          </w:rPr>
          <w:t xml:space="preserve"> </w:t>
        </w:r>
        <w:r>
          <w:t>средств.</w:t>
        </w:r>
        <w:r>
          <w:rPr>
            <w:spacing w:val="-31"/>
          </w:rPr>
          <w:t xml:space="preserve"> </w:t>
        </w:r>
        <w:r>
          <w:t>Проведено</w:t>
        </w:r>
        <w:r>
          <w:rPr>
            <w:spacing w:val="-30"/>
          </w:rPr>
          <w:t xml:space="preserve"> </w:t>
        </w:r>
        <w:r>
          <w:t>сравнение</w:t>
        </w:r>
        <w:r>
          <w:rPr>
            <w:spacing w:val="-30"/>
          </w:rPr>
          <w:t xml:space="preserve"> </w:t>
        </w:r>
        <w:r>
          <w:t>до-</w:t>
        </w:r>
      </w:ins>
    </w:p>
    <w:p w:rsidR="00333380" w:rsidRDefault="00333380" w:rsidP="000B2CEB">
      <w:pPr>
        <w:pStyle w:val="BodyText"/>
        <w:numPr>
          <w:ins w:id="1225" w:author="Admin" w:date="2019-02-28T10:14:00Z"/>
        </w:numPr>
        <w:spacing w:before="8"/>
        <w:jc w:val="left"/>
        <w:rPr>
          <w:ins w:id="1226" w:author="Admin" w:date="2019-02-28T10:14:00Z"/>
          <w:sz w:val="11"/>
        </w:rPr>
      </w:pPr>
    </w:p>
    <w:p w:rsidR="00333380" w:rsidRDefault="00333380" w:rsidP="000B2CEB">
      <w:pPr>
        <w:pStyle w:val="BodyText"/>
        <w:numPr>
          <w:ins w:id="1227" w:author="Admin" w:date="2019-02-28T10:14:00Z"/>
        </w:numPr>
        <w:spacing w:line="20" w:lineRule="exact"/>
        <w:ind w:left="233"/>
        <w:jc w:val="left"/>
        <w:rPr>
          <w:ins w:id="1228" w:author="Admin" w:date="2019-02-28T10:14:00Z"/>
          <w:sz w:val="2"/>
        </w:rPr>
      </w:pPr>
      <w:r>
        <w:rPr>
          <w:noProof/>
          <w:lang w:val="ru-RU" w:eastAsia="ru-RU"/>
        </w:rPr>
      </w:r>
      <w:ins w:id="1229" w:author="Admin" w:date="2019-02-28T10:14:00Z">
        <w:r w:rsidRPr="00017006">
          <w:rPr>
            <w:sz w:val="2"/>
          </w:rPr>
          <w:pict>
            <v:group id="_x0000_s1331" style="width:144.6pt;height:.7pt;mso-position-horizontal-relative:char;mso-position-vertical-relative:line" coordsize="2892,14">
              <v:line id="_x0000_s1332" style="position:absolute" from="0,7" to="2891,7" strokeweight=".7pt"/>
              <w10:anchorlock/>
            </v:group>
          </w:pict>
        </w:r>
      </w:ins>
    </w:p>
    <w:p w:rsidR="00333380" w:rsidRPr="000B2CEB" w:rsidRDefault="00333380" w:rsidP="000B2CEB">
      <w:pPr>
        <w:numPr>
          <w:ins w:id="1230" w:author="Admin" w:date="2019-02-28T10:14:00Z"/>
        </w:numPr>
        <w:spacing w:before="86" w:line="244" w:lineRule="auto"/>
        <w:ind w:left="523" w:right="903" w:hanging="284"/>
        <w:jc w:val="both"/>
        <w:rPr>
          <w:ins w:id="1231" w:author="Admin" w:date="2019-02-28T10:14:00Z"/>
          <w:sz w:val="17"/>
          <w:lang w:val="ru-RU"/>
        </w:rPr>
      </w:pPr>
      <w:ins w:id="1232" w:author="Admin" w:date="2019-02-28T10:14:00Z">
        <w:r w:rsidRPr="000B2CEB">
          <w:rPr>
            <w:position w:val="6"/>
            <w:sz w:val="10"/>
            <w:lang w:val="ru-RU"/>
          </w:rPr>
          <w:t xml:space="preserve">1 </w:t>
        </w:r>
        <w:r w:rsidRPr="000B2CEB">
          <w:rPr>
            <w:i/>
            <w:sz w:val="17"/>
            <w:lang w:val="ru-RU"/>
          </w:rPr>
          <w:t xml:space="preserve">Карпук Анатолий Иванович </w:t>
        </w:r>
        <w:r w:rsidRPr="000B2CEB">
          <w:rPr>
            <w:sz w:val="17"/>
            <w:lang w:val="ru-RU"/>
          </w:rPr>
          <w:t>– действительный член Лесной академии</w:t>
        </w:r>
        <w:r w:rsidRPr="000B2CEB">
          <w:rPr>
            <w:spacing w:val="-15"/>
            <w:sz w:val="17"/>
            <w:lang w:val="ru-RU"/>
          </w:rPr>
          <w:t xml:space="preserve"> </w:t>
        </w:r>
        <w:r w:rsidRPr="000B2CEB">
          <w:rPr>
            <w:spacing w:val="-3"/>
            <w:sz w:val="17"/>
            <w:lang w:val="ru-RU"/>
          </w:rPr>
          <w:t>наук</w:t>
        </w:r>
        <w:r w:rsidRPr="000B2CEB">
          <w:rPr>
            <w:spacing w:val="-14"/>
            <w:sz w:val="17"/>
            <w:lang w:val="ru-RU"/>
          </w:rPr>
          <w:t xml:space="preserve"> </w:t>
        </w:r>
        <w:r w:rsidRPr="000B2CEB">
          <w:rPr>
            <w:sz w:val="17"/>
            <w:lang w:val="ru-RU"/>
          </w:rPr>
          <w:t>Украины,</w:t>
        </w:r>
        <w:r w:rsidRPr="000B2CEB">
          <w:rPr>
            <w:spacing w:val="-14"/>
            <w:sz w:val="17"/>
            <w:lang w:val="ru-RU"/>
          </w:rPr>
          <w:t xml:space="preserve"> </w:t>
        </w:r>
        <w:r w:rsidRPr="000B2CEB">
          <w:rPr>
            <w:sz w:val="17"/>
            <w:lang w:val="ru-RU"/>
          </w:rPr>
          <w:t>доктор</w:t>
        </w:r>
        <w:r w:rsidRPr="000B2CEB">
          <w:rPr>
            <w:spacing w:val="-15"/>
            <w:sz w:val="17"/>
            <w:lang w:val="ru-RU"/>
          </w:rPr>
          <w:t xml:space="preserve"> </w:t>
        </w:r>
        <w:r w:rsidRPr="000B2CEB">
          <w:rPr>
            <w:sz w:val="17"/>
            <w:lang w:val="ru-RU"/>
          </w:rPr>
          <w:t>экономических</w:t>
        </w:r>
        <w:r w:rsidRPr="000B2CEB">
          <w:rPr>
            <w:spacing w:val="-14"/>
            <w:sz w:val="17"/>
            <w:lang w:val="ru-RU"/>
          </w:rPr>
          <w:t xml:space="preserve"> </w:t>
        </w:r>
        <w:r w:rsidRPr="000B2CEB">
          <w:rPr>
            <w:sz w:val="17"/>
            <w:lang w:val="ru-RU"/>
          </w:rPr>
          <w:t>наук,</w:t>
        </w:r>
        <w:r w:rsidRPr="000B2CEB">
          <w:rPr>
            <w:spacing w:val="-14"/>
            <w:sz w:val="17"/>
            <w:lang w:val="ru-RU"/>
          </w:rPr>
          <w:t xml:space="preserve"> </w:t>
        </w:r>
        <w:r w:rsidRPr="000B2CEB">
          <w:rPr>
            <w:sz w:val="17"/>
            <w:lang w:val="ru-RU"/>
          </w:rPr>
          <w:t>директор обособленного подразделения Национального университета биоресурсов</w:t>
        </w:r>
        <w:r w:rsidRPr="000B2CEB">
          <w:rPr>
            <w:spacing w:val="-13"/>
            <w:sz w:val="17"/>
            <w:lang w:val="ru-RU"/>
          </w:rPr>
          <w:t xml:space="preserve"> </w:t>
        </w:r>
        <w:r w:rsidRPr="000B2CEB">
          <w:rPr>
            <w:sz w:val="17"/>
            <w:lang w:val="ru-RU"/>
          </w:rPr>
          <w:t>и</w:t>
        </w:r>
        <w:r w:rsidRPr="000B2CEB">
          <w:rPr>
            <w:spacing w:val="-13"/>
            <w:sz w:val="17"/>
            <w:lang w:val="ru-RU"/>
          </w:rPr>
          <w:t xml:space="preserve"> </w:t>
        </w:r>
        <w:r w:rsidRPr="000B2CEB">
          <w:rPr>
            <w:sz w:val="17"/>
            <w:lang w:val="ru-RU"/>
          </w:rPr>
          <w:t>природопользования</w:t>
        </w:r>
        <w:r w:rsidRPr="000B2CEB">
          <w:rPr>
            <w:spacing w:val="-13"/>
            <w:sz w:val="17"/>
            <w:lang w:val="ru-RU"/>
          </w:rPr>
          <w:t xml:space="preserve"> </w:t>
        </w:r>
        <w:r w:rsidRPr="000B2CEB">
          <w:rPr>
            <w:spacing w:val="-3"/>
            <w:sz w:val="17"/>
            <w:lang w:val="ru-RU"/>
          </w:rPr>
          <w:t>Украины</w:t>
        </w:r>
        <w:r w:rsidRPr="000B2CEB">
          <w:rPr>
            <w:spacing w:val="-13"/>
            <w:sz w:val="17"/>
            <w:lang w:val="ru-RU"/>
          </w:rPr>
          <w:t xml:space="preserve"> </w:t>
        </w:r>
        <w:r w:rsidRPr="000B2CEB">
          <w:rPr>
            <w:sz w:val="17"/>
            <w:lang w:val="ru-RU"/>
          </w:rPr>
          <w:t>«Боярская</w:t>
        </w:r>
        <w:r w:rsidRPr="000B2CEB">
          <w:rPr>
            <w:spacing w:val="-12"/>
            <w:sz w:val="17"/>
            <w:lang w:val="ru-RU"/>
          </w:rPr>
          <w:t xml:space="preserve"> </w:t>
        </w:r>
        <w:r w:rsidRPr="000B2CEB">
          <w:rPr>
            <w:sz w:val="17"/>
            <w:lang w:val="ru-RU"/>
          </w:rPr>
          <w:t xml:space="preserve">ЛОС», </w:t>
        </w:r>
        <w:r w:rsidRPr="000B2CEB">
          <w:rPr>
            <w:spacing w:val="-3"/>
            <w:sz w:val="17"/>
            <w:lang w:val="ru-RU"/>
          </w:rPr>
          <w:t xml:space="preserve">ул. </w:t>
        </w:r>
        <w:r w:rsidRPr="000B2CEB">
          <w:rPr>
            <w:sz w:val="17"/>
            <w:lang w:val="ru-RU"/>
          </w:rPr>
          <w:t xml:space="preserve">Лесоопытная 12, </w:t>
        </w:r>
        <w:r w:rsidRPr="000B2CEB">
          <w:rPr>
            <w:spacing w:val="-10"/>
            <w:sz w:val="17"/>
            <w:lang w:val="ru-RU"/>
          </w:rPr>
          <w:t xml:space="preserve">г. </w:t>
        </w:r>
        <w:r w:rsidRPr="000B2CEB">
          <w:rPr>
            <w:sz w:val="17"/>
            <w:lang w:val="ru-RU"/>
          </w:rPr>
          <w:t xml:space="preserve">Боярка, 08150, Украина. Тел.: 045-983- </w:t>
        </w:r>
        <w:r>
          <w:fldChar w:fldCharType="begin"/>
        </w:r>
        <w:r>
          <w:instrText>HYPERLINK</w:instrText>
        </w:r>
        <w:r w:rsidRPr="000B2CEB">
          <w:rPr>
            <w:lang w:val="ru-RU"/>
          </w:rPr>
          <w:instrText xml:space="preserve"> "</w:instrText>
        </w:r>
        <w:r>
          <w:instrText>mailto</w:instrText>
        </w:r>
        <w:r w:rsidRPr="000B2CEB">
          <w:rPr>
            <w:lang w:val="ru-RU"/>
          </w:rPr>
          <w:instrText>:</w:instrText>
        </w:r>
        <w:r>
          <w:instrText>vp</w:instrText>
        </w:r>
        <w:r w:rsidRPr="000B2CEB">
          <w:rPr>
            <w:lang w:val="ru-RU"/>
          </w:rPr>
          <w:instrText>_</w:instrText>
        </w:r>
        <w:r>
          <w:instrText>nau</w:instrText>
        </w:r>
        <w:r w:rsidRPr="000B2CEB">
          <w:rPr>
            <w:lang w:val="ru-RU"/>
          </w:rPr>
          <w:instrText>_</w:instrText>
        </w:r>
        <w:r>
          <w:instrText>blds</w:instrText>
        </w:r>
        <w:r w:rsidRPr="000B2CEB">
          <w:rPr>
            <w:lang w:val="ru-RU"/>
          </w:rPr>
          <w:instrText>@</w:instrText>
        </w:r>
        <w:r>
          <w:instrText>ukr</w:instrText>
        </w:r>
        <w:r w:rsidRPr="000B2CEB">
          <w:rPr>
            <w:lang w:val="ru-RU"/>
          </w:rPr>
          <w:instrText>.</w:instrText>
        </w:r>
        <w:r>
          <w:instrText>net</w:instrText>
        </w:r>
        <w:r w:rsidRPr="000B2CEB">
          <w:rPr>
            <w:lang w:val="ru-RU"/>
          </w:rPr>
          <w:instrText>" \</w:instrText>
        </w:r>
        <w:r>
          <w:instrText>h</w:instrText>
        </w:r>
        <w:r>
          <w:fldChar w:fldCharType="separate"/>
        </w:r>
        <w:r w:rsidRPr="000B2CEB">
          <w:rPr>
            <w:sz w:val="17"/>
            <w:lang w:val="ru-RU"/>
          </w:rPr>
          <w:t>54-61. Е-</w:t>
        </w:r>
        <w:r>
          <w:rPr>
            <w:sz w:val="17"/>
          </w:rPr>
          <w:t>mail</w:t>
        </w:r>
        <w:r w:rsidRPr="000B2CEB">
          <w:rPr>
            <w:sz w:val="17"/>
            <w:lang w:val="ru-RU"/>
          </w:rPr>
          <w:t>:</w:t>
        </w:r>
        <w:r w:rsidRPr="000B2CEB">
          <w:rPr>
            <w:spacing w:val="-1"/>
            <w:sz w:val="17"/>
            <w:lang w:val="ru-RU"/>
          </w:rPr>
          <w:t xml:space="preserve"> </w:t>
        </w:r>
        <w:r>
          <w:rPr>
            <w:sz w:val="17"/>
          </w:rPr>
          <w:t>vp</w:t>
        </w:r>
        <w:r w:rsidRPr="000B2CEB">
          <w:rPr>
            <w:sz w:val="17"/>
            <w:lang w:val="ru-RU"/>
          </w:rPr>
          <w:t>_</w:t>
        </w:r>
        <w:r>
          <w:rPr>
            <w:sz w:val="17"/>
          </w:rPr>
          <w:t>nau</w:t>
        </w:r>
        <w:r w:rsidRPr="000B2CEB">
          <w:rPr>
            <w:sz w:val="17"/>
            <w:lang w:val="ru-RU"/>
          </w:rPr>
          <w:t>_</w:t>
        </w:r>
        <w:r>
          <w:rPr>
            <w:sz w:val="17"/>
          </w:rPr>
          <w:t>blds</w:t>
        </w:r>
        <w:r w:rsidRPr="000B2CEB">
          <w:rPr>
            <w:sz w:val="17"/>
            <w:lang w:val="ru-RU"/>
          </w:rPr>
          <w:t>@</w:t>
        </w:r>
        <w:r>
          <w:rPr>
            <w:sz w:val="17"/>
          </w:rPr>
          <w:t>ukr</w:t>
        </w:r>
        <w:r w:rsidRPr="000B2CEB">
          <w:rPr>
            <w:sz w:val="17"/>
            <w:lang w:val="ru-RU"/>
          </w:rPr>
          <w:t>.</w:t>
        </w:r>
        <w:r>
          <w:rPr>
            <w:sz w:val="17"/>
          </w:rPr>
          <w:t>net</w:t>
        </w:r>
        <w:r w:rsidRPr="000B2CEB">
          <w:rPr>
            <w:sz w:val="17"/>
            <w:lang w:val="ru-RU"/>
          </w:rPr>
          <w:t>.</w:t>
        </w:r>
        <w:r>
          <w:fldChar w:fldCharType="end"/>
        </w:r>
      </w:ins>
    </w:p>
    <w:p w:rsidR="00333380" w:rsidRPr="00333380" w:rsidRDefault="00333380" w:rsidP="000B2CEB">
      <w:pPr>
        <w:numPr>
          <w:ins w:id="1233" w:author="Admin" w:date="2019-02-28T10:14:00Z"/>
        </w:numPr>
        <w:spacing w:before="60" w:line="244" w:lineRule="auto"/>
        <w:ind w:left="523" w:right="904" w:hanging="284"/>
        <w:jc w:val="both"/>
        <w:rPr>
          <w:ins w:id="1234" w:author="Admin" w:date="2019-02-28T10:14:00Z"/>
          <w:sz w:val="17"/>
          <w:lang w:val="ru-RU"/>
          <w:rPrChange w:id="1235" w:author="Admin" w:date="2019-02-28T10:14:00Z">
            <w:rPr>
              <w:ins w:id="1236" w:author="Admin" w:date="2019-02-28T10:14:00Z"/>
              <w:sz w:val="17"/>
            </w:rPr>
          </w:rPrChange>
        </w:rPr>
      </w:pPr>
      <w:ins w:id="1237" w:author="Admin" w:date="2019-02-28T10:14:00Z">
        <w:r w:rsidRPr="000B2CEB">
          <w:rPr>
            <w:position w:val="6"/>
            <w:sz w:val="10"/>
            <w:lang w:val="ru-RU"/>
          </w:rPr>
          <w:t xml:space="preserve">2 </w:t>
        </w:r>
        <w:r w:rsidRPr="000B2CEB">
          <w:rPr>
            <w:i/>
            <w:sz w:val="17"/>
            <w:lang w:val="ru-RU"/>
          </w:rPr>
          <w:t xml:space="preserve">Лицур Игорь Николаевич </w:t>
        </w:r>
        <w:r w:rsidRPr="000B2CEB">
          <w:rPr>
            <w:sz w:val="17"/>
            <w:lang w:val="ru-RU"/>
          </w:rPr>
          <w:t xml:space="preserve">– член-корреспондент Лесной ака- демии </w:t>
        </w:r>
        <w:r w:rsidRPr="000B2CEB">
          <w:rPr>
            <w:spacing w:val="-3"/>
            <w:sz w:val="17"/>
            <w:lang w:val="ru-RU"/>
          </w:rPr>
          <w:t xml:space="preserve">наук </w:t>
        </w:r>
        <w:r w:rsidRPr="000B2CEB">
          <w:rPr>
            <w:sz w:val="17"/>
            <w:lang w:val="ru-RU"/>
          </w:rPr>
          <w:t>Украины, доктор экономических наук, ведущий научный сотрудник Государственного учреждения «Институт экономики природопользования и устойчивого развития НАН Украины»,</w:t>
        </w:r>
        <w:r w:rsidRPr="000B2CEB">
          <w:rPr>
            <w:spacing w:val="-8"/>
            <w:sz w:val="17"/>
            <w:lang w:val="ru-RU"/>
          </w:rPr>
          <w:t xml:space="preserve"> </w:t>
        </w:r>
        <w:r w:rsidRPr="000B2CEB">
          <w:rPr>
            <w:spacing w:val="-3"/>
            <w:sz w:val="17"/>
            <w:lang w:val="ru-RU"/>
          </w:rPr>
          <w:t>бульвар</w:t>
        </w:r>
        <w:r w:rsidRPr="000B2CEB">
          <w:rPr>
            <w:spacing w:val="-7"/>
            <w:sz w:val="17"/>
            <w:lang w:val="ru-RU"/>
          </w:rPr>
          <w:t xml:space="preserve"> </w:t>
        </w:r>
        <w:r w:rsidRPr="000B2CEB">
          <w:rPr>
            <w:sz w:val="17"/>
            <w:lang w:val="ru-RU"/>
          </w:rPr>
          <w:t>Тараса</w:t>
        </w:r>
        <w:r w:rsidRPr="000B2CEB">
          <w:rPr>
            <w:spacing w:val="-7"/>
            <w:sz w:val="17"/>
            <w:lang w:val="ru-RU"/>
          </w:rPr>
          <w:t xml:space="preserve"> </w:t>
        </w:r>
        <w:r w:rsidRPr="000B2CEB">
          <w:rPr>
            <w:sz w:val="17"/>
            <w:lang w:val="ru-RU"/>
          </w:rPr>
          <w:t>Шевченко</w:t>
        </w:r>
        <w:r w:rsidRPr="000B2CEB">
          <w:rPr>
            <w:spacing w:val="-8"/>
            <w:sz w:val="17"/>
            <w:lang w:val="ru-RU"/>
          </w:rPr>
          <w:t xml:space="preserve"> </w:t>
        </w:r>
        <w:r w:rsidRPr="000B2CEB">
          <w:rPr>
            <w:sz w:val="17"/>
            <w:lang w:val="ru-RU"/>
          </w:rPr>
          <w:t>60,</w:t>
        </w:r>
        <w:r w:rsidRPr="000B2CEB">
          <w:rPr>
            <w:spacing w:val="-7"/>
            <w:sz w:val="17"/>
            <w:lang w:val="ru-RU"/>
          </w:rPr>
          <w:t xml:space="preserve"> </w:t>
        </w:r>
        <w:r w:rsidRPr="000B2CEB">
          <w:rPr>
            <w:spacing w:val="-10"/>
            <w:sz w:val="17"/>
            <w:lang w:val="ru-RU"/>
          </w:rPr>
          <w:t>г.</w:t>
        </w:r>
        <w:r w:rsidRPr="000B2CEB">
          <w:rPr>
            <w:spacing w:val="-7"/>
            <w:sz w:val="17"/>
            <w:lang w:val="ru-RU"/>
          </w:rPr>
          <w:t xml:space="preserve"> </w:t>
        </w:r>
        <w:r w:rsidRPr="000B2CEB">
          <w:rPr>
            <w:sz w:val="17"/>
            <w:lang w:val="ru-RU"/>
          </w:rPr>
          <w:t>Киев,</w:t>
        </w:r>
        <w:r w:rsidRPr="000B2CEB">
          <w:rPr>
            <w:spacing w:val="-8"/>
            <w:sz w:val="17"/>
            <w:lang w:val="ru-RU"/>
          </w:rPr>
          <w:t xml:space="preserve"> </w:t>
        </w:r>
        <w:r w:rsidRPr="000B2CEB">
          <w:rPr>
            <w:sz w:val="17"/>
            <w:lang w:val="ru-RU"/>
          </w:rPr>
          <w:t>01032,</w:t>
        </w:r>
        <w:r w:rsidRPr="000B2CEB">
          <w:rPr>
            <w:spacing w:val="-7"/>
            <w:sz w:val="17"/>
            <w:lang w:val="ru-RU"/>
          </w:rPr>
          <w:t xml:space="preserve"> </w:t>
        </w:r>
        <w:r w:rsidRPr="000B2CEB">
          <w:rPr>
            <w:spacing w:val="-3"/>
            <w:sz w:val="17"/>
            <w:lang w:val="ru-RU"/>
          </w:rPr>
          <w:t xml:space="preserve">Украи- </w:t>
        </w:r>
        <w:r w:rsidRPr="000B2CEB">
          <w:rPr>
            <w:sz w:val="17"/>
            <w:lang w:val="ru-RU"/>
          </w:rPr>
          <w:t xml:space="preserve">на. </w:t>
        </w:r>
        <w:r w:rsidRPr="00333380">
          <w:rPr>
            <w:sz w:val="17"/>
            <w:lang w:val="ru-RU"/>
            <w:rPrChange w:id="1238" w:author="Admin" w:date="2019-02-28T10:14:00Z">
              <w:rPr>
                <w:sz w:val="17"/>
              </w:rPr>
            </w:rPrChange>
          </w:rPr>
          <w:t>Тел.: 044-486-40-25, + 38-096-438-34-75. Е-</w:t>
        </w:r>
        <w:r>
          <w:rPr>
            <w:sz w:val="17"/>
          </w:rPr>
          <w:t>mail</w:t>
        </w:r>
        <w:r w:rsidRPr="00333380">
          <w:rPr>
            <w:sz w:val="17"/>
            <w:lang w:val="ru-RU"/>
            <w:rPrChange w:id="1239" w:author="Admin" w:date="2019-02-28T10:14:00Z">
              <w:rPr>
                <w:sz w:val="17"/>
              </w:rPr>
            </w:rPrChange>
          </w:rPr>
          <w:t xml:space="preserve">: </w:t>
        </w:r>
        <w:r>
          <w:rPr>
            <w:sz w:val="17"/>
          </w:rPr>
          <w:t>ilytsur</w:t>
        </w:r>
        <w:r w:rsidRPr="00333380">
          <w:rPr>
            <w:sz w:val="17"/>
            <w:lang w:val="ru-RU"/>
            <w:rPrChange w:id="1240" w:author="Admin" w:date="2019-02-28T10:14:00Z">
              <w:rPr>
                <w:sz w:val="17"/>
              </w:rPr>
            </w:rPrChange>
          </w:rPr>
          <w:t xml:space="preserve">@ </w:t>
        </w:r>
        <w:r>
          <w:rPr>
            <w:sz w:val="17"/>
          </w:rPr>
          <w:t>ukr</w:t>
        </w:r>
        <w:r w:rsidRPr="00333380">
          <w:rPr>
            <w:sz w:val="17"/>
            <w:lang w:val="ru-RU"/>
            <w:rPrChange w:id="1241" w:author="Admin" w:date="2019-02-28T10:14:00Z">
              <w:rPr>
                <w:sz w:val="17"/>
              </w:rPr>
            </w:rPrChange>
          </w:rPr>
          <w:t>.</w:t>
        </w:r>
        <w:r>
          <w:rPr>
            <w:sz w:val="17"/>
          </w:rPr>
          <w:t>net</w:t>
        </w:r>
      </w:ins>
    </w:p>
    <w:p w:rsidR="00333380" w:rsidRDefault="00333380" w:rsidP="000B2CEB">
      <w:pPr>
        <w:pStyle w:val="BodyText"/>
        <w:numPr>
          <w:ins w:id="1242" w:author="Admin" w:date="2019-02-28T10:09:00Z"/>
        </w:numPr>
        <w:spacing w:line="220" w:lineRule="auto"/>
        <w:ind w:left="127" w:right="38" w:firstLine="283"/>
        <w:rPr>
          <w:ins w:id="1243" w:author="Admin" w:date="2019-02-28T10:09:00Z"/>
        </w:rPr>
      </w:pPr>
    </w:p>
    <w:p w:rsidR="00333380" w:rsidRDefault="00333380" w:rsidP="000B2CEB">
      <w:pPr>
        <w:pStyle w:val="BodyText"/>
        <w:numPr>
          <w:ins w:id="1244" w:author="Admin" w:date="2019-02-28T10:14:00Z"/>
        </w:numPr>
        <w:spacing w:before="199" w:line="220" w:lineRule="auto"/>
        <w:ind w:left="127" w:right="38"/>
        <w:rPr>
          <w:ins w:id="1245" w:author="Admin" w:date="2019-02-28T10:14:00Z"/>
        </w:rPr>
      </w:pPr>
      <w:ins w:id="1246" w:author="Admin" w:date="2019-02-28T10:09:00Z">
        <w:r>
          <w:br w:type="column"/>
        </w:r>
      </w:ins>
      <w:ins w:id="1247" w:author="Admin" w:date="2019-02-28T10:13:00Z">
        <w:r w:rsidRPr="000B2CEB">
          <w:rPr>
            <w:lang w:val="ru-RU"/>
            <w:rPrChange w:id="1248" w:author="Admin">
              <w:rPr>
                <w:lang w:val="ru-RU"/>
              </w:rPr>
            </w:rPrChange>
          </w:rPr>
          <w:t xml:space="preserve"> </w:t>
        </w:r>
      </w:ins>
      <w:ins w:id="1249" w:author="Admin" w:date="2019-02-28T10:14:00Z">
        <w:r>
          <w:rPr>
            <w:spacing w:val="-4"/>
          </w:rPr>
          <w:t>ходов</w:t>
        </w:r>
        <w:r>
          <w:rPr>
            <w:spacing w:val="-18"/>
          </w:rPr>
          <w:t xml:space="preserve"> </w:t>
        </w:r>
        <w:r>
          <w:t>и</w:t>
        </w:r>
        <w:r>
          <w:rPr>
            <w:spacing w:val="-18"/>
          </w:rPr>
          <w:t xml:space="preserve"> </w:t>
        </w:r>
        <w:r>
          <w:rPr>
            <w:spacing w:val="-3"/>
          </w:rPr>
          <w:t>расходов</w:t>
        </w:r>
        <w:r>
          <w:rPr>
            <w:spacing w:val="-18"/>
          </w:rPr>
          <w:t xml:space="preserve"> </w:t>
        </w:r>
        <w:r>
          <w:rPr>
            <w:spacing w:val="-3"/>
          </w:rPr>
          <w:t>Государственного</w:t>
        </w:r>
        <w:r>
          <w:rPr>
            <w:spacing w:val="-18"/>
          </w:rPr>
          <w:t xml:space="preserve"> </w:t>
        </w:r>
        <w:r>
          <w:t>лесного</w:t>
        </w:r>
        <w:r>
          <w:rPr>
            <w:spacing w:val="-18"/>
          </w:rPr>
          <w:t xml:space="preserve"> </w:t>
        </w:r>
        <w:r>
          <w:t xml:space="preserve">агентст- ва </w:t>
        </w:r>
        <w:r>
          <w:rPr>
            <w:spacing w:val="-3"/>
          </w:rPr>
          <w:t xml:space="preserve">Украины </w:t>
        </w:r>
        <w:r>
          <w:t>на реализацию соответствующих</w:t>
        </w:r>
        <w:r>
          <w:rPr>
            <w:spacing w:val="-40"/>
          </w:rPr>
          <w:t xml:space="preserve"> </w:t>
        </w:r>
        <w:r>
          <w:t>меро- приятий и обеспечения экологического равновесия в пределах установленного использования лесных ресурсов и выявлены существенные недостатки в части финансирования</w:t>
        </w:r>
        <w:r>
          <w:rPr>
            <w:spacing w:val="-8"/>
          </w:rPr>
          <w:t xml:space="preserve"> </w:t>
        </w:r>
        <w:r>
          <w:t>отрасли.</w:t>
        </w:r>
      </w:ins>
    </w:p>
    <w:p w:rsidR="00333380" w:rsidRDefault="00333380" w:rsidP="000B2CEB">
      <w:pPr>
        <w:pStyle w:val="BodyText"/>
        <w:numPr>
          <w:ins w:id="1250" w:author="Admin" w:date="2019-02-28T10:14:00Z"/>
        </w:numPr>
        <w:spacing w:line="220" w:lineRule="auto"/>
        <w:ind w:left="127" w:right="39" w:firstLine="283"/>
        <w:rPr>
          <w:ins w:id="1251" w:author="Admin" w:date="2019-02-28T10:14:00Z"/>
        </w:rPr>
      </w:pPr>
      <w:ins w:id="1252" w:author="Admin" w:date="2019-02-28T10:14:00Z">
        <w:r>
          <w:rPr>
            <w:spacing w:val="-4"/>
          </w:rPr>
          <w:t xml:space="preserve">Обоснована зависимость наполнения </w:t>
        </w:r>
        <w:r>
          <w:rPr>
            <w:spacing w:val="-5"/>
          </w:rPr>
          <w:t xml:space="preserve">бюджета </w:t>
        </w:r>
        <w:r>
          <w:t xml:space="preserve">и </w:t>
        </w:r>
        <w:r>
          <w:rPr>
            <w:spacing w:val="-4"/>
          </w:rPr>
          <w:t xml:space="preserve">дальнейшего </w:t>
        </w:r>
        <w:r>
          <w:rPr>
            <w:spacing w:val="-3"/>
          </w:rPr>
          <w:t xml:space="preserve">процесса </w:t>
        </w:r>
        <w:r>
          <w:rPr>
            <w:spacing w:val="-4"/>
          </w:rPr>
          <w:t xml:space="preserve">перераспределения </w:t>
        </w:r>
        <w:r>
          <w:rPr>
            <w:spacing w:val="-7"/>
          </w:rPr>
          <w:t xml:space="preserve">доходов </w:t>
        </w:r>
        <w:r>
          <w:rPr>
            <w:spacing w:val="-4"/>
          </w:rPr>
          <w:t xml:space="preserve">между </w:t>
        </w:r>
        <w:r>
          <w:rPr>
            <w:spacing w:val="-5"/>
          </w:rPr>
          <w:t xml:space="preserve">бюджетами </w:t>
        </w:r>
        <w:r>
          <w:rPr>
            <w:spacing w:val="-4"/>
          </w:rPr>
          <w:t xml:space="preserve">разных уровней, </w:t>
        </w:r>
        <w:r>
          <w:t xml:space="preserve">и, </w:t>
        </w:r>
        <w:r>
          <w:rPr>
            <w:spacing w:val="-4"/>
          </w:rPr>
          <w:t xml:space="preserve">как следствие, сбалансированного развития лесного </w:t>
        </w:r>
        <w:r>
          <w:rPr>
            <w:spacing w:val="-5"/>
          </w:rPr>
          <w:t xml:space="preserve">хозяйства, </w:t>
        </w:r>
        <w:r>
          <w:rPr>
            <w:spacing w:val="-3"/>
          </w:rPr>
          <w:t xml:space="preserve">от </w:t>
        </w:r>
        <w:r>
          <w:rPr>
            <w:spacing w:val="-5"/>
          </w:rPr>
          <w:t xml:space="preserve">объема </w:t>
        </w:r>
        <w:r>
          <w:rPr>
            <w:spacing w:val="-4"/>
          </w:rPr>
          <w:t xml:space="preserve">налоговых поступлений </w:t>
        </w:r>
        <w:r>
          <w:t xml:space="preserve">и </w:t>
        </w:r>
        <w:r>
          <w:rPr>
            <w:spacing w:val="-4"/>
          </w:rPr>
          <w:t xml:space="preserve">эффективности применения инструментов </w:t>
        </w:r>
        <w:r>
          <w:rPr>
            <w:spacing w:val="-5"/>
          </w:rPr>
          <w:t xml:space="preserve">фискального регулиро- </w:t>
        </w:r>
        <w:r>
          <w:rPr>
            <w:spacing w:val="-4"/>
          </w:rPr>
          <w:t xml:space="preserve">вания. </w:t>
        </w:r>
        <w:r>
          <w:rPr>
            <w:spacing w:val="-3"/>
          </w:rPr>
          <w:t xml:space="preserve">Для </w:t>
        </w:r>
        <w:r>
          <w:rPr>
            <w:spacing w:val="-5"/>
          </w:rPr>
          <w:t xml:space="preserve">улучшения </w:t>
        </w:r>
        <w:r>
          <w:rPr>
            <w:spacing w:val="-4"/>
          </w:rPr>
          <w:t xml:space="preserve">реализации </w:t>
        </w:r>
        <w:r>
          <w:rPr>
            <w:spacing w:val="-3"/>
          </w:rPr>
          <w:t xml:space="preserve">лесной </w:t>
        </w:r>
        <w:r>
          <w:rPr>
            <w:spacing w:val="-4"/>
          </w:rPr>
          <w:t xml:space="preserve">полити- </w:t>
        </w:r>
        <w:r>
          <w:t xml:space="preserve">ки </w:t>
        </w:r>
        <w:r>
          <w:rPr>
            <w:spacing w:val="-4"/>
          </w:rPr>
          <w:t xml:space="preserve">доказана </w:t>
        </w:r>
        <w:r>
          <w:rPr>
            <w:spacing w:val="-5"/>
          </w:rPr>
          <w:t xml:space="preserve">необходимость улучшения </w:t>
        </w:r>
        <w:r>
          <w:rPr>
            <w:spacing w:val="-4"/>
          </w:rPr>
          <w:t xml:space="preserve">наполнения </w:t>
        </w:r>
        <w:r>
          <w:rPr>
            <w:spacing w:val="-6"/>
          </w:rPr>
          <w:t xml:space="preserve">бюджетов </w:t>
        </w:r>
        <w:r>
          <w:rPr>
            <w:spacing w:val="-3"/>
          </w:rPr>
          <w:t xml:space="preserve">всех </w:t>
        </w:r>
        <w:r>
          <w:rPr>
            <w:spacing w:val="-4"/>
          </w:rPr>
          <w:t xml:space="preserve">уровней, </w:t>
        </w:r>
        <w:r>
          <w:rPr>
            <w:spacing w:val="-5"/>
          </w:rPr>
          <w:t xml:space="preserve">предусматривающих </w:t>
        </w:r>
        <w:r>
          <w:rPr>
            <w:spacing w:val="-3"/>
          </w:rPr>
          <w:t xml:space="preserve">при- </w:t>
        </w:r>
        <w:r>
          <w:rPr>
            <w:spacing w:val="-4"/>
          </w:rPr>
          <w:t xml:space="preserve">менение </w:t>
        </w:r>
        <w:r>
          <w:rPr>
            <w:spacing w:val="-3"/>
          </w:rPr>
          <w:t xml:space="preserve">таких </w:t>
        </w:r>
        <w:r>
          <w:rPr>
            <w:spacing w:val="-4"/>
          </w:rPr>
          <w:t xml:space="preserve">инструментов, </w:t>
        </w:r>
        <w:r>
          <w:rPr>
            <w:spacing w:val="-6"/>
          </w:rPr>
          <w:t xml:space="preserve">которые </w:t>
        </w:r>
        <w:r>
          <w:rPr>
            <w:spacing w:val="-4"/>
          </w:rPr>
          <w:t xml:space="preserve">являются </w:t>
        </w:r>
        <w:r>
          <w:rPr>
            <w:spacing w:val="-3"/>
          </w:rPr>
          <w:t xml:space="preserve">наи- </w:t>
        </w:r>
        <w:r>
          <w:rPr>
            <w:spacing w:val="-4"/>
          </w:rPr>
          <w:t xml:space="preserve">более действенными </w:t>
        </w:r>
        <w:r>
          <w:t xml:space="preserve">и не </w:t>
        </w:r>
        <w:r>
          <w:rPr>
            <w:spacing w:val="-5"/>
          </w:rPr>
          <w:t xml:space="preserve">требуют </w:t>
        </w:r>
        <w:r>
          <w:rPr>
            <w:spacing w:val="-4"/>
          </w:rPr>
          <w:t xml:space="preserve">дополнительных </w:t>
        </w:r>
        <w:r>
          <w:rPr>
            <w:spacing w:val="-6"/>
          </w:rPr>
          <w:t xml:space="preserve">расходов </w:t>
        </w:r>
        <w:r>
          <w:t xml:space="preserve">из </w:t>
        </w:r>
        <w:r>
          <w:rPr>
            <w:spacing w:val="-5"/>
          </w:rPr>
          <w:t xml:space="preserve">бюджета, </w:t>
        </w:r>
        <w:r>
          <w:t xml:space="preserve">с </w:t>
        </w:r>
        <w:r>
          <w:rPr>
            <w:spacing w:val="-5"/>
          </w:rPr>
          <w:t xml:space="preserve">одной </w:t>
        </w:r>
        <w:r>
          <w:rPr>
            <w:spacing w:val="-4"/>
          </w:rPr>
          <w:t xml:space="preserve">стороны, </w:t>
        </w:r>
        <w:r>
          <w:t xml:space="preserve">не </w:t>
        </w:r>
        <w:r>
          <w:rPr>
            <w:spacing w:val="-4"/>
          </w:rPr>
          <w:t xml:space="preserve">снижая </w:t>
        </w:r>
        <w:r>
          <w:rPr>
            <w:spacing w:val="-5"/>
          </w:rPr>
          <w:t xml:space="preserve">показателей </w:t>
        </w:r>
        <w:r>
          <w:rPr>
            <w:spacing w:val="-4"/>
          </w:rPr>
          <w:t xml:space="preserve">деятельности </w:t>
        </w:r>
        <w:r>
          <w:rPr>
            <w:spacing w:val="-5"/>
          </w:rPr>
          <w:t xml:space="preserve">лесохозяйственных </w:t>
        </w:r>
        <w:r>
          <w:rPr>
            <w:spacing w:val="-4"/>
          </w:rPr>
          <w:t xml:space="preserve">пред- приятий </w:t>
        </w:r>
        <w:r>
          <w:t xml:space="preserve">– с </w:t>
        </w:r>
        <w:r>
          <w:rPr>
            <w:spacing w:val="-5"/>
          </w:rPr>
          <w:t>другой</w:t>
        </w:r>
        <w:r>
          <w:rPr>
            <w:spacing w:val="-23"/>
          </w:rPr>
          <w:t xml:space="preserve"> </w:t>
        </w:r>
        <w:r>
          <w:t>.</w:t>
        </w:r>
      </w:ins>
    </w:p>
    <w:p w:rsidR="00333380" w:rsidRDefault="00333380" w:rsidP="000B2CEB">
      <w:pPr>
        <w:pStyle w:val="BodyText"/>
        <w:numPr>
          <w:ins w:id="1253" w:author="Admin" w:date="2019-02-28T10:14:00Z"/>
        </w:numPr>
        <w:spacing w:line="220" w:lineRule="auto"/>
        <w:ind w:left="127" w:right="38" w:firstLine="283"/>
        <w:rPr>
          <w:ins w:id="1254" w:author="Admin" w:date="2019-02-28T10:14:00Z"/>
        </w:rPr>
      </w:pPr>
      <w:ins w:id="1255" w:author="Admin" w:date="2019-02-28T10:14:00Z">
        <w:r>
          <w:t>Предложены концептуальные основы функцио- нирования механизма фискального регулирования с учетом мирового опыта.</w:t>
        </w:r>
      </w:ins>
    </w:p>
    <w:p w:rsidR="00333380" w:rsidRDefault="00333380" w:rsidP="000B2CEB">
      <w:pPr>
        <w:pStyle w:val="BodyText"/>
        <w:numPr>
          <w:ins w:id="1256" w:author="Admin" w:date="2019-02-28T10:14:00Z"/>
        </w:numPr>
        <w:spacing w:line="220" w:lineRule="auto"/>
        <w:ind w:left="127" w:right="38" w:firstLine="283"/>
        <w:rPr>
          <w:ins w:id="1257" w:author="Admin" w:date="2019-02-28T10:14:00Z"/>
        </w:rPr>
      </w:pPr>
      <w:ins w:id="1258" w:author="Admin" w:date="2019-02-28T10:14:00Z">
        <w:r>
          <w:rPr>
            <w:b/>
          </w:rPr>
          <w:t xml:space="preserve">Ключевые слова: </w:t>
        </w:r>
        <w:r>
          <w:t>фискальное регулирование; лесохозяйствования; лесные ресурсы; налоговая нагрузка.</w:t>
        </w:r>
      </w:ins>
    </w:p>
    <w:p w:rsidR="00333380" w:rsidRDefault="00333380" w:rsidP="000B2CEB">
      <w:pPr>
        <w:pStyle w:val="BodyText"/>
        <w:numPr>
          <w:ins w:id="1259" w:author="Admin" w:date="2019-02-28T10:14:00Z"/>
        </w:numPr>
        <w:jc w:val="left"/>
        <w:rPr>
          <w:ins w:id="1260" w:author="Admin" w:date="2019-02-28T10:14:00Z"/>
          <w:sz w:val="24"/>
        </w:rPr>
      </w:pPr>
    </w:p>
    <w:p w:rsidR="00333380" w:rsidRDefault="00333380" w:rsidP="000B2CEB">
      <w:pPr>
        <w:pStyle w:val="BodyText"/>
        <w:numPr>
          <w:ins w:id="1261" w:author="Admin" w:date="2019-02-28T10:14:00Z"/>
        </w:numPr>
        <w:spacing w:before="6"/>
        <w:jc w:val="left"/>
        <w:rPr>
          <w:ins w:id="1262" w:author="Admin" w:date="2019-02-28T10:14:00Z"/>
          <w:sz w:val="32"/>
        </w:rPr>
      </w:pPr>
    </w:p>
    <w:p w:rsidR="00333380" w:rsidRDefault="00333380" w:rsidP="000B2CEB">
      <w:pPr>
        <w:pStyle w:val="Heading5"/>
        <w:numPr>
          <w:ins w:id="1263" w:author="Admin" w:date="2019-02-28T10:14:00Z"/>
        </w:numPr>
        <w:spacing w:line="276" w:lineRule="exact"/>
        <w:ind w:left="579" w:right="494"/>
        <w:rPr>
          <w:ins w:id="1264" w:author="Admin" w:date="2019-02-28T10:14:00Z"/>
        </w:rPr>
      </w:pPr>
      <w:ins w:id="1265" w:author="Admin" w:date="2019-02-28T10:14:00Z">
        <w:r>
          <w:rPr>
            <w:w w:val="110"/>
          </w:rPr>
          <w:t>Analysis of financing costs of</w:t>
        </w:r>
      </w:ins>
    </w:p>
    <w:p w:rsidR="00333380" w:rsidRDefault="00333380" w:rsidP="000B2CEB">
      <w:pPr>
        <w:numPr>
          <w:ins w:id="1266" w:author="Admin" w:date="2019-02-28T10:14:00Z"/>
        </w:numPr>
        <w:spacing w:before="8" w:line="213" w:lineRule="auto"/>
        <w:ind w:left="367" w:right="279" w:hanging="1"/>
        <w:jc w:val="center"/>
        <w:rPr>
          <w:ins w:id="1267" w:author="Admin" w:date="2019-02-28T10:14:00Z"/>
          <w:b/>
          <w:sz w:val="24"/>
        </w:rPr>
      </w:pPr>
      <w:ins w:id="1268" w:author="Admin" w:date="2019-02-28T10:14:00Z">
        <w:r>
          <w:rPr>
            <w:b/>
            <w:w w:val="110"/>
            <w:sz w:val="24"/>
          </w:rPr>
          <w:t>the</w:t>
        </w:r>
        <w:r>
          <w:rPr>
            <w:b/>
            <w:spacing w:val="-13"/>
            <w:w w:val="110"/>
            <w:sz w:val="24"/>
          </w:rPr>
          <w:t xml:space="preserve"> </w:t>
        </w:r>
        <w:r>
          <w:rPr>
            <w:b/>
            <w:w w:val="110"/>
            <w:sz w:val="24"/>
          </w:rPr>
          <w:t>enterprises</w:t>
        </w:r>
        <w:r>
          <w:rPr>
            <w:b/>
            <w:spacing w:val="-13"/>
            <w:w w:val="110"/>
            <w:sz w:val="24"/>
          </w:rPr>
          <w:t xml:space="preserve"> </w:t>
        </w:r>
        <w:r>
          <w:rPr>
            <w:b/>
            <w:w w:val="110"/>
            <w:sz w:val="24"/>
          </w:rPr>
          <w:t>of</w:t>
        </w:r>
        <w:r>
          <w:rPr>
            <w:b/>
            <w:spacing w:val="-13"/>
            <w:w w:val="110"/>
            <w:sz w:val="24"/>
          </w:rPr>
          <w:t xml:space="preserve"> </w:t>
        </w:r>
        <w:r>
          <w:rPr>
            <w:b/>
            <w:w w:val="110"/>
            <w:sz w:val="24"/>
          </w:rPr>
          <w:t>state</w:t>
        </w:r>
        <w:r>
          <w:rPr>
            <w:b/>
            <w:spacing w:val="-13"/>
            <w:w w:val="110"/>
            <w:sz w:val="24"/>
          </w:rPr>
          <w:t xml:space="preserve"> </w:t>
        </w:r>
        <w:r>
          <w:rPr>
            <w:b/>
            <w:w w:val="110"/>
            <w:sz w:val="24"/>
          </w:rPr>
          <w:t>forest</w:t>
        </w:r>
        <w:r>
          <w:rPr>
            <w:b/>
            <w:spacing w:val="-13"/>
            <w:w w:val="110"/>
            <w:sz w:val="24"/>
          </w:rPr>
          <w:t xml:space="preserve"> </w:t>
        </w:r>
        <w:r>
          <w:rPr>
            <w:b/>
            <w:w w:val="110"/>
            <w:sz w:val="24"/>
          </w:rPr>
          <w:t>resource Agency</w:t>
        </w:r>
        <w:r>
          <w:rPr>
            <w:b/>
            <w:spacing w:val="-21"/>
            <w:w w:val="110"/>
            <w:sz w:val="24"/>
          </w:rPr>
          <w:t xml:space="preserve"> </w:t>
        </w:r>
        <w:r>
          <w:rPr>
            <w:b/>
            <w:w w:val="110"/>
            <w:sz w:val="24"/>
          </w:rPr>
          <w:t>from</w:t>
        </w:r>
        <w:r>
          <w:rPr>
            <w:b/>
            <w:spacing w:val="-21"/>
            <w:w w:val="110"/>
            <w:sz w:val="24"/>
          </w:rPr>
          <w:t xml:space="preserve"> </w:t>
        </w:r>
        <w:r>
          <w:rPr>
            <w:b/>
            <w:w w:val="110"/>
            <w:sz w:val="24"/>
          </w:rPr>
          <w:t>the</w:t>
        </w:r>
        <w:r>
          <w:rPr>
            <w:b/>
            <w:spacing w:val="-20"/>
            <w:w w:val="110"/>
            <w:sz w:val="24"/>
          </w:rPr>
          <w:t xml:space="preserve"> </w:t>
        </w:r>
        <w:r>
          <w:rPr>
            <w:b/>
            <w:w w:val="110"/>
            <w:sz w:val="24"/>
          </w:rPr>
          <w:t>state</w:t>
        </w:r>
        <w:r>
          <w:rPr>
            <w:b/>
            <w:spacing w:val="-21"/>
            <w:w w:val="110"/>
            <w:sz w:val="24"/>
          </w:rPr>
          <w:t xml:space="preserve"> </w:t>
        </w:r>
        <w:r>
          <w:rPr>
            <w:b/>
            <w:w w:val="110"/>
            <w:sz w:val="24"/>
          </w:rPr>
          <w:t>budget</w:t>
        </w:r>
        <w:r>
          <w:rPr>
            <w:b/>
            <w:spacing w:val="-20"/>
            <w:w w:val="110"/>
            <w:sz w:val="24"/>
          </w:rPr>
          <w:t xml:space="preserve"> </w:t>
        </w:r>
        <w:r>
          <w:rPr>
            <w:b/>
            <w:w w:val="110"/>
            <w:sz w:val="24"/>
          </w:rPr>
          <w:t>of</w:t>
        </w:r>
        <w:r>
          <w:rPr>
            <w:b/>
            <w:spacing w:val="-21"/>
            <w:w w:val="110"/>
            <w:sz w:val="24"/>
          </w:rPr>
          <w:t xml:space="preserve"> </w:t>
        </w:r>
        <w:r>
          <w:rPr>
            <w:b/>
            <w:spacing w:val="-3"/>
            <w:w w:val="110"/>
            <w:sz w:val="24"/>
          </w:rPr>
          <w:t>Ukraine</w:t>
        </w:r>
      </w:ins>
    </w:p>
    <w:p w:rsidR="00333380" w:rsidRDefault="00333380" w:rsidP="000B2CEB">
      <w:pPr>
        <w:pStyle w:val="BodyText"/>
        <w:numPr>
          <w:ins w:id="1269" w:author="Admin" w:date="2019-02-28T10:14:00Z"/>
        </w:numPr>
        <w:spacing w:before="154"/>
        <w:ind w:left="1659"/>
        <w:jc w:val="left"/>
        <w:rPr>
          <w:ins w:id="1270" w:author="Admin" w:date="2019-02-28T10:14:00Z"/>
          <w:rFonts w:ascii="Calibri"/>
          <w:sz w:val="13"/>
        </w:rPr>
      </w:pPr>
      <w:ins w:id="1271" w:author="Admin" w:date="2019-02-28T10:14:00Z">
        <w:r>
          <w:rPr>
            <w:rFonts w:ascii="Calibri"/>
          </w:rPr>
          <w:t>A. Karpuk</w:t>
        </w:r>
        <w:r>
          <w:rPr>
            <w:rFonts w:ascii="Calibri"/>
            <w:position w:val="7"/>
            <w:sz w:val="13"/>
          </w:rPr>
          <w:t>1</w:t>
        </w:r>
        <w:r>
          <w:rPr>
            <w:rFonts w:ascii="Calibri"/>
          </w:rPr>
          <w:t>, I. Litsur</w:t>
        </w:r>
        <w:r>
          <w:rPr>
            <w:rFonts w:ascii="Calibri"/>
            <w:position w:val="7"/>
            <w:sz w:val="13"/>
          </w:rPr>
          <w:t>2</w:t>
        </w:r>
      </w:ins>
    </w:p>
    <w:p w:rsidR="00333380" w:rsidRDefault="00333380" w:rsidP="000B2CEB">
      <w:pPr>
        <w:pStyle w:val="BodyText"/>
        <w:numPr>
          <w:ins w:id="1272" w:author="Admin" w:date="2019-02-28T10:14:00Z"/>
        </w:numPr>
        <w:spacing w:before="2"/>
        <w:jc w:val="left"/>
        <w:rPr>
          <w:ins w:id="1273" w:author="Admin" w:date="2019-02-28T10:14:00Z"/>
          <w:rFonts w:ascii="Calibri"/>
          <w:sz w:val="31"/>
        </w:rPr>
      </w:pPr>
    </w:p>
    <w:p w:rsidR="00333380" w:rsidRDefault="00333380" w:rsidP="000B2CEB">
      <w:pPr>
        <w:pStyle w:val="BodyText"/>
        <w:numPr>
          <w:ins w:id="1274" w:author="Admin" w:date="2019-02-28T10:14:00Z"/>
        </w:numPr>
        <w:spacing w:line="220" w:lineRule="auto"/>
        <w:ind w:left="127" w:right="38" w:firstLine="283"/>
        <w:rPr>
          <w:ins w:id="1275" w:author="Admin" w:date="2019-02-28T10:14:00Z"/>
        </w:rPr>
      </w:pPr>
      <w:ins w:id="1276" w:author="Admin" w:date="2019-02-28T10:14:00Z">
        <w:r>
          <w:t>The essence and peculiarities of the fiscal regulation mechanism are studied. The scientific and theoretical</w:t>
        </w:r>
        <w:r>
          <w:rPr>
            <w:spacing w:val="-13"/>
          </w:rPr>
          <w:t xml:space="preserve"> </w:t>
        </w:r>
        <w:r>
          <w:t>bases</w:t>
        </w:r>
        <w:r>
          <w:rPr>
            <w:spacing w:val="-12"/>
          </w:rPr>
          <w:t xml:space="preserve"> </w:t>
        </w:r>
        <w:r>
          <w:t>of</w:t>
        </w:r>
        <w:r>
          <w:rPr>
            <w:spacing w:val="-13"/>
          </w:rPr>
          <w:t xml:space="preserve"> </w:t>
        </w:r>
        <w:r>
          <w:t>its</w:t>
        </w:r>
        <w:r>
          <w:rPr>
            <w:spacing w:val="-12"/>
          </w:rPr>
          <w:t xml:space="preserve"> </w:t>
        </w:r>
        <w:r>
          <w:t>influence</w:t>
        </w:r>
        <w:r>
          <w:rPr>
            <w:spacing w:val="-13"/>
          </w:rPr>
          <w:t xml:space="preserve"> </w:t>
        </w:r>
        <w:r>
          <w:t>on</w:t>
        </w:r>
        <w:r>
          <w:rPr>
            <w:spacing w:val="-12"/>
          </w:rPr>
          <w:t xml:space="preserve"> </w:t>
        </w:r>
        <w:r>
          <w:t>ensuring</w:t>
        </w:r>
        <w:r>
          <w:rPr>
            <w:spacing w:val="-13"/>
          </w:rPr>
          <w:t xml:space="preserve"> </w:t>
        </w:r>
        <w:r>
          <w:t>a</w:t>
        </w:r>
        <w:r>
          <w:rPr>
            <w:spacing w:val="-12"/>
          </w:rPr>
          <w:t xml:space="preserve"> </w:t>
        </w:r>
        <w:r>
          <w:t>balanced</w:t>
        </w:r>
      </w:ins>
    </w:p>
    <w:p w:rsidR="00333380" w:rsidRDefault="00333380" w:rsidP="000B2CEB">
      <w:pPr>
        <w:pStyle w:val="BodyText"/>
        <w:numPr>
          <w:ins w:id="1277" w:author="Admin" w:date="2019-02-28T10:14:00Z"/>
        </w:numPr>
        <w:spacing w:before="4"/>
        <w:jc w:val="left"/>
        <w:rPr>
          <w:ins w:id="1278" w:author="Admin" w:date="2019-02-28T10:14:00Z"/>
          <w:sz w:val="18"/>
        </w:rPr>
      </w:pPr>
      <w:r>
        <w:rPr>
          <w:noProof/>
          <w:lang w:val="ru-RU" w:eastAsia="ru-RU"/>
        </w:rPr>
        <w:pict>
          <v:line id="_x0000_s1333" style="position:absolute;z-index:-251651584;mso-wrap-distance-left:0;mso-wrap-distance-right:0;mso-position-horizontal-relative:page" from="45.35pt,12.9pt" to="189.9pt,12.9pt" strokeweight=".7pt">
            <w10:wrap type="topAndBottom" anchorx="page"/>
          </v:line>
        </w:pict>
      </w:r>
    </w:p>
    <w:p w:rsidR="00333380" w:rsidRDefault="00333380" w:rsidP="000B2CEB">
      <w:pPr>
        <w:numPr>
          <w:ins w:id="1279" w:author="Admin" w:date="2019-02-28T10:14:00Z"/>
        </w:numPr>
        <w:spacing w:before="62" w:line="244" w:lineRule="auto"/>
        <w:ind w:left="410" w:right="40" w:hanging="284"/>
        <w:jc w:val="both"/>
        <w:rPr>
          <w:ins w:id="1280" w:author="Admin" w:date="2019-02-28T10:14:00Z"/>
          <w:sz w:val="17"/>
        </w:rPr>
      </w:pPr>
      <w:ins w:id="1281" w:author="Admin" w:date="2019-02-28T10:14:00Z">
        <w:r>
          <w:rPr>
            <w:position w:val="6"/>
            <w:sz w:val="10"/>
          </w:rPr>
          <w:t>1</w:t>
        </w:r>
        <w:r>
          <w:rPr>
            <w:spacing w:val="24"/>
            <w:position w:val="6"/>
            <w:sz w:val="10"/>
          </w:rPr>
          <w:t xml:space="preserve"> </w:t>
        </w:r>
        <w:r>
          <w:rPr>
            <w:i/>
            <w:sz w:val="17"/>
          </w:rPr>
          <w:t xml:space="preserve">Anatoly Karpuk </w:t>
        </w:r>
        <w:r>
          <w:rPr>
            <w:sz w:val="17"/>
          </w:rPr>
          <w:t>– full Мember of the Forestry Academy of Sciences of</w:t>
        </w:r>
        <w:r>
          <w:rPr>
            <w:spacing w:val="-12"/>
            <w:sz w:val="17"/>
          </w:rPr>
          <w:t xml:space="preserve"> </w:t>
        </w:r>
        <w:r>
          <w:rPr>
            <w:sz w:val="17"/>
          </w:rPr>
          <w:t>Ukraine,</w:t>
        </w:r>
        <w:r>
          <w:rPr>
            <w:spacing w:val="-11"/>
            <w:sz w:val="17"/>
          </w:rPr>
          <w:t xml:space="preserve"> </w:t>
        </w:r>
        <w:r>
          <w:rPr>
            <w:sz w:val="17"/>
          </w:rPr>
          <w:t>Doctor</w:t>
        </w:r>
        <w:r>
          <w:rPr>
            <w:spacing w:val="-11"/>
            <w:sz w:val="17"/>
          </w:rPr>
          <w:t xml:space="preserve"> </w:t>
        </w:r>
        <w:r>
          <w:rPr>
            <w:sz w:val="17"/>
          </w:rPr>
          <w:t>of</w:t>
        </w:r>
        <w:r>
          <w:rPr>
            <w:spacing w:val="-11"/>
            <w:sz w:val="17"/>
          </w:rPr>
          <w:t xml:space="preserve"> </w:t>
        </w:r>
        <w:r>
          <w:rPr>
            <w:sz w:val="17"/>
          </w:rPr>
          <w:t>Economics,</w:t>
        </w:r>
        <w:r>
          <w:rPr>
            <w:spacing w:val="-11"/>
            <w:sz w:val="17"/>
          </w:rPr>
          <w:t xml:space="preserve"> </w:t>
        </w:r>
        <w:r>
          <w:rPr>
            <w:sz w:val="17"/>
          </w:rPr>
          <w:t>Director</w:t>
        </w:r>
        <w:r>
          <w:rPr>
            <w:spacing w:val="-12"/>
            <w:sz w:val="17"/>
          </w:rPr>
          <w:t xml:space="preserve"> </w:t>
        </w:r>
        <w:r>
          <w:rPr>
            <w:sz w:val="17"/>
          </w:rPr>
          <w:t>Boyarska</w:t>
        </w:r>
        <w:r>
          <w:rPr>
            <w:spacing w:val="-11"/>
            <w:sz w:val="17"/>
          </w:rPr>
          <w:t xml:space="preserve"> </w:t>
        </w:r>
        <w:r>
          <w:rPr>
            <w:sz w:val="17"/>
          </w:rPr>
          <w:t>LOS</w:t>
        </w:r>
        <w:r>
          <w:rPr>
            <w:spacing w:val="-11"/>
            <w:sz w:val="17"/>
          </w:rPr>
          <w:t xml:space="preserve"> </w:t>
        </w:r>
        <w:r>
          <w:rPr>
            <w:sz w:val="17"/>
          </w:rPr>
          <w:t>National University of Bioresources and Nature Management of Ukraine, Forest</w:t>
        </w:r>
        <w:r>
          <w:rPr>
            <w:spacing w:val="-6"/>
            <w:sz w:val="17"/>
          </w:rPr>
          <w:t xml:space="preserve"> </w:t>
        </w:r>
        <w:r>
          <w:rPr>
            <w:sz w:val="17"/>
          </w:rPr>
          <w:t>Experimental</w:t>
        </w:r>
        <w:r>
          <w:rPr>
            <w:spacing w:val="-5"/>
            <w:sz w:val="17"/>
          </w:rPr>
          <w:t xml:space="preserve"> </w:t>
        </w:r>
        <w:r>
          <w:rPr>
            <w:sz w:val="17"/>
          </w:rPr>
          <w:t>st.,</w:t>
        </w:r>
        <w:r>
          <w:rPr>
            <w:spacing w:val="-5"/>
            <w:sz w:val="17"/>
          </w:rPr>
          <w:t xml:space="preserve"> </w:t>
        </w:r>
        <w:r>
          <w:rPr>
            <w:sz w:val="17"/>
          </w:rPr>
          <w:t>12,</w:t>
        </w:r>
        <w:r>
          <w:rPr>
            <w:spacing w:val="-6"/>
            <w:sz w:val="17"/>
          </w:rPr>
          <w:t xml:space="preserve"> </w:t>
        </w:r>
        <w:r>
          <w:rPr>
            <w:sz w:val="17"/>
          </w:rPr>
          <w:t>Boyarka,</w:t>
        </w:r>
        <w:r>
          <w:rPr>
            <w:spacing w:val="-5"/>
            <w:sz w:val="17"/>
          </w:rPr>
          <w:t xml:space="preserve"> </w:t>
        </w:r>
        <w:r>
          <w:rPr>
            <w:sz w:val="17"/>
          </w:rPr>
          <w:t>08150,</w:t>
        </w:r>
        <w:r>
          <w:rPr>
            <w:spacing w:val="-5"/>
            <w:sz w:val="17"/>
          </w:rPr>
          <w:t xml:space="preserve"> </w:t>
        </w:r>
        <w:r>
          <w:rPr>
            <w:sz w:val="17"/>
          </w:rPr>
          <w:t>Ukraine.</w:t>
        </w:r>
        <w:r>
          <w:rPr>
            <w:spacing w:val="-5"/>
            <w:sz w:val="17"/>
          </w:rPr>
          <w:t xml:space="preserve"> </w:t>
        </w:r>
        <w:r>
          <w:rPr>
            <w:sz w:val="17"/>
          </w:rPr>
          <w:t>Phone:</w:t>
        </w:r>
        <w:r>
          <w:rPr>
            <w:spacing w:val="-6"/>
            <w:sz w:val="17"/>
          </w:rPr>
          <w:t xml:space="preserve"> </w:t>
        </w:r>
        <w:r>
          <w:rPr>
            <w:sz w:val="17"/>
          </w:rPr>
          <w:t xml:space="preserve">045- </w:t>
        </w:r>
        <w:r>
          <w:fldChar w:fldCharType="begin"/>
        </w:r>
        <w:r>
          <w:instrText>HYPERLINK "mailto:vp_nau_blds@ukr.net" \h</w:instrText>
        </w:r>
        <w:r>
          <w:fldChar w:fldCharType="separate"/>
        </w:r>
        <w:r>
          <w:rPr>
            <w:sz w:val="17"/>
          </w:rPr>
          <w:t>983-54-61. E-mail:</w:t>
        </w:r>
        <w:r>
          <w:rPr>
            <w:spacing w:val="-1"/>
            <w:sz w:val="17"/>
          </w:rPr>
          <w:t xml:space="preserve"> </w:t>
        </w:r>
        <w:r>
          <w:rPr>
            <w:sz w:val="17"/>
          </w:rPr>
          <w:t>vp_nau_blds@ukr.net.</w:t>
        </w:r>
        <w:r>
          <w:fldChar w:fldCharType="end"/>
        </w:r>
      </w:ins>
    </w:p>
    <w:p w:rsidR="00333380" w:rsidRDefault="00333380" w:rsidP="000B2CEB">
      <w:pPr>
        <w:numPr>
          <w:ins w:id="1282" w:author="Admin" w:date="2019-02-28T10:14:00Z"/>
        </w:numPr>
        <w:spacing w:before="59" w:line="244" w:lineRule="auto"/>
        <w:ind w:left="410" w:right="38" w:hanging="284"/>
        <w:jc w:val="both"/>
        <w:rPr>
          <w:ins w:id="1283" w:author="Admin" w:date="2019-02-28T10:14:00Z"/>
          <w:sz w:val="17"/>
        </w:rPr>
      </w:pPr>
      <w:ins w:id="1284" w:author="Admin" w:date="2019-02-28T10:14:00Z">
        <w:r>
          <w:rPr>
            <w:position w:val="6"/>
            <w:sz w:val="10"/>
          </w:rPr>
          <w:t xml:space="preserve">2 </w:t>
        </w:r>
        <w:r>
          <w:rPr>
            <w:i/>
            <w:sz w:val="17"/>
          </w:rPr>
          <w:t xml:space="preserve">Igor Litsur </w:t>
        </w:r>
        <w:r>
          <w:rPr>
            <w:sz w:val="17"/>
          </w:rPr>
          <w:t xml:space="preserve">– Corresponding Member of the Forestry Academy of Sciences of Ukraine, Doctor of Economics, Leading Researcher State Institution “Institute for Environmental Economics </w:t>
        </w:r>
        <w:r>
          <w:rPr>
            <w:spacing w:val="-4"/>
            <w:sz w:val="17"/>
          </w:rPr>
          <w:t xml:space="preserve">and </w:t>
        </w:r>
        <w:r>
          <w:rPr>
            <w:sz w:val="17"/>
          </w:rPr>
          <w:t xml:space="preserve">Sustainable Development of the National Academy of Sciences of Ukraine”, </w:t>
        </w:r>
        <w:r>
          <w:rPr>
            <w:spacing w:val="-3"/>
            <w:sz w:val="17"/>
          </w:rPr>
          <w:t xml:space="preserve">Taras </w:t>
        </w:r>
        <w:r>
          <w:rPr>
            <w:sz w:val="17"/>
          </w:rPr>
          <w:t xml:space="preserve">Shevchenko boulevard 60, </w:t>
        </w:r>
        <w:r>
          <w:rPr>
            <w:spacing w:val="-3"/>
            <w:sz w:val="17"/>
          </w:rPr>
          <w:t xml:space="preserve">Kyiv, </w:t>
        </w:r>
        <w:r>
          <w:rPr>
            <w:sz w:val="17"/>
          </w:rPr>
          <w:t xml:space="preserve">01032, Ukraine. </w:t>
        </w:r>
        <w:r>
          <w:rPr>
            <w:spacing w:val="-3"/>
            <w:sz w:val="17"/>
          </w:rPr>
          <w:t xml:space="preserve">Tel.: </w:t>
        </w:r>
        <w:r>
          <w:rPr>
            <w:sz w:val="17"/>
          </w:rPr>
          <w:t xml:space="preserve">044-486-40-25, + 38-096-438-34-75. E-mail: </w:t>
        </w:r>
        <w:r>
          <w:fldChar w:fldCharType="begin"/>
        </w:r>
        <w:r>
          <w:instrText>HYPERLINK "mailto:ilytsur@ukr.net" \h</w:instrText>
        </w:r>
        <w:r>
          <w:fldChar w:fldCharType="separate"/>
        </w:r>
        <w:r>
          <w:rPr>
            <w:sz w:val="17"/>
          </w:rPr>
          <w:t>ilytsur@ukr.net</w:t>
        </w:r>
        <w:r>
          <w:fldChar w:fldCharType="end"/>
        </w:r>
      </w:ins>
    </w:p>
    <w:p w:rsidR="00333380" w:rsidRDefault="00333380" w:rsidP="000B2CEB">
      <w:pPr>
        <w:pStyle w:val="BodyText"/>
        <w:numPr>
          <w:ins w:id="1285" w:author="Admin" w:date="2019-02-28T10:14:00Z"/>
        </w:numPr>
        <w:spacing w:before="199" w:line="220" w:lineRule="auto"/>
        <w:ind w:left="127" w:right="1018"/>
        <w:rPr>
          <w:ins w:id="1286" w:author="Admin" w:date="2019-02-28T10:14:00Z"/>
        </w:rPr>
      </w:pPr>
      <w:ins w:id="1287" w:author="Admin" w:date="2019-02-28T10:14:00Z">
        <w:r>
          <w:br w:type="column"/>
          <w:t>development of forestry in the system of fiscal policy of nature resource management are justified.</w:t>
        </w:r>
      </w:ins>
    </w:p>
    <w:p w:rsidR="00333380" w:rsidRDefault="00333380" w:rsidP="000B2CEB">
      <w:pPr>
        <w:pStyle w:val="BodyText"/>
        <w:numPr>
          <w:ins w:id="1288" w:author="Admin" w:date="2019-02-28T10:14:00Z"/>
        </w:numPr>
        <w:spacing w:line="220" w:lineRule="auto"/>
        <w:ind w:left="127" w:right="1016" w:firstLine="283"/>
        <w:rPr>
          <w:ins w:id="1289" w:author="Admin" w:date="2019-02-28T10:14:00Z"/>
        </w:rPr>
      </w:pPr>
      <w:ins w:id="1290" w:author="Admin" w:date="2019-02-28T10:14:00Z">
        <w:r>
          <w:t xml:space="preserve">The state of fiscal regulation in the sphere under investigation has been analyzed. It is found that </w:t>
        </w:r>
        <w:r>
          <w:rPr>
            <w:spacing w:val="-12"/>
          </w:rPr>
          <w:t xml:space="preserve">a </w:t>
        </w:r>
        <w:r>
          <w:t>decrease</w:t>
        </w:r>
        <w:r>
          <w:rPr>
            <w:spacing w:val="-12"/>
          </w:rPr>
          <w:t xml:space="preserve"> </w:t>
        </w:r>
        <w:r>
          <w:t>in</w:t>
        </w:r>
        <w:r>
          <w:rPr>
            <w:spacing w:val="-12"/>
          </w:rPr>
          <w:t xml:space="preserve"> </w:t>
        </w:r>
        <w:r>
          <w:t>the</w:t>
        </w:r>
        <w:r>
          <w:rPr>
            <w:spacing w:val="-11"/>
          </w:rPr>
          <w:t xml:space="preserve"> </w:t>
        </w:r>
        <w:r>
          <w:t>financial</w:t>
        </w:r>
        <w:r>
          <w:rPr>
            <w:spacing w:val="-11"/>
          </w:rPr>
          <w:t xml:space="preserve"> </w:t>
        </w:r>
        <w:r>
          <w:t>stability</w:t>
        </w:r>
        <w:r>
          <w:rPr>
            <w:spacing w:val="-12"/>
          </w:rPr>
          <w:t xml:space="preserve"> </w:t>
        </w:r>
        <w:r>
          <w:t>of</w:t>
        </w:r>
        <w:r>
          <w:rPr>
            <w:spacing w:val="-12"/>
          </w:rPr>
          <w:t xml:space="preserve"> </w:t>
        </w:r>
        <w:r>
          <w:t>forestry</w:t>
        </w:r>
        <w:r>
          <w:rPr>
            <w:spacing w:val="-11"/>
          </w:rPr>
          <w:t xml:space="preserve"> </w:t>
        </w:r>
        <w:r>
          <w:t>enterprises negatively affects not only the financial and economic situation, but also the social and environmental situation and productivity of forest ecosystems, leads to a deterioration of the timber assortment structure, and</w:t>
        </w:r>
        <w:r>
          <w:rPr>
            <w:spacing w:val="-9"/>
          </w:rPr>
          <w:t xml:space="preserve"> </w:t>
        </w:r>
        <w:r>
          <w:t>loss</w:t>
        </w:r>
        <w:r>
          <w:rPr>
            <w:spacing w:val="-9"/>
          </w:rPr>
          <w:t xml:space="preserve"> </w:t>
        </w:r>
        <w:r>
          <w:t>of</w:t>
        </w:r>
        <w:r>
          <w:rPr>
            <w:spacing w:val="-9"/>
          </w:rPr>
          <w:t xml:space="preserve"> </w:t>
        </w:r>
        <w:r>
          <w:t>its</w:t>
        </w:r>
        <w:r>
          <w:rPr>
            <w:spacing w:val="-9"/>
          </w:rPr>
          <w:t xml:space="preserve"> </w:t>
        </w:r>
        <w:r>
          <w:t>competitiveness</w:t>
        </w:r>
        <w:r>
          <w:rPr>
            <w:spacing w:val="-9"/>
          </w:rPr>
          <w:t xml:space="preserve"> </w:t>
        </w:r>
        <w:r>
          <w:t>on</w:t>
        </w:r>
        <w:r>
          <w:rPr>
            <w:spacing w:val="-9"/>
          </w:rPr>
          <w:t xml:space="preserve"> </w:t>
        </w:r>
        <w:r>
          <w:t>the</w:t>
        </w:r>
        <w:r>
          <w:rPr>
            <w:spacing w:val="-9"/>
          </w:rPr>
          <w:t xml:space="preserve"> </w:t>
        </w:r>
        <w:r>
          <w:t>market.</w:t>
        </w:r>
        <w:r>
          <w:rPr>
            <w:spacing w:val="-13"/>
          </w:rPr>
          <w:t xml:space="preserve"> </w:t>
        </w:r>
        <w:r>
          <w:t>The</w:t>
        </w:r>
        <w:r>
          <w:rPr>
            <w:spacing w:val="-9"/>
          </w:rPr>
          <w:t xml:space="preserve"> </w:t>
        </w:r>
        <w:r>
          <w:rPr>
            <w:spacing w:val="-3"/>
          </w:rPr>
          <w:t xml:space="preserve">main </w:t>
        </w:r>
        <w:r>
          <w:t xml:space="preserve">reasons for the shortage of budget funds at various levels are: a low share of own revenues, dependence on public funding, lack of incentives for additional income generation and cost-effective spending of budget funds. </w:t>
        </w:r>
        <w:r>
          <w:rPr>
            <w:spacing w:val="-3"/>
          </w:rPr>
          <w:t xml:space="preserve">With </w:t>
        </w:r>
        <w:r>
          <w:t xml:space="preserve">effective organization of </w:t>
        </w:r>
        <w:r>
          <w:rPr>
            <w:spacing w:val="-3"/>
          </w:rPr>
          <w:t xml:space="preserve">intra- </w:t>
        </w:r>
        <w:r>
          <w:t xml:space="preserve">industry interaction, it is possible to minimize </w:t>
        </w:r>
        <w:r>
          <w:rPr>
            <w:spacing w:val="-3"/>
          </w:rPr>
          <w:t xml:space="preserve">budget </w:t>
        </w:r>
        <w:r>
          <w:t>support and function on the basis of self-sufficiency and increasing revenues to budgets of all levels.</w:t>
        </w:r>
      </w:ins>
    </w:p>
    <w:p w:rsidR="00333380" w:rsidRDefault="00333380" w:rsidP="000B2CEB">
      <w:pPr>
        <w:pStyle w:val="BodyText"/>
        <w:numPr>
          <w:ins w:id="1291" w:author="Admin" w:date="2019-02-28T10:14:00Z"/>
        </w:numPr>
        <w:spacing w:line="220" w:lineRule="auto"/>
        <w:ind w:left="127" w:right="1016" w:firstLine="283"/>
        <w:rPr>
          <w:ins w:id="1292" w:author="Admin" w:date="2019-02-28T10:14:00Z"/>
        </w:rPr>
      </w:pPr>
      <w:ins w:id="1293" w:author="Admin" w:date="2019-02-28T10:14:00Z">
        <w:r>
          <w:t>The present state of fiscal regulation of forestry in Ukraine is disclosed and the indicators of the impact of the relevant mechanism  on  forest  management  are systematized. The methodical approach to the assessment of the effectiveness  of  the  functioning  of the mechanism of fiscal regulation in ensuring a balanced development of forestry with the use of a set of tools has been improved, namely: the level of</w:t>
        </w:r>
        <w:r>
          <w:rPr>
            <w:spacing w:val="-23"/>
          </w:rPr>
          <w:t xml:space="preserve"> </w:t>
        </w:r>
        <w:r>
          <w:t xml:space="preserve">return of collected taxes, fiscal </w:t>
        </w:r>
        <w:r>
          <w:rPr>
            <w:spacing w:val="-3"/>
          </w:rPr>
          <w:t xml:space="preserve">sufficiency, </w:t>
        </w:r>
        <w:r>
          <w:t xml:space="preserve">tax return and intensity of reforestation processes. The revenues </w:t>
        </w:r>
        <w:r>
          <w:rPr>
            <w:spacing w:val="-4"/>
          </w:rPr>
          <w:t xml:space="preserve">and </w:t>
        </w:r>
        <w:r>
          <w:t>expenditures</w:t>
        </w:r>
        <w:r>
          <w:rPr>
            <w:spacing w:val="-5"/>
          </w:rPr>
          <w:t xml:space="preserve"> </w:t>
        </w:r>
        <w:r>
          <w:t>of</w:t>
        </w:r>
        <w:r>
          <w:rPr>
            <w:spacing w:val="-3"/>
          </w:rPr>
          <w:t xml:space="preserve"> </w:t>
        </w:r>
        <w:r>
          <w:t>the</w:t>
        </w:r>
        <w:r>
          <w:rPr>
            <w:spacing w:val="-5"/>
          </w:rPr>
          <w:t xml:space="preserve"> </w:t>
        </w:r>
        <w:r>
          <w:t>State</w:t>
        </w:r>
        <w:r>
          <w:rPr>
            <w:spacing w:val="-4"/>
          </w:rPr>
          <w:t xml:space="preserve"> </w:t>
        </w:r>
        <w:r>
          <w:t>Forest</w:t>
        </w:r>
        <w:r>
          <w:rPr>
            <w:spacing w:val="-16"/>
          </w:rPr>
          <w:t xml:space="preserve"> </w:t>
        </w:r>
        <w:r>
          <w:t>Agency</w:t>
        </w:r>
        <w:r>
          <w:rPr>
            <w:spacing w:val="-3"/>
          </w:rPr>
          <w:t xml:space="preserve"> </w:t>
        </w:r>
        <w:r>
          <w:t>of</w:t>
        </w:r>
        <w:r>
          <w:rPr>
            <w:spacing w:val="-4"/>
          </w:rPr>
          <w:t xml:space="preserve"> </w:t>
        </w:r>
        <w:r>
          <w:t>Ukraine</w:t>
        </w:r>
        <w:r>
          <w:rPr>
            <w:spacing w:val="-4"/>
          </w:rPr>
          <w:t xml:space="preserve"> </w:t>
        </w:r>
        <w:r>
          <w:t>for the implementation of relevant measures and ensuring ecological balance within the established use of forest resources compared and significant shortcomings in the financing of the sector</w:t>
        </w:r>
        <w:r>
          <w:rPr>
            <w:spacing w:val="-6"/>
          </w:rPr>
          <w:t xml:space="preserve"> </w:t>
        </w:r>
        <w:r>
          <w:t>revealed.</w:t>
        </w:r>
      </w:ins>
    </w:p>
    <w:p w:rsidR="00333380" w:rsidRDefault="00333380" w:rsidP="000B2CEB">
      <w:pPr>
        <w:pStyle w:val="BodyText"/>
        <w:numPr>
          <w:ins w:id="1294" w:author="Admin" w:date="2019-02-28T10:14:00Z"/>
        </w:numPr>
        <w:spacing w:line="220" w:lineRule="auto"/>
        <w:ind w:left="127" w:right="1017" w:firstLine="283"/>
        <w:rPr>
          <w:ins w:id="1295" w:author="Admin" w:date="2019-02-28T10:14:00Z"/>
        </w:rPr>
      </w:pPr>
      <w:ins w:id="1296" w:author="Admin" w:date="2019-02-28T10:14:00Z">
        <w:r>
          <w:t>It</w:t>
        </w:r>
        <w:r>
          <w:rPr>
            <w:spacing w:val="-28"/>
          </w:rPr>
          <w:t xml:space="preserve"> </w:t>
        </w:r>
        <w:r>
          <w:t>is</w:t>
        </w:r>
        <w:r>
          <w:rPr>
            <w:spacing w:val="-27"/>
          </w:rPr>
          <w:t xml:space="preserve"> </w:t>
        </w:r>
        <w:r>
          <w:t>justified,</w:t>
        </w:r>
        <w:r>
          <w:rPr>
            <w:spacing w:val="-27"/>
          </w:rPr>
          <w:t xml:space="preserve"> </w:t>
        </w:r>
        <w:r>
          <w:t>the</w:t>
        </w:r>
        <w:r>
          <w:rPr>
            <w:spacing w:val="-27"/>
          </w:rPr>
          <w:t xml:space="preserve"> </w:t>
        </w:r>
        <w:r>
          <w:t>dependence</w:t>
        </w:r>
        <w:r>
          <w:rPr>
            <w:spacing w:val="-27"/>
          </w:rPr>
          <w:t xml:space="preserve"> </w:t>
        </w:r>
        <w:r>
          <w:t>of</w:t>
        </w:r>
        <w:r>
          <w:rPr>
            <w:spacing w:val="-27"/>
          </w:rPr>
          <w:t xml:space="preserve"> </w:t>
        </w:r>
        <w:r>
          <w:t>the</w:t>
        </w:r>
        <w:r>
          <w:rPr>
            <w:spacing w:val="-27"/>
          </w:rPr>
          <w:t xml:space="preserve"> </w:t>
        </w:r>
        <w:r>
          <w:t>filling</w:t>
        </w:r>
        <w:r>
          <w:rPr>
            <w:spacing w:val="-28"/>
          </w:rPr>
          <w:t xml:space="preserve"> </w:t>
        </w:r>
        <w:r>
          <w:t>of</w:t>
        </w:r>
        <w:r>
          <w:rPr>
            <w:spacing w:val="-27"/>
          </w:rPr>
          <w:t xml:space="preserve"> </w:t>
        </w:r>
        <w:r>
          <w:t>budgets, and</w:t>
        </w:r>
        <w:r>
          <w:rPr>
            <w:spacing w:val="-23"/>
          </w:rPr>
          <w:t xml:space="preserve"> </w:t>
        </w:r>
        <w:r>
          <w:t>the</w:t>
        </w:r>
        <w:r>
          <w:rPr>
            <w:spacing w:val="-22"/>
          </w:rPr>
          <w:t xml:space="preserve"> </w:t>
        </w:r>
        <w:r>
          <w:t>further</w:t>
        </w:r>
        <w:r>
          <w:rPr>
            <w:spacing w:val="-22"/>
          </w:rPr>
          <w:t xml:space="preserve"> </w:t>
        </w:r>
        <w:r>
          <w:t>process</w:t>
        </w:r>
        <w:r>
          <w:rPr>
            <w:spacing w:val="-22"/>
          </w:rPr>
          <w:t xml:space="preserve"> </w:t>
        </w:r>
        <w:r>
          <w:t>of</w:t>
        </w:r>
        <w:r>
          <w:rPr>
            <w:spacing w:val="-22"/>
          </w:rPr>
          <w:t xml:space="preserve"> </w:t>
        </w:r>
        <w:r>
          <w:t>income</w:t>
        </w:r>
        <w:r>
          <w:rPr>
            <w:spacing w:val="-22"/>
          </w:rPr>
          <w:t xml:space="preserve"> </w:t>
        </w:r>
        <w:r>
          <w:t>redistribution</w:t>
        </w:r>
        <w:r>
          <w:rPr>
            <w:spacing w:val="-24"/>
          </w:rPr>
          <w:t xml:space="preserve"> </w:t>
        </w:r>
        <w:r>
          <w:rPr>
            <w:spacing w:val="-3"/>
          </w:rPr>
          <w:t xml:space="preserve">between </w:t>
        </w:r>
        <w:r>
          <w:t>budgets of different levels and, as a result, balanced development</w:t>
        </w:r>
        <w:r>
          <w:rPr>
            <w:spacing w:val="-11"/>
          </w:rPr>
          <w:t xml:space="preserve"> </w:t>
        </w:r>
        <w:r>
          <w:t>of</w:t>
        </w:r>
        <w:r>
          <w:rPr>
            <w:spacing w:val="-9"/>
          </w:rPr>
          <w:t xml:space="preserve"> </w:t>
        </w:r>
        <w:r>
          <w:t>forestry,</w:t>
        </w:r>
        <w:r>
          <w:rPr>
            <w:spacing w:val="-9"/>
          </w:rPr>
          <w:t xml:space="preserve"> </w:t>
        </w:r>
        <w:r>
          <w:t>on</w:t>
        </w:r>
        <w:r>
          <w:rPr>
            <w:spacing w:val="-9"/>
          </w:rPr>
          <w:t xml:space="preserve"> </w:t>
        </w:r>
        <w:r>
          <w:t>the</w:t>
        </w:r>
        <w:r>
          <w:rPr>
            <w:spacing w:val="-10"/>
          </w:rPr>
          <w:t xml:space="preserve"> </w:t>
        </w:r>
        <w:r>
          <w:t>volume</w:t>
        </w:r>
        <w:r>
          <w:rPr>
            <w:spacing w:val="-10"/>
          </w:rPr>
          <w:t xml:space="preserve"> </w:t>
        </w:r>
        <w:r>
          <w:t>of</w:t>
        </w:r>
        <w:r>
          <w:rPr>
            <w:spacing w:val="-10"/>
          </w:rPr>
          <w:t xml:space="preserve"> </w:t>
        </w:r>
        <w:r>
          <w:t>tax</w:t>
        </w:r>
        <w:r>
          <w:rPr>
            <w:spacing w:val="-10"/>
          </w:rPr>
          <w:t xml:space="preserve"> </w:t>
        </w:r>
        <w:r>
          <w:t xml:space="preserve">revenues and the effectiveness of the use of fiscal regulation instruments. It has been proved that to improve </w:t>
        </w:r>
        <w:r>
          <w:rPr>
            <w:spacing w:val="-4"/>
          </w:rPr>
          <w:t xml:space="preserve">the </w:t>
        </w:r>
        <w:r>
          <w:t>forest</w:t>
        </w:r>
        <w:r>
          <w:rPr>
            <w:spacing w:val="-14"/>
          </w:rPr>
          <w:t xml:space="preserve"> </w:t>
        </w:r>
        <w:r>
          <w:t>policy</w:t>
        </w:r>
        <w:r>
          <w:rPr>
            <w:spacing w:val="-14"/>
          </w:rPr>
          <w:t xml:space="preserve"> </w:t>
        </w:r>
        <w:r>
          <w:t>implementation,</w:t>
        </w:r>
        <w:r>
          <w:rPr>
            <w:spacing w:val="-14"/>
          </w:rPr>
          <w:t xml:space="preserve"> </w:t>
        </w:r>
        <w:r>
          <w:t>it</w:t>
        </w:r>
        <w:r>
          <w:rPr>
            <w:spacing w:val="-13"/>
          </w:rPr>
          <w:t xml:space="preserve"> </w:t>
        </w:r>
        <w:r>
          <w:t>is</w:t>
        </w:r>
        <w:r>
          <w:rPr>
            <w:spacing w:val="-14"/>
          </w:rPr>
          <w:t xml:space="preserve"> </w:t>
        </w:r>
        <w:r>
          <w:t>necessary,</w:t>
        </w:r>
        <w:r>
          <w:rPr>
            <w:spacing w:val="-14"/>
          </w:rPr>
          <w:t xml:space="preserve"> </w:t>
        </w:r>
        <w:r>
          <w:t>first</w:t>
        </w:r>
        <w:r>
          <w:rPr>
            <w:spacing w:val="-13"/>
          </w:rPr>
          <w:t xml:space="preserve"> </w:t>
        </w:r>
        <w:r>
          <w:t>of</w:t>
        </w:r>
        <w:r>
          <w:rPr>
            <w:spacing w:val="-14"/>
          </w:rPr>
          <w:t xml:space="preserve"> </w:t>
        </w:r>
        <w:r>
          <w:t xml:space="preserve">all, to ensure the improvement of the filling of budgets at all levels, including the use of such tools that are most effective and do not require additional </w:t>
        </w:r>
        <w:r>
          <w:rPr>
            <w:spacing w:val="-2"/>
          </w:rPr>
          <w:t xml:space="preserve">expenditures </w:t>
        </w:r>
        <w:r>
          <w:t>from the budget, on the one hand, and do not reduce the performance of forestry enterprises on the</w:t>
        </w:r>
        <w:r>
          <w:rPr>
            <w:spacing w:val="3"/>
          </w:rPr>
          <w:t xml:space="preserve"> </w:t>
        </w:r>
        <w:r>
          <w:rPr>
            <w:spacing w:val="-3"/>
          </w:rPr>
          <w:t>other.</w:t>
        </w:r>
      </w:ins>
    </w:p>
    <w:p w:rsidR="00333380" w:rsidRDefault="00333380" w:rsidP="000B2CEB">
      <w:pPr>
        <w:pStyle w:val="BodyText"/>
        <w:numPr>
          <w:ins w:id="1297" w:author="Admin" w:date="2019-02-28T10:14:00Z"/>
        </w:numPr>
        <w:spacing w:line="220" w:lineRule="auto"/>
        <w:ind w:left="127" w:right="1018" w:firstLine="283"/>
        <w:rPr>
          <w:ins w:id="1298" w:author="Admin" w:date="2019-02-28T10:14:00Z"/>
        </w:rPr>
      </w:pPr>
      <w:ins w:id="1299" w:author="Admin" w:date="2019-02-28T10:14:00Z">
        <w:r>
          <w:t>Conceptual bases of the mechanism of fiscal regulation functioning taking into account world experience are proposed .</w:t>
        </w:r>
      </w:ins>
    </w:p>
    <w:p w:rsidR="00333380" w:rsidRPr="000B2CEB" w:rsidRDefault="00333380" w:rsidP="000B2CEB">
      <w:pPr>
        <w:pStyle w:val="BodyText"/>
        <w:numPr>
          <w:ins w:id="1300" w:author="Admin" w:date="2019-02-28T10:09:00Z"/>
        </w:numPr>
        <w:spacing w:line="220" w:lineRule="auto"/>
        <w:ind w:left="127" w:right="1019" w:firstLine="283"/>
        <w:rPr>
          <w:ins w:id="1301" w:author="Admin" w:date="2019-02-28T10:09:00Z"/>
          <w:rPrChange w:id="1302" w:author="Admin" w:date="2019-02-28T10:14:00Z">
            <w:rPr>
              <w:ins w:id="1303" w:author="Admin" w:date="2019-02-28T10:09:00Z"/>
            </w:rPr>
          </w:rPrChange>
        </w:rPr>
        <w:sectPr w:rsidR="00333380" w:rsidRPr="000B2CEB">
          <w:type w:val="continuous"/>
          <w:pgSz w:w="11910" w:h="16840"/>
          <w:pgMar w:top="1140" w:right="0" w:bottom="1760" w:left="780" w:header="720" w:footer="720" w:gutter="0"/>
          <w:cols w:num="2" w:space="720" w:equalWidth="0">
            <w:col w:w="4988" w:space="171"/>
            <w:col w:w="5971"/>
          </w:cols>
        </w:sectPr>
      </w:pPr>
      <w:ins w:id="1304" w:author="Admin" w:date="2019-02-28T10:14:00Z">
        <w:r>
          <w:rPr>
            <w:b/>
          </w:rPr>
          <w:t xml:space="preserve">Key words: </w:t>
        </w:r>
        <w:r>
          <w:t>fiscal regulation; forestry; forest resources; tax burde</w:t>
        </w:r>
      </w:ins>
    </w:p>
    <w:p w:rsidR="00333380" w:rsidRPr="000B2CEB" w:rsidRDefault="00333380" w:rsidP="000B2CEB">
      <w:pPr>
        <w:numPr>
          <w:ins w:id="1305" w:author="Admin" w:date="2019-02-28T10:09:00Z"/>
        </w:numPr>
        <w:spacing w:line="244" w:lineRule="auto"/>
        <w:jc w:val="both"/>
        <w:rPr>
          <w:ins w:id="1306" w:author="Admin" w:date="2019-02-28T10:09:00Z"/>
          <w:sz w:val="17"/>
          <w:lang w:val="uk-UA"/>
          <w:rPrChange w:id="1307" w:author="Admin" w:date="2019-02-28T10:15:00Z">
            <w:rPr>
              <w:ins w:id="1308" w:author="Admin" w:date="2019-02-28T10:09:00Z"/>
              <w:sz w:val="17"/>
              <w:lang w:val="uk-UA"/>
            </w:rPr>
          </w:rPrChange>
        </w:rPr>
        <w:sectPr w:rsidR="00333380" w:rsidRPr="000B2CEB">
          <w:pgSz w:w="11910" w:h="16840"/>
          <w:pgMar w:top="1060" w:right="0" w:bottom="980" w:left="780" w:header="801" w:footer="798" w:gutter="0"/>
          <w:cols w:num="2" w:space="720" w:equalWidth="0">
            <w:col w:w="5101" w:space="58"/>
            <w:col w:w="5971"/>
          </w:cols>
        </w:sectPr>
      </w:pPr>
    </w:p>
    <w:p w:rsidR="00333380" w:rsidRPr="000B2CEB" w:rsidDel="000B2CEB" w:rsidRDefault="00333380" w:rsidP="00EF21C0">
      <w:pPr>
        <w:spacing w:line="244" w:lineRule="auto"/>
        <w:jc w:val="both"/>
        <w:rPr>
          <w:del w:id="1309" w:author="Admin" w:date="2019-02-28T10:14:00Z"/>
          <w:sz w:val="17"/>
          <w:lang w:val="uk-UA"/>
          <w:rPrChange w:id="1310" w:author="Admin" w:date="2019-02-28T10:09:00Z">
            <w:rPr>
              <w:del w:id="1311" w:author="Admin" w:date="2019-02-28T10:14:00Z"/>
              <w:sz w:val="17"/>
              <w:lang w:val="uk-UA"/>
            </w:rPr>
          </w:rPrChange>
        </w:rPr>
        <w:sectPr w:rsidR="00333380" w:rsidRPr="000B2CEB" w:rsidDel="000B2CEB">
          <w:type w:val="continuous"/>
          <w:pgSz w:w="11910" w:h="16840"/>
          <w:pgMar w:top="1140" w:right="0" w:bottom="1760" w:left="780" w:header="720" w:footer="720" w:gutter="0"/>
          <w:cols w:num="2" w:space="720" w:equalWidth="0">
            <w:col w:w="4988" w:space="171"/>
            <w:col w:w="5971"/>
          </w:cols>
        </w:sectPr>
      </w:pPr>
      <w:ins w:id="1312" w:author="Admin" w:date="2019-02-28T10:15:00Z">
        <w:r>
          <w:rPr>
            <w:sz w:val="17"/>
            <w:lang w:val="uk-UA"/>
          </w:rPr>
          <w:t>м</w:t>
        </w:r>
      </w:ins>
    </w:p>
    <w:p w:rsidR="00333380" w:rsidRPr="00EF21C0" w:rsidDel="000B2CEB" w:rsidRDefault="00333380">
      <w:pPr>
        <w:rPr>
          <w:del w:id="1313" w:author="Admin" w:date="2019-02-28T10:14:00Z"/>
          <w:rFonts w:ascii="Times New Roman" w:hAnsi="Times New Roman"/>
          <w:sz w:val="28"/>
          <w:szCs w:val="28"/>
          <w:lang w:val="uk-UA"/>
        </w:rPr>
      </w:pPr>
    </w:p>
    <w:p w:rsidR="00333380" w:rsidRPr="009C2BBC" w:rsidRDefault="00333380" w:rsidP="00333380">
      <w:pPr>
        <w:rPr>
          <w:lang w:val="uk-UA"/>
        </w:rPr>
        <w:pPrChange w:id="1314" w:author="Admin" w:date="2019-02-28T10:15:00Z">
          <w:pPr>
            <w:jc w:val="center"/>
          </w:pPr>
        </w:pPrChange>
      </w:pPr>
      <w:bookmarkStart w:id="1315" w:name="_GoBack"/>
      <w:bookmarkEnd w:id="1315"/>
    </w:p>
    <w:sectPr w:rsidR="00333380" w:rsidRPr="009C2BBC" w:rsidSect="009E45AB">
      <w:footerReference w:type="even" r:id="rId49"/>
      <w:footerReference w:type="default" r:id="rId50"/>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80" w:rsidRDefault="00333380">
      <w:r>
        <w:separator/>
      </w:r>
    </w:p>
  </w:endnote>
  <w:endnote w:type="continuationSeparator" w:id="0">
    <w:p w:rsidR="00333380" w:rsidRDefault="0033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49" style="position:absolute;z-index:-251667456;mso-position-horizontal-relative:page;mso-position-vertical-relative:page" from="45.35pt,788.25pt" to="544.25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50" type="#_x0000_t202" style="position:absolute;margin-left:75.05pt;margin-top:789.95pt;width:470.2pt;height:13.85pt;z-index:-251666432;mso-position-horizontal-relative:page;mso-position-vertical-relative:page" filled="f" stroked="f">
          <v:textbox style="mso-next-textbox:#_x0000_s2050" inset="0,0,0,0">
            <w:txbxContent>
              <w:p w:rsidR="00333380" w:rsidRPr="00EF21C0" w:rsidRDefault="00333380">
                <w:pPr>
                  <w:spacing w:before="16"/>
                  <w:ind w:left="20"/>
                  <w:rPr>
                    <w:sz w:val="20"/>
                    <w:lang w:val="ru-RU"/>
                  </w:rPr>
                </w:pPr>
                <w:r w:rsidRPr="00EF21C0">
                  <w:rPr>
                    <w:w w:val="80"/>
                    <w:sz w:val="20"/>
                    <w:lang w:val="ru-RU"/>
                  </w:rPr>
                  <w:t>І. А. Дубовіч, О. М. Швайка, Х. Р. Василишин, Т. Є. Фомічева. Особливості транскордонного економіко-правового співробітництва...</w:t>
                </w:r>
              </w:p>
            </w:txbxContent>
          </v:textbox>
          <w10:wrap anchorx="page" anchory="page"/>
        </v:shape>
      </w:pict>
    </w:r>
    <w:r>
      <w:rPr>
        <w:noProof/>
        <w:lang w:val="ru-RU" w:eastAsia="ru-RU"/>
      </w:rPr>
      <w:pict>
        <v:shape id="_x0000_s2051" type="#_x0000_t202" style="position:absolute;margin-left:43.35pt;margin-top:791.5pt;width:20.1pt;height:14.25pt;z-index:-251665408;mso-position-horizontal-relative:page;mso-position-vertical-relative:page" filled="f" stroked="f">
          <v:textbox style="mso-next-textbox:#_x0000_s2051" inset="0,0,0,0">
            <w:txbxContent>
              <w:p w:rsidR="00333380" w:rsidRDefault="00333380">
                <w:pPr>
                  <w:spacing w:before="24"/>
                  <w:ind w:left="40"/>
                  <w:rPr>
                    <w:b/>
                    <w:sz w:val="20"/>
                  </w:rPr>
                </w:pPr>
                <w:r>
                  <w:rPr>
                    <w:b/>
                    <w:w w:val="105"/>
                    <w:sz w:val="20"/>
                  </w:rPr>
                  <w:fldChar w:fldCharType="begin"/>
                </w:r>
                <w:r>
                  <w:rPr>
                    <w:b/>
                    <w:w w:val="105"/>
                    <w:sz w:val="20"/>
                  </w:rPr>
                  <w:instrText xml:space="preserve"> PAGE </w:instrText>
                </w:r>
                <w:r>
                  <w:rPr>
                    <w:b/>
                    <w:w w:val="105"/>
                    <w:sz w:val="20"/>
                  </w:rPr>
                  <w:fldChar w:fldCharType="separate"/>
                </w:r>
                <w:r>
                  <w:rPr>
                    <w:b/>
                    <w:noProof/>
                    <w:w w:val="105"/>
                    <w:sz w:val="20"/>
                  </w:rPr>
                  <w:t>118</w:t>
                </w:r>
                <w:r>
                  <w:rPr>
                    <w:b/>
                    <w:w w:val="105"/>
                    <w:sz w:val="20"/>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52" style="position:absolute;z-index:-251669504;mso-position-horizontal-relative:page;mso-position-vertical-relative:page" from="51pt,788.25pt" to="549.9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53" type="#_x0000_t202" style="position:absolute;margin-left:531.85pt;margin-top:791.5pt;width:20.1pt;height:14.25pt;z-index:-251668480;mso-position-horizontal-relative:page;mso-position-vertical-relative:page" filled="f" stroked="f">
          <v:textbox style="mso-next-textbox:#_x0000_s2053" inset="0,0,0,0">
            <w:txbxContent>
              <w:p w:rsidR="00333380" w:rsidRDefault="00333380">
                <w:pPr>
                  <w:spacing w:before="24"/>
                  <w:ind w:left="40"/>
                  <w:rPr>
                    <w:b/>
                    <w:sz w:val="20"/>
                  </w:rPr>
                </w:pPr>
                <w:r>
                  <w:rPr>
                    <w:b/>
                    <w:w w:val="105"/>
                    <w:sz w:val="20"/>
                  </w:rPr>
                  <w:fldChar w:fldCharType="begin"/>
                </w:r>
                <w:r>
                  <w:rPr>
                    <w:b/>
                    <w:w w:val="105"/>
                    <w:sz w:val="20"/>
                  </w:rPr>
                  <w:instrText xml:space="preserve"> PAGE </w:instrText>
                </w:r>
                <w:r>
                  <w:rPr>
                    <w:b/>
                    <w:w w:val="105"/>
                    <w:sz w:val="20"/>
                  </w:rPr>
                  <w:fldChar w:fldCharType="separate"/>
                </w:r>
                <w:r>
                  <w:rPr>
                    <w:b/>
                    <w:noProof/>
                    <w:w w:val="105"/>
                    <w:sz w:val="20"/>
                  </w:rPr>
                  <w:t>115</w:t>
                </w:r>
                <w:r>
                  <w:rPr>
                    <w:b/>
                    <w:w w:val="105"/>
                    <w:sz w:val="20"/>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54" style="position:absolute;z-index:-251664384;mso-position-horizontal-relative:page;mso-position-vertical-relative:page" from="45.35pt,788.25pt" to="544.25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55" type="#_x0000_t202" style="position:absolute;margin-left:75.05pt;margin-top:789.95pt;width:470.2pt;height:13.85pt;z-index:-251663360;mso-position-horizontal-relative:page;mso-position-vertical-relative:page" filled="f" stroked="f">
          <v:textbox inset="0,0,0,0">
            <w:txbxContent>
              <w:p w:rsidR="00333380" w:rsidRPr="00EF21C0" w:rsidRDefault="00333380">
                <w:pPr>
                  <w:spacing w:before="16"/>
                  <w:ind w:left="20"/>
                  <w:rPr>
                    <w:sz w:val="20"/>
                    <w:lang w:val="ru-RU"/>
                  </w:rPr>
                </w:pPr>
                <w:r w:rsidRPr="00EF21C0">
                  <w:rPr>
                    <w:w w:val="80"/>
                    <w:sz w:val="20"/>
                    <w:lang w:val="ru-RU"/>
                  </w:rPr>
                  <w:t>І. А. Дубовіч, О. М. Швайка, Х. Р. Василишин, Т. Є. Фомічева. Особливості транскордонного економіко-правового співробітництва...</w:t>
                </w:r>
              </w:p>
            </w:txbxContent>
          </v:textbox>
          <w10:wrap anchorx="page" anchory="page"/>
        </v:shape>
      </w:pict>
    </w:r>
    <w:r>
      <w:rPr>
        <w:noProof/>
        <w:lang w:val="ru-RU" w:eastAsia="ru-RU"/>
      </w:rPr>
      <w:pict>
        <v:shape id="_x0000_s2056" type="#_x0000_t202" style="position:absolute;margin-left:44.35pt;margin-top:791.5pt;width:18.1pt;height:14.25pt;z-index:-251662336;mso-position-horizontal-relative:page;mso-position-vertical-relative:page" filled="f" stroked="f">
          <v:textbox inset="0,0,0,0">
            <w:txbxContent>
              <w:p w:rsidR="00333380" w:rsidRDefault="00333380">
                <w:pPr>
                  <w:spacing w:before="24"/>
                  <w:ind w:left="20"/>
                  <w:rPr>
                    <w:b/>
                    <w:sz w:val="20"/>
                  </w:rPr>
                </w:pPr>
                <w:r>
                  <w:rPr>
                    <w:b/>
                    <w:w w:val="105"/>
                    <w:sz w:val="20"/>
                  </w:rPr>
                  <w:t>120</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shapetype id="_x0000_t202" coordsize="21600,21600" o:spt="202" path="m,l,21600r21600,l21600,xe">
          <v:stroke joinstyle="miter"/>
          <v:path gradientshapeok="t" o:connecttype="rect"/>
        </v:shapetype>
        <v:shape id="_x0000_s2057" type="#_x0000_t202" style="position:absolute;margin-left:661.05pt;margin-top:803.7pt;width:18.1pt;height:14.25pt;z-index:-251660288;mso-position-horizontal-relative:page;mso-position-vertical-relative:page" filled="f" stroked="f">
          <v:textbox inset="0,0,0,0">
            <w:txbxContent>
              <w:p w:rsidR="00333380" w:rsidRDefault="00333380">
                <w:pPr>
                  <w:spacing w:before="24"/>
                  <w:ind w:left="20"/>
                  <w:rPr>
                    <w:b/>
                    <w:sz w:val="20"/>
                  </w:rPr>
                </w:pPr>
                <w:r>
                  <w:rPr>
                    <w:b/>
                    <w:w w:val="105"/>
                    <w:sz w:val="20"/>
                  </w:rPr>
                  <w:t>121</w:t>
                </w:r>
              </w:p>
            </w:txbxContent>
          </v:textbox>
          <w10:wrap anchorx="page" anchory="page"/>
        </v:shape>
      </w:pict>
    </w:r>
    <w:r>
      <w:rPr>
        <w:noProof/>
        <w:lang w:val="ru-RU" w:eastAsia="ru-RU"/>
      </w:rPr>
      <w:pict>
        <v:line id="_x0000_s2058" style="position:absolute;z-index:-251661312;mso-position-horizontal-relative:page;mso-position-vertical-relative:page" from="51pt,788.25pt" to="549.9pt,788.25pt" strokeweight=".5pt">
          <w10:wrap anchorx="page" anchory="page"/>
        </v:lin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59" style="position:absolute;z-index:-251653120;mso-position-horizontal-relative:page;mso-position-vertical-relative:page" from="45.35pt,788.25pt" to="544.25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60" type="#_x0000_t202" style="position:absolute;margin-left:123.2pt;margin-top:789.95pt;width:422.05pt;height:13.85pt;z-index:-251652096;mso-position-horizontal-relative:page;mso-position-vertical-relative:page" filled="f" stroked="f">
          <v:textbox inset="0,0,0,0">
            <w:txbxContent>
              <w:p w:rsidR="00333380" w:rsidRPr="00333380" w:rsidRDefault="00333380">
                <w:pPr>
                  <w:spacing w:before="16"/>
                  <w:ind w:left="20"/>
                  <w:rPr>
                    <w:sz w:val="20"/>
                    <w:lang w:val="ru-RU"/>
                    <w:rPrChange w:id="487" w:author="Admin" w:date="2019-02-28T10:10:00Z">
                      <w:rPr>
                        <w:sz w:val="20"/>
                      </w:rPr>
                    </w:rPrChange>
                  </w:rPr>
                </w:pPr>
                <w:r w:rsidRPr="00333380">
                  <w:rPr>
                    <w:w w:val="80"/>
                    <w:sz w:val="20"/>
                    <w:lang w:val="ru-RU"/>
                    <w:rPrChange w:id="488" w:author="Admin" w:date="2019-02-28T10:10:00Z">
                      <w:rPr>
                        <w:w w:val="80"/>
                        <w:sz w:val="20"/>
                      </w:rPr>
                    </w:rPrChange>
                  </w:rPr>
                  <w:t>А. І. Карпук, І. М. Лицур. Аналіз фінансування видатків підприємств Держлісагенства з державного бюджету України</w:t>
                </w:r>
              </w:p>
            </w:txbxContent>
          </v:textbox>
          <w10:wrap anchorx="page" anchory="page"/>
        </v:shape>
      </w:pict>
    </w:r>
    <w:r>
      <w:rPr>
        <w:noProof/>
        <w:lang w:val="ru-RU" w:eastAsia="ru-RU"/>
      </w:rPr>
      <w:pict>
        <v:shape id="_x0000_s2061" type="#_x0000_t202" style="position:absolute;margin-left:43.35pt;margin-top:791.5pt;width:20.1pt;height:14.25pt;z-index:-251651072;mso-position-horizontal-relative:page;mso-position-vertical-relative:page" filled="f" stroked="f">
          <v:textbox inset="0,0,0,0">
            <w:txbxContent>
              <w:p w:rsidR="00333380" w:rsidRDefault="00333380">
                <w:pPr>
                  <w:spacing w:before="24"/>
                  <w:ind w:left="40"/>
                  <w:rPr>
                    <w:b/>
                    <w:sz w:val="20"/>
                  </w:rPr>
                </w:pPr>
                <w:r>
                  <w:rPr>
                    <w:b/>
                    <w:w w:val="105"/>
                    <w:sz w:val="20"/>
                  </w:rPr>
                  <w:fldChar w:fldCharType="begin"/>
                </w:r>
                <w:r>
                  <w:rPr>
                    <w:b/>
                    <w:w w:val="105"/>
                    <w:sz w:val="20"/>
                  </w:rPr>
                  <w:instrText xml:space="preserve"> PAGE </w:instrText>
                </w:r>
                <w:r>
                  <w:rPr>
                    <w:b/>
                    <w:w w:val="105"/>
                    <w:sz w:val="20"/>
                  </w:rPr>
                  <w:fldChar w:fldCharType="separate"/>
                </w:r>
                <w:r>
                  <w:rPr>
                    <w:b/>
                    <w:noProof/>
                    <w:w w:val="105"/>
                    <w:sz w:val="20"/>
                  </w:rPr>
                  <w:t>124</w:t>
                </w:r>
                <w:r>
                  <w:rPr>
                    <w:b/>
                    <w:w w:val="105"/>
                    <w:sz w:val="20"/>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62" style="position:absolute;z-index:-251650048;mso-position-horizontal-relative:page;mso-position-vertical-relative:page" from="51pt,788.25pt" to="549.9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63" type="#_x0000_t202" style="position:absolute;margin-left:50pt;margin-top:789.95pt;width:447.75pt;height:13.85pt;z-index:-251649024;mso-position-horizontal-relative:page;mso-position-vertical-relative:page" filled="f" stroked="f">
          <v:textbox inset="0,0,0,0">
            <w:txbxContent>
              <w:p w:rsidR="00333380" w:rsidRDefault="00333380">
                <w:pPr>
                  <w:spacing w:before="16"/>
                  <w:ind w:left="20"/>
                  <w:rPr>
                    <w:sz w:val="20"/>
                  </w:rPr>
                </w:pPr>
                <w:r>
                  <w:rPr>
                    <w:w w:val="80"/>
                    <w:sz w:val="20"/>
                  </w:rPr>
                  <w:t>a. Karpuk, I. Litsur. analysis of financing costs of the enterprises of state forest Resource agency from the state budget of Ukraine</w:t>
                </w:r>
              </w:p>
            </w:txbxContent>
          </v:textbox>
          <w10:wrap anchorx="page" anchory="page"/>
        </v:shape>
      </w:pict>
    </w:r>
    <w:r>
      <w:rPr>
        <w:noProof/>
        <w:lang w:val="ru-RU" w:eastAsia="ru-RU"/>
      </w:rPr>
      <w:pict>
        <v:shape id="_x0000_s2064" type="#_x0000_t202" style="position:absolute;margin-left:531.85pt;margin-top:791.5pt;width:20.1pt;height:14.25pt;z-index:-251648000;mso-position-horizontal-relative:page;mso-position-vertical-relative:page" filled="f" stroked="f">
          <v:textbox inset="0,0,0,0">
            <w:txbxContent>
              <w:p w:rsidR="00333380" w:rsidRDefault="00333380">
                <w:pPr>
                  <w:spacing w:before="24"/>
                  <w:ind w:left="40"/>
                  <w:rPr>
                    <w:b/>
                    <w:sz w:val="20"/>
                  </w:rPr>
                </w:pPr>
                <w:del w:id="489" w:author="Admin" w:date="2019-02-28T10:14:00Z">
                  <w:r w:rsidDel="000B2CEB">
                    <w:rPr>
                      <w:b/>
                      <w:w w:val="105"/>
                      <w:sz w:val="20"/>
                    </w:rPr>
                    <w:fldChar w:fldCharType="begin"/>
                  </w:r>
                  <w:r w:rsidDel="000B2CEB">
                    <w:rPr>
                      <w:b/>
                      <w:w w:val="105"/>
                      <w:sz w:val="20"/>
                    </w:rPr>
                    <w:delInstrText xml:space="preserve"> PAGE </w:delInstrText>
                  </w:r>
                  <w:r w:rsidDel="000B2CEB">
                    <w:rPr>
                      <w:b/>
                      <w:w w:val="105"/>
                      <w:sz w:val="20"/>
                    </w:rPr>
                    <w:fldChar w:fldCharType="separate"/>
                  </w:r>
                  <w:r w:rsidDel="000B2CEB">
                    <w:rPr>
                      <w:b/>
                      <w:noProof/>
                      <w:w w:val="105"/>
                      <w:sz w:val="20"/>
                    </w:rPr>
                    <w:delText>133</w:delText>
                  </w:r>
                  <w:r w:rsidDel="000B2CEB">
                    <w:rPr>
                      <w:b/>
                      <w:w w:val="105"/>
                      <w:sz w:val="20"/>
                    </w:rPr>
                    <w:fldChar w:fldCharType="end"/>
                  </w:r>
                </w:del>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65" style="position:absolute;z-index:-251659264;mso-position-horizontal-relative:page;mso-position-vertical-relative:page" from="45.35pt,788.25pt" to="544.25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66" type="#_x0000_t202" style="position:absolute;margin-left:75.05pt;margin-top:789.95pt;width:470.2pt;height:13.85pt;z-index:-251658240;mso-position-horizontal-relative:page;mso-position-vertical-relative:page" filled="f" stroked="f">
          <v:textbox inset="0,0,0,0">
            <w:txbxContent>
              <w:p w:rsidR="00333380" w:rsidRPr="00EF21C0" w:rsidRDefault="00333380">
                <w:pPr>
                  <w:spacing w:before="16"/>
                  <w:ind w:left="20"/>
                  <w:rPr>
                    <w:sz w:val="20"/>
                    <w:lang w:val="ru-RU"/>
                  </w:rPr>
                </w:pPr>
                <w:r w:rsidRPr="00EF21C0">
                  <w:rPr>
                    <w:w w:val="80"/>
                    <w:sz w:val="20"/>
                    <w:lang w:val="ru-RU"/>
                  </w:rPr>
                  <w:t>І. А. Дубовіч, О. М. Швайка, Х. Р. Василишин, Т. Є. Фомічева. Особливості транскордонного економіко-правового співробітництва...</w:t>
                </w:r>
              </w:p>
            </w:txbxContent>
          </v:textbox>
          <w10:wrap anchorx="page" anchory="page"/>
        </v:shape>
      </w:pict>
    </w:r>
    <w:r>
      <w:rPr>
        <w:noProof/>
        <w:lang w:val="ru-RU" w:eastAsia="ru-RU"/>
      </w:rPr>
      <w:pict>
        <v:shape id="_x0000_s2067" type="#_x0000_t202" style="position:absolute;margin-left:44.35pt;margin-top:791.5pt;width:18.1pt;height:14.25pt;z-index:-251657216;mso-position-horizontal-relative:page;mso-position-vertical-relative:page" filled="f" stroked="f">
          <v:textbox inset="0,0,0,0">
            <w:txbxContent>
              <w:p w:rsidR="00333380" w:rsidRDefault="00333380">
                <w:pPr>
                  <w:spacing w:before="24"/>
                  <w:ind w:left="20"/>
                  <w:rPr>
                    <w:b/>
                    <w:sz w:val="20"/>
                  </w:rPr>
                </w:pPr>
                <w:r>
                  <w:rPr>
                    <w:b/>
                    <w:w w:val="105"/>
                    <w:sz w:val="20"/>
                  </w:rPr>
                  <w:t>122</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80" w:rsidRDefault="00333380">
    <w:pPr>
      <w:pStyle w:val="BodyText"/>
      <w:spacing w:line="14" w:lineRule="auto"/>
      <w:jc w:val="left"/>
      <w:rPr>
        <w:sz w:val="20"/>
      </w:rPr>
    </w:pPr>
    <w:r>
      <w:rPr>
        <w:noProof/>
        <w:lang w:val="ru-RU" w:eastAsia="ru-RU"/>
      </w:rPr>
      <w:pict>
        <v:line id="_x0000_s2068" style="position:absolute;z-index:-251656192;mso-position-horizontal-relative:page;mso-position-vertical-relative:page" from="51pt,788.25pt" to="549.9pt,788.25pt" strokeweight=".5pt">
          <w10:wrap anchorx="page" anchory="page"/>
        </v:line>
      </w:pict>
    </w:r>
    <w:r>
      <w:rPr>
        <w:noProof/>
        <w:lang w:val="ru-RU" w:eastAsia="ru-RU"/>
      </w:rPr>
      <w:pict>
        <v:shapetype id="_x0000_t202" coordsize="21600,21600" o:spt="202" path="m,l,21600r21600,l21600,xe">
          <v:stroke joinstyle="miter"/>
          <v:path gradientshapeok="t" o:connecttype="rect"/>
        </v:shapetype>
        <v:shape id="_x0000_s2069" type="#_x0000_t202" style="position:absolute;margin-left:50pt;margin-top:789.95pt;width:447.75pt;height:13.85pt;z-index:-251655168;mso-position-horizontal-relative:page;mso-position-vertical-relative:page" filled="f" stroked="f">
          <v:textbox inset="0,0,0,0">
            <w:txbxContent>
              <w:p w:rsidR="00333380" w:rsidRDefault="00333380">
                <w:pPr>
                  <w:spacing w:before="16"/>
                  <w:ind w:left="20"/>
                  <w:rPr>
                    <w:sz w:val="20"/>
                  </w:rPr>
                </w:pPr>
                <w:r>
                  <w:rPr>
                    <w:w w:val="80"/>
                    <w:sz w:val="20"/>
                  </w:rPr>
                  <w:t>a. Karpuk, I. Litsur. analysis of financing costs of the enterprises of state forest Resource agency from the state budget of Ukraine</w:t>
                </w:r>
              </w:p>
            </w:txbxContent>
          </v:textbox>
          <w10:wrap anchorx="page" anchory="page"/>
        </v:shape>
      </w:pict>
    </w:r>
    <w:r>
      <w:rPr>
        <w:noProof/>
        <w:lang w:val="ru-RU" w:eastAsia="ru-RU"/>
      </w:rPr>
      <w:pict>
        <v:shape id="_x0000_s2070" type="#_x0000_t202" style="position:absolute;margin-left:531.85pt;margin-top:791.5pt;width:20.1pt;height:14.25pt;z-index:-251654144;mso-position-horizontal-relative:page;mso-position-vertical-relative:page" filled="f" stroked="f">
          <v:textbox inset="0,0,0,0">
            <w:txbxContent>
              <w:p w:rsidR="00333380" w:rsidRDefault="00333380">
                <w:pPr>
                  <w:spacing w:before="24"/>
                  <w:ind w:left="40"/>
                  <w:rPr>
                    <w:b/>
                    <w:sz w:val="20"/>
                  </w:rPr>
                </w:pPr>
                <w:r>
                  <w:rPr>
                    <w:b/>
                    <w:w w:val="105"/>
                    <w:sz w:val="20"/>
                  </w:rPr>
                  <w:t>123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80" w:rsidRDefault="00333380">
      <w:r>
        <w:separator/>
      </w:r>
    </w:p>
  </w:footnote>
  <w:footnote w:type="continuationSeparator" w:id="0">
    <w:p w:rsidR="00333380" w:rsidRDefault="00333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2364"/>
    <w:multiLevelType w:val="hybridMultilevel"/>
    <w:tmpl w:val="1102C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B4C1BE6"/>
    <w:multiLevelType w:val="hybridMultilevel"/>
    <w:tmpl w:val="FFFFFFFF"/>
    <w:lvl w:ilvl="0" w:tplc="E2E61216">
      <w:start w:val="1"/>
      <w:numFmt w:val="decimal"/>
      <w:lvlText w:val="%1."/>
      <w:lvlJc w:val="left"/>
      <w:pPr>
        <w:ind w:left="3129" w:hanging="316"/>
      </w:pPr>
      <w:rPr>
        <w:rFonts w:ascii="Calibri" w:eastAsia="Times New Roman" w:hAnsi="Calibri" w:cs="Calibri" w:hint="default"/>
        <w:spacing w:val="0"/>
        <w:w w:val="81"/>
        <w:sz w:val="30"/>
        <w:szCs w:val="30"/>
      </w:rPr>
    </w:lvl>
    <w:lvl w:ilvl="1" w:tplc="532A04F4">
      <w:start w:val="1"/>
      <w:numFmt w:val="decimal"/>
      <w:lvlText w:val="%2."/>
      <w:lvlJc w:val="left"/>
      <w:pPr>
        <w:ind w:left="2605" w:hanging="316"/>
      </w:pPr>
      <w:rPr>
        <w:rFonts w:ascii="Calibri" w:eastAsia="Times New Roman" w:hAnsi="Calibri" w:cs="Calibri" w:hint="default"/>
        <w:spacing w:val="0"/>
        <w:w w:val="81"/>
        <w:sz w:val="30"/>
        <w:szCs w:val="30"/>
      </w:rPr>
    </w:lvl>
    <w:lvl w:ilvl="2" w:tplc="59769DB8">
      <w:numFmt w:val="bullet"/>
      <w:lvlText w:val="•"/>
      <w:lvlJc w:val="left"/>
      <w:pPr>
        <w:ind w:left="4009" w:hanging="316"/>
      </w:pPr>
      <w:rPr>
        <w:rFonts w:hint="default"/>
      </w:rPr>
    </w:lvl>
    <w:lvl w:ilvl="3" w:tplc="0BE48782">
      <w:numFmt w:val="bullet"/>
      <w:lvlText w:val="•"/>
      <w:lvlJc w:val="left"/>
      <w:pPr>
        <w:ind w:left="4899" w:hanging="316"/>
      </w:pPr>
      <w:rPr>
        <w:rFonts w:hint="default"/>
      </w:rPr>
    </w:lvl>
    <w:lvl w:ilvl="4" w:tplc="26FAB9F0">
      <w:numFmt w:val="bullet"/>
      <w:lvlText w:val="•"/>
      <w:lvlJc w:val="left"/>
      <w:pPr>
        <w:ind w:left="5788" w:hanging="316"/>
      </w:pPr>
      <w:rPr>
        <w:rFonts w:hint="default"/>
      </w:rPr>
    </w:lvl>
    <w:lvl w:ilvl="5" w:tplc="9C74781C">
      <w:numFmt w:val="bullet"/>
      <w:lvlText w:val="•"/>
      <w:lvlJc w:val="left"/>
      <w:pPr>
        <w:ind w:left="6678" w:hanging="316"/>
      </w:pPr>
      <w:rPr>
        <w:rFonts w:hint="default"/>
      </w:rPr>
    </w:lvl>
    <w:lvl w:ilvl="6" w:tplc="62EC5504">
      <w:numFmt w:val="bullet"/>
      <w:lvlText w:val="•"/>
      <w:lvlJc w:val="left"/>
      <w:pPr>
        <w:ind w:left="7567" w:hanging="316"/>
      </w:pPr>
      <w:rPr>
        <w:rFonts w:hint="default"/>
      </w:rPr>
    </w:lvl>
    <w:lvl w:ilvl="7" w:tplc="0DA83AF8">
      <w:numFmt w:val="bullet"/>
      <w:lvlText w:val="•"/>
      <w:lvlJc w:val="left"/>
      <w:pPr>
        <w:ind w:left="8457" w:hanging="316"/>
      </w:pPr>
      <w:rPr>
        <w:rFonts w:hint="default"/>
      </w:rPr>
    </w:lvl>
    <w:lvl w:ilvl="8" w:tplc="A0D492D0">
      <w:numFmt w:val="bullet"/>
      <w:lvlText w:val="•"/>
      <w:lvlJc w:val="left"/>
      <w:pPr>
        <w:ind w:left="9346" w:hanging="316"/>
      </w:pPr>
      <w:rPr>
        <w:rFonts w:hint="default"/>
      </w:rPr>
    </w:lvl>
  </w:abstractNum>
  <w:abstractNum w:abstractNumId="2">
    <w:nsid w:val="0C7E012C"/>
    <w:multiLevelType w:val="hybridMultilevel"/>
    <w:tmpl w:val="FFFFFFFF"/>
    <w:lvl w:ilvl="0" w:tplc="3FB8FFF6">
      <w:numFmt w:val="bullet"/>
      <w:lvlText w:val="-"/>
      <w:lvlJc w:val="left"/>
      <w:pPr>
        <w:ind w:left="250" w:hanging="179"/>
      </w:pPr>
      <w:rPr>
        <w:rFonts w:ascii="Times New Roman" w:eastAsia="Times New Roman" w:hAnsi="Times New Roman" w:hint="default"/>
        <w:w w:val="99"/>
        <w:sz w:val="11"/>
      </w:rPr>
    </w:lvl>
    <w:lvl w:ilvl="1" w:tplc="1D548E68">
      <w:numFmt w:val="bullet"/>
      <w:lvlText w:val="•"/>
      <w:lvlJc w:val="left"/>
      <w:pPr>
        <w:ind w:left="536" w:hanging="179"/>
      </w:pPr>
      <w:rPr>
        <w:rFonts w:hint="default"/>
      </w:rPr>
    </w:lvl>
    <w:lvl w:ilvl="2" w:tplc="8D8006D4">
      <w:numFmt w:val="bullet"/>
      <w:lvlText w:val="•"/>
      <w:lvlJc w:val="left"/>
      <w:pPr>
        <w:ind w:left="812" w:hanging="179"/>
      </w:pPr>
      <w:rPr>
        <w:rFonts w:hint="default"/>
      </w:rPr>
    </w:lvl>
    <w:lvl w:ilvl="3" w:tplc="5A20F35A">
      <w:numFmt w:val="bullet"/>
      <w:lvlText w:val="•"/>
      <w:lvlJc w:val="left"/>
      <w:pPr>
        <w:ind w:left="1088" w:hanging="179"/>
      </w:pPr>
      <w:rPr>
        <w:rFonts w:hint="default"/>
      </w:rPr>
    </w:lvl>
    <w:lvl w:ilvl="4" w:tplc="644417C6">
      <w:numFmt w:val="bullet"/>
      <w:lvlText w:val="•"/>
      <w:lvlJc w:val="left"/>
      <w:pPr>
        <w:ind w:left="1364" w:hanging="179"/>
      </w:pPr>
      <w:rPr>
        <w:rFonts w:hint="default"/>
      </w:rPr>
    </w:lvl>
    <w:lvl w:ilvl="5" w:tplc="7916BD7C">
      <w:numFmt w:val="bullet"/>
      <w:lvlText w:val="•"/>
      <w:lvlJc w:val="left"/>
      <w:pPr>
        <w:ind w:left="1640" w:hanging="179"/>
      </w:pPr>
      <w:rPr>
        <w:rFonts w:hint="default"/>
      </w:rPr>
    </w:lvl>
    <w:lvl w:ilvl="6" w:tplc="BB5C64E6">
      <w:numFmt w:val="bullet"/>
      <w:lvlText w:val="•"/>
      <w:lvlJc w:val="left"/>
      <w:pPr>
        <w:ind w:left="1916" w:hanging="179"/>
      </w:pPr>
      <w:rPr>
        <w:rFonts w:hint="default"/>
      </w:rPr>
    </w:lvl>
    <w:lvl w:ilvl="7" w:tplc="44FCC5FA">
      <w:numFmt w:val="bullet"/>
      <w:lvlText w:val="•"/>
      <w:lvlJc w:val="left"/>
      <w:pPr>
        <w:ind w:left="2192" w:hanging="179"/>
      </w:pPr>
      <w:rPr>
        <w:rFonts w:hint="default"/>
      </w:rPr>
    </w:lvl>
    <w:lvl w:ilvl="8" w:tplc="B5D08F52">
      <w:numFmt w:val="bullet"/>
      <w:lvlText w:val="•"/>
      <w:lvlJc w:val="left"/>
      <w:pPr>
        <w:ind w:left="2468" w:hanging="179"/>
      </w:pPr>
      <w:rPr>
        <w:rFonts w:hint="default"/>
      </w:rPr>
    </w:lvl>
  </w:abstractNum>
  <w:abstractNum w:abstractNumId="3">
    <w:nsid w:val="16200F6D"/>
    <w:multiLevelType w:val="hybridMultilevel"/>
    <w:tmpl w:val="DFD48A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6F6148B"/>
    <w:multiLevelType w:val="hybridMultilevel"/>
    <w:tmpl w:val="FFFFFFFF"/>
    <w:lvl w:ilvl="0" w:tplc="7CAAF586">
      <w:start w:val="1"/>
      <w:numFmt w:val="decimal"/>
      <w:lvlText w:val="%1"/>
      <w:lvlJc w:val="left"/>
      <w:pPr>
        <w:ind w:left="523" w:hanging="284"/>
      </w:pPr>
      <w:rPr>
        <w:rFonts w:ascii="Times New Roman" w:eastAsia="Times New Roman" w:hAnsi="Times New Roman" w:cs="Times New Roman" w:hint="default"/>
        <w:spacing w:val="-21"/>
        <w:w w:val="100"/>
        <w:sz w:val="17"/>
        <w:szCs w:val="17"/>
      </w:rPr>
    </w:lvl>
    <w:lvl w:ilvl="1" w:tplc="96023084">
      <w:numFmt w:val="bullet"/>
      <w:lvlText w:val="•"/>
      <w:lvlJc w:val="left"/>
      <w:pPr>
        <w:ind w:left="978" w:hanging="284"/>
      </w:pPr>
      <w:rPr>
        <w:rFonts w:hint="default"/>
      </w:rPr>
    </w:lvl>
    <w:lvl w:ilvl="2" w:tplc="A6545D7A">
      <w:numFmt w:val="bullet"/>
      <w:lvlText w:val="•"/>
      <w:lvlJc w:val="left"/>
      <w:pPr>
        <w:ind w:left="1436" w:hanging="284"/>
      </w:pPr>
      <w:rPr>
        <w:rFonts w:hint="default"/>
      </w:rPr>
    </w:lvl>
    <w:lvl w:ilvl="3" w:tplc="654EC734">
      <w:numFmt w:val="bullet"/>
      <w:lvlText w:val="•"/>
      <w:lvlJc w:val="left"/>
      <w:pPr>
        <w:ind w:left="1894" w:hanging="284"/>
      </w:pPr>
      <w:rPr>
        <w:rFonts w:hint="default"/>
      </w:rPr>
    </w:lvl>
    <w:lvl w:ilvl="4" w:tplc="9744764A">
      <w:numFmt w:val="bullet"/>
      <w:lvlText w:val="•"/>
      <w:lvlJc w:val="left"/>
      <w:pPr>
        <w:ind w:left="2352" w:hanging="284"/>
      </w:pPr>
      <w:rPr>
        <w:rFonts w:hint="default"/>
      </w:rPr>
    </w:lvl>
    <w:lvl w:ilvl="5" w:tplc="586C8BAE">
      <w:numFmt w:val="bullet"/>
      <w:lvlText w:val="•"/>
      <w:lvlJc w:val="left"/>
      <w:pPr>
        <w:ind w:left="2810" w:hanging="284"/>
      </w:pPr>
      <w:rPr>
        <w:rFonts w:hint="default"/>
      </w:rPr>
    </w:lvl>
    <w:lvl w:ilvl="6" w:tplc="195E6F76">
      <w:numFmt w:val="bullet"/>
      <w:lvlText w:val="•"/>
      <w:lvlJc w:val="left"/>
      <w:pPr>
        <w:ind w:left="3268" w:hanging="284"/>
      </w:pPr>
      <w:rPr>
        <w:rFonts w:hint="default"/>
      </w:rPr>
    </w:lvl>
    <w:lvl w:ilvl="7" w:tplc="6EF4E632">
      <w:numFmt w:val="bullet"/>
      <w:lvlText w:val="•"/>
      <w:lvlJc w:val="left"/>
      <w:pPr>
        <w:ind w:left="3726" w:hanging="284"/>
      </w:pPr>
      <w:rPr>
        <w:rFonts w:hint="default"/>
      </w:rPr>
    </w:lvl>
    <w:lvl w:ilvl="8" w:tplc="B55ADEA2">
      <w:numFmt w:val="bullet"/>
      <w:lvlText w:val="•"/>
      <w:lvlJc w:val="left"/>
      <w:pPr>
        <w:ind w:left="4184" w:hanging="284"/>
      </w:pPr>
      <w:rPr>
        <w:rFonts w:hint="default"/>
      </w:rPr>
    </w:lvl>
  </w:abstractNum>
  <w:abstractNum w:abstractNumId="5">
    <w:nsid w:val="20E6435E"/>
    <w:multiLevelType w:val="hybridMultilevel"/>
    <w:tmpl w:val="FFFFFFFF"/>
    <w:lvl w:ilvl="0" w:tplc="6E809424">
      <w:start w:val="5"/>
      <w:numFmt w:val="upperLetter"/>
      <w:lvlText w:val="%1."/>
      <w:lvlJc w:val="left"/>
      <w:pPr>
        <w:ind w:left="127" w:hanging="341"/>
      </w:pPr>
      <w:rPr>
        <w:rFonts w:ascii="Times New Roman" w:eastAsia="Times New Roman" w:hAnsi="Times New Roman" w:cs="Times New Roman" w:hint="default"/>
        <w:i/>
        <w:spacing w:val="-14"/>
        <w:w w:val="100"/>
        <w:sz w:val="22"/>
        <w:szCs w:val="22"/>
      </w:rPr>
    </w:lvl>
    <w:lvl w:ilvl="1" w:tplc="9ED61F06">
      <w:start w:val="1"/>
      <w:numFmt w:val="decimal"/>
      <w:lvlText w:val="%2."/>
      <w:lvlJc w:val="left"/>
      <w:pPr>
        <w:ind w:left="3054" w:hanging="353"/>
      </w:pPr>
      <w:rPr>
        <w:rFonts w:ascii="Times New Roman" w:eastAsia="Times New Roman" w:hAnsi="Times New Roman" w:cs="Times New Roman" w:hint="default"/>
        <w:spacing w:val="-15"/>
        <w:w w:val="100"/>
        <w:sz w:val="20"/>
        <w:szCs w:val="20"/>
      </w:rPr>
    </w:lvl>
    <w:lvl w:ilvl="2" w:tplc="88164636">
      <w:numFmt w:val="bullet"/>
      <w:lvlText w:val="•"/>
      <w:lvlJc w:val="left"/>
      <w:pPr>
        <w:ind w:left="780" w:hanging="353"/>
      </w:pPr>
      <w:rPr>
        <w:rFonts w:hint="default"/>
      </w:rPr>
    </w:lvl>
    <w:lvl w:ilvl="3" w:tplc="D21E7D70">
      <w:numFmt w:val="bullet"/>
      <w:lvlText w:val="•"/>
      <w:lvlJc w:val="left"/>
      <w:pPr>
        <w:ind w:left="2980" w:hanging="353"/>
      </w:pPr>
      <w:rPr>
        <w:rFonts w:hint="default"/>
      </w:rPr>
    </w:lvl>
    <w:lvl w:ilvl="4" w:tplc="9EA24C1E">
      <w:numFmt w:val="bullet"/>
      <w:lvlText w:val="•"/>
      <w:lvlJc w:val="left"/>
      <w:pPr>
        <w:ind w:left="3060" w:hanging="353"/>
      </w:pPr>
      <w:rPr>
        <w:rFonts w:hint="default"/>
      </w:rPr>
    </w:lvl>
    <w:lvl w:ilvl="5" w:tplc="94E45B9A">
      <w:numFmt w:val="bullet"/>
      <w:lvlText w:val="•"/>
      <w:lvlJc w:val="left"/>
      <w:pPr>
        <w:ind w:left="2523" w:hanging="353"/>
      </w:pPr>
      <w:rPr>
        <w:rFonts w:hint="default"/>
      </w:rPr>
    </w:lvl>
    <w:lvl w:ilvl="6" w:tplc="74901322">
      <w:numFmt w:val="bullet"/>
      <w:lvlText w:val="•"/>
      <w:lvlJc w:val="left"/>
      <w:pPr>
        <w:ind w:left="1987" w:hanging="353"/>
      </w:pPr>
      <w:rPr>
        <w:rFonts w:hint="default"/>
      </w:rPr>
    </w:lvl>
    <w:lvl w:ilvl="7" w:tplc="5876FB72">
      <w:numFmt w:val="bullet"/>
      <w:lvlText w:val="•"/>
      <w:lvlJc w:val="left"/>
      <w:pPr>
        <w:ind w:left="1451" w:hanging="353"/>
      </w:pPr>
      <w:rPr>
        <w:rFonts w:hint="default"/>
      </w:rPr>
    </w:lvl>
    <w:lvl w:ilvl="8" w:tplc="D0387D14">
      <w:numFmt w:val="bullet"/>
      <w:lvlText w:val="•"/>
      <w:lvlJc w:val="left"/>
      <w:pPr>
        <w:ind w:left="915" w:hanging="353"/>
      </w:pPr>
      <w:rPr>
        <w:rFonts w:hint="default"/>
      </w:rPr>
    </w:lvl>
  </w:abstractNum>
  <w:abstractNum w:abstractNumId="6">
    <w:nsid w:val="2AF95857"/>
    <w:multiLevelType w:val="hybridMultilevel"/>
    <w:tmpl w:val="FFFFFFFF"/>
    <w:lvl w:ilvl="0" w:tplc="A22CFCEC">
      <w:numFmt w:val="bullet"/>
      <w:lvlText w:val="-"/>
      <w:lvlJc w:val="left"/>
      <w:pPr>
        <w:ind w:left="252" w:hanging="179"/>
      </w:pPr>
      <w:rPr>
        <w:rFonts w:ascii="Times New Roman" w:eastAsia="Times New Roman" w:hAnsi="Times New Roman" w:hint="default"/>
        <w:w w:val="99"/>
        <w:sz w:val="11"/>
      </w:rPr>
    </w:lvl>
    <w:lvl w:ilvl="1" w:tplc="A2DA17EC">
      <w:numFmt w:val="bullet"/>
      <w:lvlText w:val="•"/>
      <w:lvlJc w:val="left"/>
      <w:pPr>
        <w:ind w:left="536" w:hanging="179"/>
      </w:pPr>
      <w:rPr>
        <w:rFonts w:hint="default"/>
      </w:rPr>
    </w:lvl>
    <w:lvl w:ilvl="2" w:tplc="2F203C52">
      <w:numFmt w:val="bullet"/>
      <w:lvlText w:val="•"/>
      <w:lvlJc w:val="left"/>
      <w:pPr>
        <w:ind w:left="812" w:hanging="179"/>
      </w:pPr>
      <w:rPr>
        <w:rFonts w:hint="default"/>
      </w:rPr>
    </w:lvl>
    <w:lvl w:ilvl="3" w:tplc="8F869D74">
      <w:numFmt w:val="bullet"/>
      <w:lvlText w:val="•"/>
      <w:lvlJc w:val="left"/>
      <w:pPr>
        <w:ind w:left="1088" w:hanging="179"/>
      </w:pPr>
      <w:rPr>
        <w:rFonts w:hint="default"/>
      </w:rPr>
    </w:lvl>
    <w:lvl w:ilvl="4" w:tplc="D2A80A28">
      <w:numFmt w:val="bullet"/>
      <w:lvlText w:val="•"/>
      <w:lvlJc w:val="left"/>
      <w:pPr>
        <w:ind w:left="1364" w:hanging="179"/>
      </w:pPr>
      <w:rPr>
        <w:rFonts w:hint="default"/>
      </w:rPr>
    </w:lvl>
    <w:lvl w:ilvl="5" w:tplc="FB0EE712">
      <w:numFmt w:val="bullet"/>
      <w:lvlText w:val="•"/>
      <w:lvlJc w:val="left"/>
      <w:pPr>
        <w:ind w:left="1640" w:hanging="179"/>
      </w:pPr>
      <w:rPr>
        <w:rFonts w:hint="default"/>
      </w:rPr>
    </w:lvl>
    <w:lvl w:ilvl="6" w:tplc="367801C6">
      <w:numFmt w:val="bullet"/>
      <w:lvlText w:val="•"/>
      <w:lvlJc w:val="left"/>
      <w:pPr>
        <w:ind w:left="1916" w:hanging="179"/>
      </w:pPr>
      <w:rPr>
        <w:rFonts w:hint="default"/>
      </w:rPr>
    </w:lvl>
    <w:lvl w:ilvl="7" w:tplc="83C0EDE8">
      <w:numFmt w:val="bullet"/>
      <w:lvlText w:val="•"/>
      <w:lvlJc w:val="left"/>
      <w:pPr>
        <w:ind w:left="2192" w:hanging="179"/>
      </w:pPr>
      <w:rPr>
        <w:rFonts w:hint="default"/>
      </w:rPr>
    </w:lvl>
    <w:lvl w:ilvl="8" w:tplc="6698497C">
      <w:numFmt w:val="bullet"/>
      <w:lvlText w:val="•"/>
      <w:lvlJc w:val="left"/>
      <w:pPr>
        <w:ind w:left="2468" w:hanging="179"/>
      </w:pPr>
      <w:rPr>
        <w:rFonts w:hint="default"/>
      </w:rPr>
    </w:lvl>
  </w:abstractNum>
  <w:abstractNum w:abstractNumId="7">
    <w:nsid w:val="37515B00"/>
    <w:multiLevelType w:val="hybridMultilevel"/>
    <w:tmpl w:val="1102C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1C59D3"/>
    <w:multiLevelType w:val="hybridMultilevel"/>
    <w:tmpl w:val="FFFFFFFF"/>
    <w:lvl w:ilvl="0" w:tplc="9E60654A">
      <w:start w:val="4"/>
      <w:numFmt w:val="decimal"/>
      <w:lvlText w:val="%1"/>
      <w:lvlJc w:val="left"/>
      <w:pPr>
        <w:ind w:left="914" w:hanging="530"/>
      </w:pPr>
      <w:rPr>
        <w:rFonts w:ascii="Times New Roman" w:eastAsia="Times New Roman" w:hAnsi="Times New Roman" w:cs="Times New Roman" w:hint="default"/>
        <w:spacing w:val="-11"/>
        <w:w w:val="100"/>
        <w:sz w:val="20"/>
        <w:szCs w:val="20"/>
      </w:rPr>
    </w:lvl>
    <w:lvl w:ilvl="1" w:tplc="2A86BAE6">
      <w:numFmt w:val="bullet"/>
      <w:lvlText w:val="•"/>
      <w:lvlJc w:val="left"/>
      <w:pPr>
        <w:ind w:left="1120" w:hanging="530"/>
      </w:pPr>
      <w:rPr>
        <w:rFonts w:hint="default"/>
      </w:rPr>
    </w:lvl>
    <w:lvl w:ilvl="2" w:tplc="AD0E7318">
      <w:numFmt w:val="bullet"/>
      <w:lvlText w:val="•"/>
      <w:lvlJc w:val="left"/>
      <w:pPr>
        <w:ind w:left="1320" w:hanging="530"/>
      </w:pPr>
      <w:rPr>
        <w:rFonts w:hint="default"/>
      </w:rPr>
    </w:lvl>
    <w:lvl w:ilvl="3" w:tplc="FAB8179A">
      <w:numFmt w:val="bullet"/>
      <w:lvlText w:val="•"/>
      <w:lvlJc w:val="left"/>
      <w:pPr>
        <w:ind w:left="1520" w:hanging="530"/>
      </w:pPr>
      <w:rPr>
        <w:rFonts w:hint="default"/>
      </w:rPr>
    </w:lvl>
    <w:lvl w:ilvl="4" w:tplc="E4A63CF0">
      <w:numFmt w:val="bullet"/>
      <w:lvlText w:val="•"/>
      <w:lvlJc w:val="left"/>
      <w:pPr>
        <w:ind w:left="1720" w:hanging="530"/>
      </w:pPr>
      <w:rPr>
        <w:rFonts w:hint="default"/>
      </w:rPr>
    </w:lvl>
    <w:lvl w:ilvl="5" w:tplc="1A26AD1E">
      <w:numFmt w:val="bullet"/>
      <w:lvlText w:val="•"/>
      <w:lvlJc w:val="left"/>
      <w:pPr>
        <w:ind w:left="1920" w:hanging="530"/>
      </w:pPr>
      <w:rPr>
        <w:rFonts w:hint="default"/>
      </w:rPr>
    </w:lvl>
    <w:lvl w:ilvl="6" w:tplc="C40ECBBC">
      <w:numFmt w:val="bullet"/>
      <w:lvlText w:val="•"/>
      <w:lvlJc w:val="left"/>
      <w:pPr>
        <w:ind w:left="2120" w:hanging="530"/>
      </w:pPr>
      <w:rPr>
        <w:rFonts w:hint="default"/>
      </w:rPr>
    </w:lvl>
    <w:lvl w:ilvl="7" w:tplc="736C7CE6">
      <w:numFmt w:val="bullet"/>
      <w:lvlText w:val="•"/>
      <w:lvlJc w:val="left"/>
      <w:pPr>
        <w:ind w:left="2320" w:hanging="530"/>
      </w:pPr>
      <w:rPr>
        <w:rFonts w:hint="default"/>
      </w:rPr>
    </w:lvl>
    <w:lvl w:ilvl="8" w:tplc="E5D01B46">
      <w:numFmt w:val="bullet"/>
      <w:lvlText w:val="•"/>
      <w:lvlJc w:val="left"/>
      <w:pPr>
        <w:ind w:left="2520" w:hanging="530"/>
      </w:pPr>
      <w:rPr>
        <w:rFonts w:hint="default"/>
      </w:rPr>
    </w:lvl>
  </w:abstractNum>
  <w:abstractNum w:abstractNumId="9">
    <w:nsid w:val="4089172E"/>
    <w:multiLevelType w:val="hybridMultilevel"/>
    <w:tmpl w:val="FFFFFFFF"/>
    <w:lvl w:ilvl="0" w:tplc="0EDEB616">
      <w:start w:val="1"/>
      <w:numFmt w:val="decimal"/>
      <w:lvlText w:val="%1"/>
      <w:lvlJc w:val="left"/>
      <w:pPr>
        <w:ind w:left="1053" w:hanging="568"/>
      </w:pPr>
      <w:rPr>
        <w:rFonts w:ascii="Times New Roman" w:eastAsia="Times New Roman" w:hAnsi="Times New Roman" w:cs="Times New Roman" w:hint="default"/>
        <w:spacing w:val="-11"/>
        <w:w w:val="100"/>
        <w:sz w:val="20"/>
        <w:szCs w:val="20"/>
      </w:rPr>
    </w:lvl>
    <w:lvl w:ilvl="1" w:tplc="1646C85E">
      <w:numFmt w:val="bullet"/>
      <w:lvlText w:val="•"/>
      <w:lvlJc w:val="left"/>
      <w:pPr>
        <w:ind w:left="2066" w:hanging="568"/>
      </w:pPr>
      <w:rPr>
        <w:rFonts w:hint="default"/>
      </w:rPr>
    </w:lvl>
    <w:lvl w:ilvl="2" w:tplc="3E825C62">
      <w:numFmt w:val="bullet"/>
      <w:lvlText w:val="•"/>
      <w:lvlJc w:val="left"/>
      <w:pPr>
        <w:ind w:left="3073" w:hanging="568"/>
      </w:pPr>
      <w:rPr>
        <w:rFonts w:hint="default"/>
      </w:rPr>
    </w:lvl>
    <w:lvl w:ilvl="3" w:tplc="9A1A5774">
      <w:numFmt w:val="bullet"/>
      <w:lvlText w:val="•"/>
      <w:lvlJc w:val="left"/>
      <w:pPr>
        <w:ind w:left="4079" w:hanging="568"/>
      </w:pPr>
      <w:rPr>
        <w:rFonts w:hint="default"/>
      </w:rPr>
    </w:lvl>
    <w:lvl w:ilvl="4" w:tplc="653C1A68">
      <w:numFmt w:val="bullet"/>
      <w:lvlText w:val="•"/>
      <w:lvlJc w:val="left"/>
      <w:pPr>
        <w:ind w:left="5086" w:hanging="568"/>
      </w:pPr>
      <w:rPr>
        <w:rFonts w:hint="default"/>
      </w:rPr>
    </w:lvl>
    <w:lvl w:ilvl="5" w:tplc="8BC0E5CE">
      <w:numFmt w:val="bullet"/>
      <w:lvlText w:val="•"/>
      <w:lvlJc w:val="left"/>
      <w:pPr>
        <w:ind w:left="6092" w:hanging="568"/>
      </w:pPr>
      <w:rPr>
        <w:rFonts w:hint="default"/>
      </w:rPr>
    </w:lvl>
    <w:lvl w:ilvl="6" w:tplc="A2E00300">
      <w:numFmt w:val="bullet"/>
      <w:lvlText w:val="•"/>
      <w:lvlJc w:val="left"/>
      <w:pPr>
        <w:ind w:left="7099" w:hanging="568"/>
      </w:pPr>
      <w:rPr>
        <w:rFonts w:hint="default"/>
      </w:rPr>
    </w:lvl>
    <w:lvl w:ilvl="7" w:tplc="8506BA66">
      <w:numFmt w:val="bullet"/>
      <w:lvlText w:val="•"/>
      <w:lvlJc w:val="left"/>
      <w:pPr>
        <w:ind w:left="8105" w:hanging="568"/>
      </w:pPr>
      <w:rPr>
        <w:rFonts w:hint="default"/>
      </w:rPr>
    </w:lvl>
    <w:lvl w:ilvl="8" w:tplc="63E6CABE">
      <w:numFmt w:val="bullet"/>
      <w:lvlText w:val="•"/>
      <w:lvlJc w:val="left"/>
      <w:pPr>
        <w:ind w:left="9112" w:hanging="568"/>
      </w:pPr>
      <w:rPr>
        <w:rFonts w:hint="default"/>
      </w:rPr>
    </w:lvl>
  </w:abstractNum>
  <w:abstractNum w:abstractNumId="10">
    <w:nsid w:val="4091464B"/>
    <w:multiLevelType w:val="hybridMultilevel"/>
    <w:tmpl w:val="FFFFFFFF"/>
    <w:lvl w:ilvl="0" w:tplc="B7B6716E">
      <w:numFmt w:val="bullet"/>
      <w:lvlText w:val="-"/>
      <w:lvlJc w:val="left"/>
      <w:pPr>
        <w:ind w:left="250" w:hanging="179"/>
      </w:pPr>
      <w:rPr>
        <w:rFonts w:ascii="Times New Roman" w:eastAsia="Times New Roman" w:hAnsi="Times New Roman" w:hint="default"/>
        <w:w w:val="99"/>
        <w:sz w:val="11"/>
      </w:rPr>
    </w:lvl>
    <w:lvl w:ilvl="1" w:tplc="098451E0">
      <w:numFmt w:val="bullet"/>
      <w:lvlText w:val="•"/>
      <w:lvlJc w:val="left"/>
      <w:pPr>
        <w:ind w:left="536" w:hanging="179"/>
      </w:pPr>
      <w:rPr>
        <w:rFonts w:hint="default"/>
      </w:rPr>
    </w:lvl>
    <w:lvl w:ilvl="2" w:tplc="8E282180">
      <w:numFmt w:val="bullet"/>
      <w:lvlText w:val="•"/>
      <w:lvlJc w:val="left"/>
      <w:pPr>
        <w:ind w:left="812" w:hanging="179"/>
      </w:pPr>
      <w:rPr>
        <w:rFonts w:hint="default"/>
      </w:rPr>
    </w:lvl>
    <w:lvl w:ilvl="3" w:tplc="7B2E2586">
      <w:numFmt w:val="bullet"/>
      <w:lvlText w:val="•"/>
      <w:lvlJc w:val="left"/>
      <w:pPr>
        <w:ind w:left="1088" w:hanging="179"/>
      </w:pPr>
      <w:rPr>
        <w:rFonts w:hint="default"/>
      </w:rPr>
    </w:lvl>
    <w:lvl w:ilvl="4" w:tplc="F68CE1F2">
      <w:numFmt w:val="bullet"/>
      <w:lvlText w:val="•"/>
      <w:lvlJc w:val="left"/>
      <w:pPr>
        <w:ind w:left="1364" w:hanging="179"/>
      </w:pPr>
      <w:rPr>
        <w:rFonts w:hint="default"/>
      </w:rPr>
    </w:lvl>
    <w:lvl w:ilvl="5" w:tplc="B838CD4C">
      <w:numFmt w:val="bullet"/>
      <w:lvlText w:val="•"/>
      <w:lvlJc w:val="left"/>
      <w:pPr>
        <w:ind w:left="1640" w:hanging="179"/>
      </w:pPr>
      <w:rPr>
        <w:rFonts w:hint="default"/>
      </w:rPr>
    </w:lvl>
    <w:lvl w:ilvl="6" w:tplc="8A4AD480">
      <w:numFmt w:val="bullet"/>
      <w:lvlText w:val="•"/>
      <w:lvlJc w:val="left"/>
      <w:pPr>
        <w:ind w:left="1916" w:hanging="179"/>
      </w:pPr>
      <w:rPr>
        <w:rFonts w:hint="default"/>
      </w:rPr>
    </w:lvl>
    <w:lvl w:ilvl="7" w:tplc="AB544DB4">
      <w:numFmt w:val="bullet"/>
      <w:lvlText w:val="•"/>
      <w:lvlJc w:val="left"/>
      <w:pPr>
        <w:ind w:left="2192" w:hanging="179"/>
      </w:pPr>
      <w:rPr>
        <w:rFonts w:hint="default"/>
      </w:rPr>
    </w:lvl>
    <w:lvl w:ilvl="8" w:tplc="7972AD7C">
      <w:numFmt w:val="bullet"/>
      <w:lvlText w:val="•"/>
      <w:lvlJc w:val="left"/>
      <w:pPr>
        <w:ind w:left="2468" w:hanging="179"/>
      </w:pPr>
      <w:rPr>
        <w:rFonts w:hint="default"/>
      </w:rPr>
    </w:lvl>
  </w:abstractNum>
  <w:abstractNum w:abstractNumId="11">
    <w:nsid w:val="529C6070"/>
    <w:multiLevelType w:val="hybridMultilevel"/>
    <w:tmpl w:val="FFFFFFFF"/>
    <w:lvl w:ilvl="0" w:tplc="C41E68DC">
      <w:start w:val="5"/>
      <w:numFmt w:val="decimal"/>
      <w:lvlText w:val="%1."/>
      <w:lvlJc w:val="left"/>
      <w:pPr>
        <w:ind w:left="819" w:hanging="455"/>
      </w:pPr>
      <w:rPr>
        <w:rFonts w:ascii="Calibri" w:eastAsia="Times New Roman" w:hAnsi="Calibri" w:cs="Calibri" w:hint="default"/>
        <w:b/>
        <w:bCs/>
        <w:spacing w:val="0"/>
        <w:w w:val="97"/>
        <w:sz w:val="40"/>
        <w:szCs w:val="40"/>
      </w:rPr>
    </w:lvl>
    <w:lvl w:ilvl="1" w:tplc="2AA45B72">
      <w:numFmt w:val="bullet"/>
      <w:lvlText w:val="•"/>
      <w:lvlJc w:val="left"/>
      <w:pPr>
        <w:ind w:left="1880" w:hanging="455"/>
      </w:pPr>
      <w:rPr>
        <w:rFonts w:hint="default"/>
      </w:rPr>
    </w:lvl>
    <w:lvl w:ilvl="2" w:tplc="B00C5464">
      <w:numFmt w:val="bullet"/>
      <w:lvlText w:val="•"/>
      <w:lvlJc w:val="left"/>
      <w:pPr>
        <w:ind w:left="2225" w:hanging="455"/>
      </w:pPr>
      <w:rPr>
        <w:rFonts w:hint="default"/>
      </w:rPr>
    </w:lvl>
    <w:lvl w:ilvl="3" w:tplc="F6B89F06">
      <w:numFmt w:val="bullet"/>
      <w:lvlText w:val="•"/>
      <w:lvlJc w:val="left"/>
      <w:pPr>
        <w:ind w:left="2570" w:hanging="455"/>
      </w:pPr>
      <w:rPr>
        <w:rFonts w:hint="default"/>
      </w:rPr>
    </w:lvl>
    <w:lvl w:ilvl="4" w:tplc="31749C36">
      <w:numFmt w:val="bullet"/>
      <w:lvlText w:val="•"/>
      <w:lvlJc w:val="left"/>
      <w:pPr>
        <w:ind w:left="2915" w:hanging="455"/>
      </w:pPr>
      <w:rPr>
        <w:rFonts w:hint="default"/>
      </w:rPr>
    </w:lvl>
    <w:lvl w:ilvl="5" w:tplc="61DCA7C8">
      <w:numFmt w:val="bullet"/>
      <w:lvlText w:val="•"/>
      <w:lvlJc w:val="left"/>
      <w:pPr>
        <w:ind w:left="3261" w:hanging="455"/>
      </w:pPr>
      <w:rPr>
        <w:rFonts w:hint="default"/>
      </w:rPr>
    </w:lvl>
    <w:lvl w:ilvl="6" w:tplc="4B2E7642">
      <w:numFmt w:val="bullet"/>
      <w:lvlText w:val="•"/>
      <w:lvlJc w:val="left"/>
      <w:pPr>
        <w:ind w:left="3606" w:hanging="455"/>
      </w:pPr>
      <w:rPr>
        <w:rFonts w:hint="default"/>
      </w:rPr>
    </w:lvl>
    <w:lvl w:ilvl="7" w:tplc="1C5C5776">
      <w:numFmt w:val="bullet"/>
      <w:lvlText w:val="•"/>
      <w:lvlJc w:val="left"/>
      <w:pPr>
        <w:ind w:left="3951" w:hanging="455"/>
      </w:pPr>
      <w:rPr>
        <w:rFonts w:hint="default"/>
      </w:rPr>
    </w:lvl>
    <w:lvl w:ilvl="8" w:tplc="9AFC2F58">
      <w:numFmt w:val="bullet"/>
      <w:lvlText w:val="•"/>
      <w:lvlJc w:val="left"/>
      <w:pPr>
        <w:ind w:left="4297" w:hanging="455"/>
      </w:pPr>
      <w:rPr>
        <w:rFonts w:hint="default"/>
      </w:rPr>
    </w:lvl>
  </w:abstractNum>
  <w:abstractNum w:abstractNumId="12">
    <w:nsid w:val="537A423A"/>
    <w:multiLevelType w:val="hybridMultilevel"/>
    <w:tmpl w:val="FFFFFFFF"/>
    <w:lvl w:ilvl="0" w:tplc="DF0A0E86">
      <w:numFmt w:val="bullet"/>
      <w:lvlText w:val="-"/>
      <w:lvlJc w:val="left"/>
      <w:pPr>
        <w:ind w:left="248" w:hanging="179"/>
      </w:pPr>
      <w:rPr>
        <w:rFonts w:ascii="Times New Roman" w:eastAsia="Times New Roman" w:hAnsi="Times New Roman" w:hint="default"/>
        <w:w w:val="99"/>
        <w:sz w:val="11"/>
      </w:rPr>
    </w:lvl>
    <w:lvl w:ilvl="1" w:tplc="6746401E">
      <w:numFmt w:val="bullet"/>
      <w:lvlText w:val="•"/>
      <w:lvlJc w:val="left"/>
      <w:pPr>
        <w:ind w:left="518" w:hanging="179"/>
      </w:pPr>
      <w:rPr>
        <w:rFonts w:hint="default"/>
      </w:rPr>
    </w:lvl>
    <w:lvl w:ilvl="2" w:tplc="1F9851A4">
      <w:numFmt w:val="bullet"/>
      <w:lvlText w:val="•"/>
      <w:lvlJc w:val="left"/>
      <w:pPr>
        <w:ind w:left="796" w:hanging="179"/>
      </w:pPr>
      <w:rPr>
        <w:rFonts w:hint="default"/>
      </w:rPr>
    </w:lvl>
    <w:lvl w:ilvl="3" w:tplc="77A2044A">
      <w:numFmt w:val="bullet"/>
      <w:lvlText w:val="•"/>
      <w:lvlJc w:val="left"/>
      <w:pPr>
        <w:ind w:left="1074" w:hanging="179"/>
      </w:pPr>
      <w:rPr>
        <w:rFonts w:hint="default"/>
      </w:rPr>
    </w:lvl>
    <w:lvl w:ilvl="4" w:tplc="E514C462">
      <w:numFmt w:val="bullet"/>
      <w:lvlText w:val="•"/>
      <w:lvlJc w:val="left"/>
      <w:pPr>
        <w:ind w:left="1353" w:hanging="179"/>
      </w:pPr>
      <w:rPr>
        <w:rFonts w:hint="default"/>
      </w:rPr>
    </w:lvl>
    <w:lvl w:ilvl="5" w:tplc="983E0D4E">
      <w:numFmt w:val="bullet"/>
      <w:lvlText w:val="•"/>
      <w:lvlJc w:val="left"/>
      <w:pPr>
        <w:ind w:left="1631" w:hanging="179"/>
      </w:pPr>
      <w:rPr>
        <w:rFonts w:hint="default"/>
      </w:rPr>
    </w:lvl>
    <w:lvl w:ilvl="6" w:tplc="B38462DE">
      <w:numFmt w:val="bullet"/>
      <w:lvlText w:val="•"/>
      <w:lvlJc w:val="left"/>
      <w:pPr>
        <w:ind w:left="1909" w:hanging="179"/>
      </w:pPr>
      <w:rPr>
        <w:rFonts w:hint="default"/>
      </w:rPr>
    </w:lvl>
    <w:lvl w:ilvl="7" w:tplc="5D341EDA">
      <w:numFmt w:val="bullet"/>
      <w:lvlText w:val="•"/>
      <w:lvlJc w:val="left"/>
      <w:pPr>
        <w:ind w:left="2187" w:hanging="179"/>
      </w:pPr>
      <w:rPr>
        <w:rFonts w:hint="default"/>
      </w:rPr>
    </w:lvl>
    <w:lvl w:ilvl="8" w:tplc="06761740">
      <w:numFmt w:val="bullet"/>
      <w:lvlText w:val="•"/>
      <w:lvlJc w:val="left"/>
      <w:pPr>
        <w:ind w:left="2466" w:hanging="179"/>
      </w:pPr>
      <w:rPr>
        <w:rFonts w:hint="default"/>
      </w:rPr>
    </w:lvl>
  </w:abstractNum>
  <w:abstractNum w:abstractNumId="13">
    <w:nsid w:val="5CB66F0C"/>
    <w:multiLevelType w:val="hybridMultilevel"/>
    <w:tmpl w:val="FFFFFFFF"/>
    <w:lvl w:ilvl="0" w:tplc="E25A33B6">
      <w:start w:val="8"/>
      <w:numFmt w:val="decimal"/>
      <w:lvlText w:val="%1"/>
      <w:lvlJc w:val="left"/>
      <w:pPr>
        <w:ind w:left="699" w:hanging="280"/>
      </w:pPr>
      <w:rPr>
        <w:rFonts w:ascii="Times New Roman" w:eastAsia="Times New Roman" w:hAnsi="Times New Roman" w:cs="Times New Roman" w:hint="default"/>
        <w:spacing w:val="-21"/>
        <w:w w:val="100"/>
        <w:sz w:val="20"/>
        <w:szCs w:val="20"/>
      </w:rPr>
    </w:lvl>
    <w:lvl w:ilvl="1" w:tplc="13FAA340">
      <w:numFmt w:val="bullet"/>
      <w:lvlText w:val="•"/>
      <w:lvlJc w:val="left"/>
      <w:pPr>
        <w:ind w:left="1103" w:hanging="280"/>
      </w:pPr>
      <w:rPr>
        <w:rFonts w:hint="default"/>
      </w:rPr>
    </w:lvl>
    <w:lvl w:ilvl="2" w:tplc="51AE0A5A">
      <w:numFmt w:val="bullet"/>
      <w:lvlText w:val="•"/>
      <w:lvlJc w:val="left"/>
      <w:pPr>
        <w:ind w:left="1506" w:hanging="280"/>
      </w:pPr>
      <w:rPr>
        <w:rFonts w:hint="default"/>
      </w:rPr>
    </w:lvl>
    <w:lvl w:ilvl="3" w:tplc="80920806">
      <w:numFmt w:val="bullet"/>
      <w:lvlText w:val="•"/>
      <w:lvlJc w:val="left"/>
      <w:pPr>
        <w:ind w:left="1910" w:hanging="280"/>
      </w:pPr>
      <w:rPr>
        <w:rFonts w:hint="default"/>
      </w:rPr>
    </w:lvl>
    <w:lvl w:ilvl="4" w:tplc="4352F69A">
      <w:numFmt w:val="bullet"/>
      <w:lvlText w:val="•"/>
      <w:lvlJc w:val="left"/>
      <w:pPr>
        <w:ind w:left="2313" w:hanging="280"/>
      </w:pPr>
      <w:rPr>
        <w:rFonts w:hint="default"/>
      </w:rPr>
    </w:lvl>
    <w:lvl w:ilvl="5" w:tplc="FBE8B26A">
      <w:numFmt w:val="bullet"/>
      <w:lvlText w:val="•"/>
      <w:lvlJc w:val="left"/>
      <w:pPr>
        <w:ind w:left="2716" w:hanging="280"/>
      </w:pPr>
      <w:rPr>
        <w:rFonts w:hint="default"/>
      </w:rPr>
    </w:lvl>
    <w:lvl w:ilvl="6" w:tplc="44C6F42A">
      <w:numFmt w:val="bullet"/>
      <w:lvlText w:val="•"/>
      <w:lvlJc w:val="left"/>
      <w:pPr>
        <w:ind w:left="3120" w:hanging="280"/>
      </w:pPr>
      <w:rPr>
        <w:rFonts w:hint="default"/>
      </w:rPr>
    </w:lvl>
    <w:lvl w:ilvl="7" w:tplc="A6CC543C">
      <w:numFmt w:val="bullet"/>
      <w:lvlText w:val="•"/>
      <w:lvlJc w:val="left"/>
      <w:pPr>
        <w:ind w:left="3523" w:hanging="280"/>
      </w:pPr>
      <w:rPr>
        <w:rFonts w:hint="default"/>
      </w:rPr>
    </w:lvl>
    <w:lvl w:ilvl="8" w:tplc="EBDE27C4">
      <w:numFmt w:val="bullet"/>
      <w:lvlText w:val="•"/>
      <w:lvlJc w:val="left"/>
      <w:pPr>
        <w:ind w:left="3926" w:hanging="280"/>
      </w:pPr>
      <w:rPr>
        <w:rFonts w:hint="default"/>
      </w:rPr>
    </w:lvl>
  </w:abstractNum>
  <w:abstractNum w:abstractNumId="14">
    <w:nsid w:val="663F5627"/>
    <w:multiLevelType w:val="hybridMultilevel"/>
    <w:tmpl w:val="FFFFFFFF"/>
    <w:lvl w:ilvl="0" w:tplc="CE4CC39C">
      <w:numFmt w:val="bullet"/>
      <w:lvlText w:val="–"/>
      <w:lvlJc w:val="left"/>
      <w:pPr>
        <w:ind w:left="127" w:hanging="227"/>
      </w:pPr>
      <w:rPr>
        <w:rFonts w:ascii="Calibri" w:eastAsia="Times New Roman" w:hAnsi="Calibri" w:hint="default"/>
        <w:b/>
        <w:w w:val="102"/>
        <w:sz w:val="22"/>
      </w:rPr>
    </w:lvl>
    <w:lvl w:ilvl="1" w:tplc="B198BD44">
      <w:numFmt w:val="bullet"/>
      <w:lvlText w:val="–"/>
      <w:lvlJc w:val="left"/>
      <w:pPr>
        <w:ind w:left="240" w:hanging="227"/>
      </w:pPr>
      <w:rPr>
        <w:rFonts w:ascii="Calibri" w:eastAsia="Times New Roman" w:hAnsi="Calibri" w:hint="default"/>
        <w:b/>
        <w:w w:val="100"/>
        <w:sz w:val="22"/>
      </w:rPr>
    </w:lvl>
    <w:lvl w:ilvl="2" w:tplc="8F4830B6">
      <w:numFmt w:val="bullet"/>
      <w:lvlText w:val="•"/>
      <w:lvlJc w:val="left"/>
      <w:pPr>
        <w:ind w:left="206" w:hanging="227"/>
      </w:pPr>
      <w:rPr>
        <w:rFonts w:hint="default"/>
      </w:rPr>
    </w:lvl>
    <w:lvl w:ilvl="3" w:tplc="3266E126">
      <w:numFmt w:val="bullet"/>
      <w:lvlText w:val="•"/>
      <w:lvlJc w:val="left"/>
      <w:pPr>
        <w:ind w:left="173" w:hanging="227"/>
      </w:pPr>
      <w:rPr>
        <w:rFonts w:hint="default"/>
      </w:rPr>
    </w:lvl>
    <w:lvl w:ilvl="4" w:tplc="03D4305A">
      <w:numFmt w:val="bullet"/>
      <w:lvlText w:val="•"/>
      <w:lvlJc w:val="left"/>
      <w:pPr>
        <w:ind w:left="140" w:hanging="227"/>
      </w:pPr>
      <w:rPr>
        <w:rFonts w:hint="default"/>
      </w:rPr>
    </w:lvl>
    <w:lvl w:ilvl="5" w:tplc="3CDEA0D8">
      <w:numFmt w:val="bullet"/>
      <w:lvlText w:val="•"/>
      <w:lvlJc w:val="left"/>
      <w:pPr>
        <w:ind w:left="107" w:hanging="227"/>
      </w:pPr>
      <w:rPr>
        <w:rFonts w:hint="default"/>
      </w:rPr>
    </w:lvl>
    <w:lvl w:ilvl="6" w:tplc="20547708">
      <w:numFmt w:val="bullet"/>
      <w:lvlText w:val="•"/>
      <w:lvlJc w:val="left"/>
      <w:pPr>
        <w:ind w:left="74" w:hanging="227"/>
      </w:pPr>
      <w:rPr>
        <w:rFonts w:hint="default"/>
      </w:rPr>
    </w:lvl>
    <w:lvl w:ilvl="7" w:tplc="EED02878">
      <w:numFmt w:val="bullet"/>
      <w:lvlText w:val="•"/>
      <w:lvlJc w:val="left"/>
      <w:pPr>
        <w:ind w:left="41" w:hanging="227"/>
      </w:pPr>
      <w:rPr>
        <w:rFonts w:hint="default"/>
      </w:rPr>
    </w:lvl>
    <w:lvl w:ilvl="8" w:tplc="D79ADF7C">
      <w:numFmt w:val="bullet"/>
      <w:lvlText w:val="•"/>
      <w:lvlJc w:val="left"/>
      <w:pPr>
        <w:ind w:left="8" w:hanging="227"/>
      </w:pPr>
      <w:rPr>
        <w:rFonts w:hint="default"/>
      </w:rPr>
    </w:lvl>
  </w:abstractNum>
  <w:abstractNum w:abstractNumId="15">
    <w:nsid w:val="6A7313A7"/>
    <w:multiLevelType w:val="hybridMultilevel"/>
    <w:tmpl w:val="FFFFFFFF"/>
    <w:lvl w:ilvl="0" w:tplc="6932093A">
      <w:start w:val="1"/>
      <w:numFmt w:val="decimal"/>
      <w:lvlText w:val="%1."/>
      <w:lvlJc w:val="left"/>
      <w:pPr>
        <w:ind w:left="2240" w:hanging="455"/>
      </w:pPr>
      <w:rPr>
        <w:rFonts w:ascii="Calibri" w:eastAsia="Times New Roman" w:hAnsi="Calibri" w:cs="Calibri" w:hint="default"/>
        <w:b/>
        <w:bCs/>
        <w:spacing w:val="0"/>
        <w:w w:val="97"/>
        <w:sz w:val="40"/>
        <w:szCs w:val="40"/>
      </w:rPr>
    </w:lvl>
    <w:lvl w:ilvl="1" w:tplc="69D0C72C">
      <w:numFmt w:val="bullet"/>
      <w:lvlText w:val="•"/>
      <w:lvlJc w:val="left"/>
      <w:pPr>
        <w:ind w:left="2240" w:hanging="455"/>
      </w:pPr>
      <w:rPr>
        <w:rFonts w:hint="default"/>
      </w:rPr>
    </w:lvl>
    <w:lvl w:ilvl="2" w:tplc="73E23D2A">
      <w:numFmt w:val="bullet"/>
      <w:lvlText w:val="•"/>
      <w:lvlJc w:val="left"/>
      <w:pPr>
        <w:ind w:left="3227" w:hanging="455"/>
      </w:pPr>
      <w:rPr>
        <w:rFonts w:hint="default"/>
      </w:rPr>
    </w:lvl>
    <w:lvl w:ilvl="3" w:tplc="E52A01BC">
      <w:numFmt w:val="bullet"/>
      <w:lvlText w:val="•"/>
      <w:lvlJc w:val="left"/>
      <w:pPr>
        <w:ind w:left="4214" w:hanging="455"/>
      </w:pPr>
      <w:rPr>
        <w:rFonts w:hint="default"/>
      </w:rPr>
    </w:lvl>
    <w:lvl w:ilvl="4" w:tplc="03541B0C">
      <w:numFmt w:val="bullet"/>
      <w:lvlText w:val="•"/>
      <w:lvlJc w:val="left"/>
      <w:pPr>
        <w:ind w:left="5201" w:hanging="455"/>
      </w:pPr>
      <w:rPr>
        <w:rFonts w:hint="default"/>
      </w:rPr>
    </w:lvl>
    <w:lvl w:ilvl="5" w:tplc="24D2F9AE">
      <w:numFmt w:val="bullet"/>
      <w:lvlText w:val="•"/>
      <w:lvlJc w:val="left"/>
      <w:pPr>
        <w:ind w:left="6189" w:hanging="455"/>
      </w:pPr>
      <w:rPr>
        <w:rFonts w:hint="default"/>
      </w:rPr>
    </w:lvl>
    <w:lvl w:ilvl="6" w:tplc="1C08CA92">
      <w:numFmt w:val="bullet"/>
      <w:lvlText w:val="•"/>
      <w:lvlJc w:val="left"/>
      <w:pPr>
        <w:ind w:left="7176" w:hanging="455"/>
      </w:pPr>
      <w:rPr>
        <w:rFonts w:hint="default"/>
      </w:rPr>
    </w:lvl>
    <w:lvl w:ilvl="7" w:tplc="B6F20ED0">
      <w:numFmt w:val="bullet"/>
      <w:lvlText w:val="•"/>
      <w:lvlJc w:val="left"/>
      <w:pPr>
        <w:ind w:left="8163" w:hanging="455"/>
      </w:pPr>
      <w:rPr>
        <w:rFonts w:hint="default"/>
      </w:rPr>
    </w:lvl>
    <w:lvl w:ilvl="8" w:tplc="C1CE7B98">
      <w:numFmt w:val="bullet"/>
      <w:lvlText w:val="•"/>
      <w:lvlJc w:val="left"/>
      <w:pPr>
        <w:ind w:left="9150" w:hanging="455"/>
      </w:pPr>
      <w:rPr>
        <w:rFonts w:hint="default"/>
      </w:rPr>
    </w:lvl>
  </w:abstractNum>
  <w:abstractNum w:abstractNumId="16">
    <w:nsid w:val="6FF42962"/>
    <w:multiLevelType w:val="hybridMultilevel"/>
    <w:tmpl w:val="FFFFFFFF"/>
    <w:lvl w:ilvl="0" w:tplc="88CEE87C">
      <w:start w:val="3"/>
      <w:numFmt w:val="decimal"/>
      <w:lvlText w:val="%1)"/>
      <w:lvlJc w:val="left"/>
      <w:pPr>
        <w:ind w:left="240" w:hanging="264"/>
      </w:pPr>
      <w:rPr>
        <w:rFonts w:ascii="Times New Roman" w:eastAsia="Times New Roman" w:hAnsi="Times New Roman" w:cs="Times New Roman" w:hint="default"/>
        <w:w w:val="100"/>
        <w:sz w:val="22"/>
        <w:szCs w:val="22"/>
      </w:rPr>
    </w:lvl>
    <w:lvl w:ilvl="1" w:tplc="960CDFB6">
      <w:numFmt w:val="bullet"/>
      <w:lvlText w:val="•"/>
      <w:lvlJc w:val="left"/>
      <w:pPr>
        <w:ind w:left="2280" w:hanging="264"/>
      </w:pPr>
      <w:rPr>
        <w:rFonts w:hint="default"/>
      </w:rPr>
    </w:lvl>
    <w:lvl w:ilvl="2" w:tplc="D8E2001C">
      <w:numFmt w:val="bullet"/>
      <w:lvlText w:val="•"/>
      <w:lvlJc w:val="left"/>
      <w:pPr>
        <w:ind w:left="2007" w:hanging="264"/>
      </w:pPr>
      <w:rPr>
        <w:rFonts w:hint="default"/>
      </w:rPr>
    </w:lvl>
    <w:lvl w:ilvl="3" w:tplc="98C64C52">
      <w:numFmt w:val="bullet"/>
      <w:lvlText w:val="•"/>
      <w:lvlJc w:val="left"/>
      <w:pPr>
        <w:ind w:left="1735" w:hanging="264"/>
      </w:pPr>
      <w:rPr>
        <w:rFonts w:hint="default"/>
      </w:rPr>
    </w:lvl>
    <w:lvl w:ilvl="4" w:tplc="68CE1C8A">
      <w:numFmt w:val="bullet"/>
      <w:lvlText w:val="•"/>
      <w:lvlJc w:val="left"/>
      <w:pPr>
        <w:ind w:left="1463" w:hanging="264"/>
      </w:pPr>
      <w:rPr>
        <w:rFonts w:hint="default"/>
      </w:rPr>
    </w:lvl>
    <w:lvl w:ilvl="5" w:tplc="240A13B8">
      <w:numFmt w:val="bullet"/>
      <w:lvlText w:val="•"/>
      <w:lvlJc w:val="left"/>
      <w:pPr>
        <w:ind w:left="1191" w:hanging="264"/>
      </w:pPr>
      <w:rPr>
        <w:rFonts w:hint="default"/>
      </w:rPr>
    </w:lvl>
    <w:lvl w:ilvl="6" w:tplc="ED58C67C">
      <w:numFmt w:val="bullet"/>
      <w:lvlText w:val="•"/>
      <w:lvlJc w:val="left"/>
      <w:pPr>
        <w:ind w:left="918" w:hanging="264"/>
      </w:pPr>
      <w:rPr>
        <w:rFonts w:hint="default"/>
      </w:rPr>
    </w:lvl>
    <w:lvl w:ilvl="7" w:tplc="25406370">
      <w:numFmt w:val="bullet"/>
      <w:lvlText w:val="•"/>
      <w:lvlJc w:val="left"/>
      <w:pPr>
        <w:ind w:left="646" w:hanging="264"/>
      </w:pPr>
      <w:rPr>
        <w:rFonts w:hint="default"/>
      </w:rPr>
    </w:lvl>
    <w:lvl w:ilvl="8" w:tplc="2A10F204">
      <w:numFmt w:val="bullet"/>
      <w:lvlText w:val="•"/>
      <w:lvlJc w:val="left"/>
      <w:pPr>
        <w:ind w:left="374" w:hanging="264"/>
      </w:pPr>
      <w:rPr>
        <w:rFonts w:hint="default"/>
      </w:rPr>
    </w:lvl>
  </w:abstractNum>
  <w:num w:numId="1">
    <w:abstractNumId w:val="7"/>
  </w:num>
  <w:num w:numId="2">
    <w:abstractNumId w:val="3"/>
  </w:num>
  <w:num w:numId="3">
    <w:abstractNumId w:val="0"/>
  </w:num>
  <w:num w:numId="4">
    <w:abstractNumId w:val="9"/>
  </w:num>
  <w:num w:numId="5">
    <w:abstractNumId w:val="8"/>
  </w:num>
  <w:num w:numId="6">
    <w:abstractNumId w:val="14"/>
  </w:num>
  <w:num w:numId="7">
    <w:abstractNumId w:val="4"/>
  </w:num>
  <w:num w:numId="8">
    <w:abstractNumId w:val="11"/>
  </w:num>
  <w:num w:numId="9">
    <w:abstractNumId w:val="12"/>
  </w:num>
  <w:num w:numId="10">
    <w:abstractNumId w:val="6"/>
  </w:num>
  <w:num w:numId="11">
    <w:abstractNumId w:val="10"/>
  </w:num>
  <w:num w:numId="12">
    <w:abstractNumId w:val="2"/>
  </w:num>
  <w:num w:numId="13">
    <w:abstractNumId w:val="13"/>
  </w:num>
  <w:num w:numId="14">
    <w:abstractNumId w:val="16"/>
  </w:num>
  <w:num w:numId="15">
    <w:abstractNumId w:val="5"/>
  </w:num>
  <w:num w:numId="16">
    <w:abstractNumId w:val="15"/>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2BBC"/>
    <w:rsid w:val="00017006"/>
    <w:rsid w:val="000B2CEB"/>
    <w:rsid w:val="00333380"/>
    <w:rsid w:val="004E529E"/>
    <w:rsid w:val="005D55B1"/>
    <w:rsid w:val="009C2BBC"/>
    <w:rsid w:val="009E45AB"/>
    <w:rsid w:val="00B27126"/>
    <w:rsid w:val="00B45F47"/>
    <w:rsid w:val="00B7523F"/>
    <w:rsid w:val="00CE43B7"/>
    <w:rsid w:val="00E3375B"/>
    <w:rsid w:val="00EF21C0"/>
    <w:rsid w:val="00F612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5AB"/>
    <w:pPr>
      <w:spacing w:after="160" w:line="259" w:lineRule="auto"/>
    </w:pPr>
    <w:rPr>
      <w:lang w:val="en-US" w:eastAsia="en-US"/>
    </w:rPr>
  </w:style>
  <w:style w:type="paragraph" w:styleId="Heading1">
    <w:name w:val="heading 1"/>
    <w:basedOn w:val="Normal"/>
    <w:next w:val="Normal"/>
    <w:link w:val="Heading1Char"/>
    <w:uiPriority w:val="99"/>
    <w:qFormat/>
    <w:locked/>
    <w:rsid w:val="00EF21C0"/>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locked/>
    <w:rsid w:val="00EF21C0"/>
    <w:pPr>
      <w:widowControl w:val="0"/>
      <w:autoSpaceDE w:val="0"/>
      <w:autoSpaceDN w:val="0"/>
      <w:spacing w:before="64" w:after="0" w:line="240" w:lineRule="auto"/>
      <w:ind w:left="778" w:right="1668"/>
      <w:jc w:val="center"/>
      <w:outlineLvl w:val="1"/>
    </w:pPr>
    <w:rPr>
      <w:rFonts w:ascii="Times New Roman" w:eastAsia="Times New Roman" w:hAnsi="Times New Roman"/>
      <w:b/>
      <w:bCs/>
      <w:sz w:val="32"/>
      <w:szCs w:val="32"/>
      <w:lang w:val="uk-UA" w:eastAsia="uk-UA"/>
    </w:rPr>
  </w:style>
  <w:style w:type="paragraph" w:styleId="Heading3">
    <w:name w:val="heading 3"/>
    <w:basedOn w:val="Normal"/>
    <w:link w:val="Heading3Char"/>
    <w:uiPriority w:val="99"/>
    <w:qFormat/>
    <w:locked/>
    <w:rsid w:val="00EF21C0"/>
    <w:pPr>
      <w:widowControl w:val="0"/>
      <w:autoSpaceDE w:val="0"/>
      <w:autoSpaceDN w:val="0"/>
      <w:spacing w:after="0" w:line="240" w:lineRule="auto"/>
      <w:ind w:left="1004" w:right="1669"/>
      <w:jc w:val="center"/>
      <w:outlineLvl w:val="2"/>
    </w:pPr>
    <w:rPr>
      <w:rFonts w:cs="Calibri"/>
      <w:b/>
      <w:bCs/>
      <w:sz w:val="30"/>
      <w:szCs w:val="30"/>
      <w:lang w:val="uk-UA" w:eastAsia="uk-UA"/>
    </w:rPr>
  </w:style>
  <w:style w:type="paragraph" w:styleId="Heading4">
    <w:name w:val="heading 4"/>
    <w:basedOn w:val="Normal"/>
    <w:link w:val="Heading4Char"/>
    <w:uiPriority w:val="99"/>
    <w:qFormat/>
    <w:locked/>
    <w:rsid w:val="00EF21C0"/>
    <w:pPr>
      <w:widowControl w:val="0"/>
      <w:autoSpaceDE w:val="0"/>
      <w:autoSpaceDN w:val="0"/>
      <w:spacing w:after="0" w:line="240" w:lineRule="auto"/>
      <w:ind w:left="779" w:right="1611"/>
      <w:jc w:val="center"/>
      <w:outlineLvl w:val="3"/>
    </w:pPr>
    <w:rPr>
      <w:rFonts w:ascii="Times New Roman" w:eastAsia="Times New Roman" w:hAnsi="Times New Roman"/>
      <w:sz w:val="26"/>
      <w:szCs w:val="26"/>
      <w:lang w:val="uk-UA" w:eastAsia="uk-UA"/>
    </w:rPr>
  </w:style>
  <w:style w:type="paragraph" w:styleId="Heading5">
    <w:name w:val="heading 5"/>
    <w:basedOn w:val="Normal"/>
    <w:link w:val="Heading5Char"/>
    <w:uiPriority w:val="99"/>
    <w:qFormat/>
    <w:locked/>
    <w:rsid w:val="00EF21C0"/>
    <w:pPr>
      <w:widowControl w:val="0"/>
      <w:autoSpaceDE w:val="0"/>
      <w:autoSpaceDN w:val="0"/>
      <w:spacing w:after="0" w:line="240" w:lineRule="auto"/>
      <w:ind w:left="207" w:right="97"/>
      <w:jc w:val="center"/>
      <w:outlineLvl w:val="4"/>
    </w:pPr>
    <w:rPr>
      <w:rFonts w:cs="Calibri"/>
      <w:b/>
      <w:bCs/>
      <w:sz w:val="24"/>
      <w:szCs w:val="24"/>
      <w:lang w:val="uk-UA" w:eastAsia="uk-UA"/>
    </w:rPr>
  </w:style>
  <w:style w:type="paragraph" w:styleId="Heading6">
    <w:name w:val="heading 6"/>
    <w:basedOn w:val="Normal"/>
    <w:link w:val="Heading6Char"/>
    <w:uiPriority w:val="99"/>
    <w:qFormat/>
    <w:locked/>
    <w:rsid w:val="00EF21C0"/>
    <w:pPr>
      <w:widowControl w:val="0"/>
      <w:autoSpaceDE w:val="0"/>
      <w:autoSpaceDN w:val="0"/>
      <w:spacing w:before="322" w:after="0" w:line="240" w:lineRule="auto"/>
      <w:ind w:left="1004" w:right="1668"/>
      <w:jc w:val="center"/>
      <w:outlineLvl w:val="5"/>
    </w:pPr>
    <w:rPr>
      <w:rFonts w:ascii="Times New Roman" w:eastAsia="Times New Roman" w:hAnsi="Times New Roman"/>
      <w:sz w:val="24"/>
      <w:szCs w:val="24"/>
      <w:lang w:val="uk-UA" w:eastAsia="uk-UA"/>
    </w:rPr>
  </w:style>
  <w:style w:type="paragraph" w:styleId="Heading7">
    <w:name w:val="heading 7"/>
    <w:basedOn w:val="Normal"/>
    <w:next w:val="Normal"/>
    <w:link w:val="Heading7Char"/>
    <w:uiPriority w:val="99"/>
    <w:qFormat/>
    <w:locked/>
    <w:rsid w:val="00EF21C0"/>
    <w:pPr>
      <w:spacing w:before="240" w:after="60"/>
      <w:outlineLvl w:val="6"/>
    </w:pPr>
    <w:rPr>
      <w:rFonts w:ascii="Times New Roman" w:hAnsi="Times New Roman"/>
      <w:sz w:val="24"/>
      <w:szCs w:val="24"/>
    </w:rPr>
  </w:style>
  <w:style w:type="paragraph" w:styleId="Heading8">
    <w:name w:val="heading 8"/>
    <w:basedOn w:val="Normal"/>
    <w:link w:val="Heading8Char"/>
    <w:uiPriority w:val="99"/>
    <w:qFormat/>
    <w:locked/>
    <w:rsid w:val="00EF21C0"/>
    <w:pPr>
      <w:widowControl w:val="0"/>
      <w:autoSpaceDE w:val="0"/>
      <w:autoSpaceDN w:val="0"/>
      <w:spacing w:after="0" w:line="240" w:lineRule="auto"/>
      <w:ind w:left="1357"/>
      <w:outlineLvl w:val="7"/>
    </w:pPr>
    <w:rPr>
      <w:rFonts w:ascii="Times New Roman" w:eastAsia="Times New Roman" w:hAnsi="Times New Roman"/>
      <w:b/>
      <w:bCs/>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3C4"/>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FD03C4"/>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FD03C4"/>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FD03C4"/>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FD03C4"/>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FD03C4"/>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
    <w:semiHidden/>
    <w:rsid w:val="00FD03C4"/>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FD03C4"/>
    <w:rPr>
      <w:rFonts w:asciiTheme="minorHAnsi" w:eastAsiaTheme="minorEastAsia" w:hAnsiTheme="minorHAnsi" w:cstheme="minorBidi"/>
      <w:i/>
      <w:iCs/>
      <w:sz w:val="24"/>
      <w:szCs w:val="24"/>
      <w:lang w:val="en-US" w:eastAsia="en-US"/>
    </w:rPr>
  </w:style>
  <w:style w:type="paragraph" w:styleId="ListParagraph">
    <w:name w:val="List Paragraph"/>
    <w:basedOn w:val="Normal"/>
    <w:uiPriority w:val="99"/>
    <w:qFormat/>
    <w:rsid w:val="009C2BBC"/>
    <w:pPr>
      <w:ind w:left="720"/>
      <w:contextualSpacing/>
    </w:pPr>
  </w:style>
  <w:style w:type="table" w:styleId="TableGrid">
    <w:name w:val="Table Grid"/>
    <w:basedOn w:val="TableNormal"/>
    <w:uiPriority w:val="99"/>
    <w:rsid w:val="00B45F4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EF21C0"/>
    <w:pPr>
      <w:widowControl w:val="0"/>
      <w:autoSpaceDE w:val="0"/>
      <w:autoSpaceDN w:val="0"/>
      <w:spacing w:after="0" w:line="240" w:lineRule="auto"/>
      <w:jc w:val="both"/>
    </w:pPr>
    <w:rPr>
      <w:rFonts w:ascii="Times New Roman" w:eastAsia="Times New Roman" w:hAnsi="Times New Roman"/>
      <w:lang w:val="uk-UA" w:eastAsia="uk-UA"/>
    </w:rPr>
  </w:style>
  <w:style w:type="character" w:customStyle="1" w:styleId="BodyTextChar">
    <w:name w:val="Body Text Char"/>
    <w:basedOn w:val="DefaultParagraphFont"/>
    <w:link w:val="BodyText"/>
    <w:uiPriority w:val="99"/>
    <w:semiHidden/>
    <w:rsid w:val="00FD03C4"/>
    <w:rPr>
      <w:lang w:val="en-US" w:eastAsia="en-US"/>
    </w:rPr>
  </w:style>
  <w:style w:type="paragraph" w:styleId="Header">
    <w:name w:val="header"/>
    <w:basedOn w:val="Normal"/>
    <w:link w:val="HeaderChar"/>
    <w:uiPriority w:val="99"/>
    <w:rsid w:val="00EF21C0"/>
    <w:pPr>
      <w:tabs>
        <w:tab w:val="center" w:pos="4677"/>
        <w:tab w:val="right" w:pos="9355"/>
      </w:tabs>
    </w:pPr>
  </w:style>
  <w:style w:type="character" w:customStyle="1" w:styleId="HeaderChar">
    <w:name w:val="Header Char"/>
    <w:basedOn w:val="DefaultParagraphFont"/>
    <w:link w:val="Header"/>
    <w:uiPriority w:val="99"/>
    <w:semiHidden/>
    <w:rsid w:val="00FD03C4"/>
    <w:rPr>
      <w:lang w:val="en-US" w:eastAsia="en-US"/>
    </w:rPr>
  </w:style>
  <w:style w:type="paragraph" w:styleId="Footer">
    <w:name w:val="footer"/>
    <w:basedOn w:val="Normal"/>
    <w:link w:val="FooterChar"/>
    <w:uiPriority w:val="99"/>
    <w:rsid w:val="00EF21C0"/>
    <w:pPr>
      <w:tabs>
        <w:tab w:val="center" w:pos="4677"/>
        <w:tab w:val="right" w:pos="9355"/>
      </w:tabs>
    </w:pPr>
  </w:style>
  <w:style w:type="character" w:customStyle="1" w:styleId="FooterChar">
    <w:name w:val="Footer Char"/>
    <w:basedOn w:val="DefaultParagraphFont"/>
    <w:link w:val="Footer"/>
    <w:uiPriority w:val="99"/>
    <w:semiHidden/>
    <w:rsid w:val="00FD03C4"/>
    <w:rPr>
      <w:lang w:val="en-US" w:eastAsia="en-US"/>
    </w:rPr>
  </w:style>
  <w:style w:type="paragraph" w:styleId="TOC1">
    <w:name w:val="toc 1"/>
    <w:basedOn w:val="Normal"/>
    <w:uiPriority w:val="99"/>
    <w:locked/>
    <w:rsid w:val="00EF21C0"/>
    <w:pPr>
      <w:widowControl w:val="0"/>
      <w:autoSpaceDE w:val="0"/>
      <w:autoSpaceDN w:val="0"/>
      <w:spacing w:before="131" w:after="0" w:line="240" w:lineRule="auto"/>
      <w:ind w:left="240"/>
    </w:pPr>
    <w:rPr>
      <w:rFonts w:cs="Calibri"/>
      <w:i/>
      <w:sz w:val="24"/>
      <w:szCs w:val="24"/>
      <w:lang w:val="uk-UA" w:eastAsia="uk-UA"/>
    </w:rPr>
  </w:style>
  <w:style w:type="paragraph" w:styleId="TOC2">
    <w:name w:val="toc 2"/>
    <w:basedOn w:val="Normal"/>
    <w:uiPriority w:val="99"/>
    <w:locked/>
    <w:rsid w:val="00EF21C0"/>
    <w:pPr>
      <w:widowControl w:val="0"/>
      <w:autoSpaceDE w:val="0"/>
      <w:autoSpaceDN w:val="0"/>
      <w:spacing w:after="0" w:line="240" w:lineRule="auto"/>
      <w:ind w:left="583"/>
    </w:pPr>
    <w:rPr>
      <w:rFonts w:cs="Calibri"/>
      <w:b/>
      <w:bCs/>
      <w:sz w:val="26"/>
      <w:szCs w:val="26"/>
      <w:lang w:val="uk-UA" w:eastAsia="uk-UA"/>
    </w:rPr>
  </w:style>
  <w:style w:type="paragraph" w:customStyle="1" w:styleId="TableParagraph">
    <w:name w:val="Table Paragraph"/>
    <w:basedOn w:val="Normal"/>
    <w:uiPriority w:val="99"/>
    <w:rsid w:val="00EF21C0"/>
    <w:pPr>
      <w:widowControl w:val="0"/>
      <w:autoSpaceDE w:val="0"/>
      <w:autoSpaceDN w:val="0"/>
      <w:spacing w:after="0" w:line="240" w:lineRule="auto"/>
    </w:pPr>
    <w:rPr>
      <w:rFonts w:ascii="Times New Roman" w:eastAsia="Times New Roman" w:hAnsi="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iondubovici@ukr.net" TargetMode="External"/><Relationship Id="rId18" Type="http://schemas.openxmlformats.org/officeDocument/2006/relationships/hyperlink" Target="http://economics-of-nature.net/uploads/arhiv/2008/" TargetMode="External"/><Relationship Id="rId26" Type="http://schemas.openxmlformats.org/officeDocument/2006/relationships/footer" Target="footer4.xml"/><Relationship Id="rId39"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zakon3.rada.gov.ua/" TargetMode="Externa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footer" Target="footer9.xml"/><Relationship Id="rId7" Type="http://schemas.openxmlformats.org/officeDocument/2006/relationships/hyperlink" Target="http://www.fasu.nltu.edu.ua/" TargetMode="External"/><Relationship Id="rId12" Type="http://schemas.openxmlformats.org/officeDocument/2006/relationships/hyperlink" Target="http://fasu.nltu.edu.ua/" TargetMode="External"/><Relationship Id="rId17" Type="http://schemas.openxmlformats.org/officeDocument/2006/relationships/hyperlink" Target="mailto:tatyana_fomicheva@ukr.net" TargetMode="External"/><Relationship Id="rId25" Type="http://schemas.openxmlformats.org/officeDocument/2006/relationships/hyperlink" Target="http://www.academia.edu/" TargetMode="Externa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hyperlink" Target="mailto:kvasylyshyn@nltu.edu.ua" TargetMode="External"/><Relationship Id="rId20" Type="http://schemas.openxmlformats.org/officeDocument/2006/relationships/hyperlink" Target="http://zakon.rada.gov.ua/go/324/95-%D0%B2%D1%80" TargetMode="External"/><Relationship Id="rId29" Type="http://schemas.openxmlformats.org/officeDocument/2006/relationships/footer" Target="footer6.xml"/><Relationship Id="rId41"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http://www.cabi.org/" TargetMode="Externa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hyperlink" Target="mailto:rurych@ukr.net" TargetMode="External"/><Relationship Id="rId23" Type="http://schemas.openxmlformats.org/officeDocument/2006/relationships/hyperlink" Target="http://www.cabi.org/" TargetMode="External"/><Relationship Id="rId28" Type="http://schemas.openxmlformats.org/officeDocument/2006/relationships/hyperlink" Target="http://zakon3.rada.gov.ua/laws/show/168-2017-p" TargetMode="External"/><Relationship Id="rId36" Type="http://schemas.openxmlformats.org/officeDocument/2006/relationships/image" Target="media/image7.png"/><Relationship Id="rId49" Type="http://schemas.openxmlformats.org/officeDocument/2006/relationships/footer" Target="footer8.xml"/><Relationship Id="rId10" Type="http://schemas.openxmlformats.org/officeDocument/2006/relationships/footer" Target="footer3.xml"/><Relationship Id="rId19" Type="http://schemas.openxmlformats.org/officeDocument/2006/relationships/hyperlink" Target="http://nbuv/" TargetMode="External"/><Relationship Id="rId31" Type="http://schemas.openxmlformats.org/officeDocument/2006/relationships/image" Target="media/image2.png"/><Relationship Id="rId44" Type="http://schemas.openxmlformats.org/officeDocument/2006/relationships/image" Target="media/image15.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iondubovici@ukr.net" TargetMode="External"/><Relationship Id="rId22" Type="http://schemas.openxmlformats.org/officeDocument/2006/relationships/hyperlink" Target="http://mkt.unwto.org/"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image" Target="media/image19.png"/><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25</Pages>
  <Words>10210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dc:title>
  <dc:subject/>
  <dc:creator>Viktoria Gudyma</dc:creator>
  <cp:keywords/>
  <dc:description/>
  <cp:lastModifiedBy>Admin</cp:lastModifiedBy>
  <cp:revision>2</cp:revision>
  <dcterms:created xsi:type="dcterms:W3CDTF">2019-02-28T08:16:00Z</dcterms:created>
  <dcterms:modified xsi:type="dcterms:W3CDTF">2019-02-28T08:16:00Z</dcterms:modified>
</cp:coreProperties>
</file>